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695" w:rsidRPr="0099138C" w:rsidRDefault="00BC6695" w:rsidP="00BC6695">
      <w:pPr>
        <w:spacing w:line="360" w:lineRule="auto"/>
        <w:jc w:val="both"/>
        <w:rPr>
          <w:rFonts w:ascii="Verdana" w:hAnsi="Verdana"/>
          <w:b/>
          <w:sz w:val="20"/>
          <w:szCs w:val="20"/>
        </w:rPr>
      </w:pPr>
      <w:r w:rsidRPr="00836FD9">
        <w:rPr>
          <w:rFonts w:ascii="Verdana" w:hAnsi="Verdana"/>
          <w:b/>
          <w:u w:val="single"/>
        </w:rPr>
        <w:t>ΕΝΟΤΗΤΑ 1</w:t>
      </w:r>
      <w:r>
        <w:rPr>
          <w:rFonts w:ascii="Verdana" w:hAnsi="Verdana"/>
          <w:b/>
          <w:sz w:val="20"/>
          <w:szCs w:val="20"/>
        </w:rPr>
        <w:t xml:space="preserve">: </w:t>
      </w:r>
      <w:r w:rsidRPr="0099138C">
        <w:rPr>
          <w:rFonts w:ascii="Verdana" w:hAnsi="Verdana"/>
          <w:b/>
          <w:sz w:val="20"/>
          <w:szCs w:val="20"/>
          <w:u w:val="single"/>
        </w:rPr>
        <w:t>Δεδομένα ή αποδεικτικά στοιχεία που χρησιμοποιούνται για την εκτίμηση της τιμής των ορόσημων και των ποσοτικών στόχων και της μεθόδου υπολογισμού, για παράδειγμα δεδομένα σχετικά με το μοναδιαίο κόστος, τα κριτήρια αναφοράς, τον συνήθη ή τον παρελθόντα ρυθμό υλοποίησης, τις συμβουλές των εμπειρογνωμόνων και τα συμπεράσματα εκ των προτέρων αξιολόγησης</w:t>
      </w:r>
    </w:p>
    <w:p w:rsidR="00BC6695" w:rsidRPr="00A50D64" w:rsidRDefault="00BC6695" w:rsidP="00BC6695">
      <w:pPr>
        <w:spacing w:line="360" w:lineRule="auto"/>
        <w:jc w:val="both"/>
        <w:rPr>
          <w:rFonts w:ascii="Verdana" w:hAnsi="Verdana"/>
          <w:b/>
          <w:sz w:val="20"/>
          <w:szCs w:val="20"/>
        </w:rPr>
      </w:pPr>
    </w:p>
    <w:p w:rsidR="00BC6695" w:rsidRPr="009C772F" w:rsidRDefault="00BC6695" w:rsidP="00BC6695">
      <w:pPr>
        <w:spacing w:line="360" w:lineRule="auto"/>
        <w:jc w:val="both"/>
        <w:rPr>
          <w:rFonts w:ascii="Verdana" w:hAnsi="Verdana"/>
          <w:sz w:val="20"/>
          <w:szCs w:val="20"/>
        </w:rPr>
      </w:pPr>
      <w:r w:rsidRPr="00F31186">
        <w:rPr>
          <w:rFonts w:ascii="Verdana" w:hAnsi="Verdana"/>
          <w:b/>
          <w:sz w:val="20"/>
          <w:szCs w:val="20"/>
          <w:u w:val="single"/>
        </w:rPr>
        <w:t>Άξονας Προτεραιότητας 1</w:t>
      </w:r>
      <w:r w:rsidRPr="0055030A">
        <w:rPr>
          <w:rFonts w:ascii="Verdana" w:hAnsi="Verdana"/>
          <w:sz w:val="20"/>
          <w:szCs w:val="20"/>
        </w:rPr>
        <w:t>: «</w:t>
      </w:r>
      <w:r w:rsidRPr="00F31186">
        <w:rPr>
          <w:rFonts w:ascii="Verdana" w:hAnsi="Verdana"/>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r w:rsidRPr="0055030A">
        <w:rPr>
          <w:rFonts w:ascii="Verdana" w:hAnsi="Verdana"/>
          <w:sz w:val="20"/>
          <w:szCs w:val="20"/>
        </w:rPr>
        <w:t>»</w:t>
      </w:r>
      <w:r w:rsidRPr="009C772F">
        <w:rPr>
          <w:rFonts w:ascii="Verdana" w:hAnsi="Verdana"/>
          <w:sz w:val="20"/>
          <w:szCs w:val="20"/>
        </w:rPr>
        <w:t>.</w:t>
      </w:r>
    </w:p>
    <w:p w:rsidR="00BC6695" w:rsidRPr="00A50D64" w:rsidRDefault="00BC6695" w:rsidP="00BC6695">
      <w:pPr>
        <w:spacing w:line="360" w:lineRule="auto"/>
        <w:jc w:val="both"/>
        <w:rPr>
          <w:rFonts w:ascii="Verdana" w:hAnsi="Verdana"/>
          <w:sz w:val="20"/>
          <w:szCs w:val="20"/>
        </w:rPr>
      </w:pPr>
    </w:p>
    <w:p w:rsidR="00BC6695" w:rsidRPr="00C528E2" w:rsidRDefault="00BC6695" w:rsidP="00BC6695">
      <w:pPr>
        <w:spacing w:line="360" w:lineRule="auto"/>
        <w:ind w:left="360" w:hanging="360"/>
        <w:jc w:val="both"/>
        <w:rPr>
          <w:rFonts w:ascii="Verdana" w:hAnsi="Verdana"/>
          <w:sz w:val="20"/>
          <w:szCs w:val="20"/>
        </w:rPr>
      </w:pPr>
      <w:r w:rsidRPr="0056128D">
        <w:rPr>
          <w:rFonts w:ascii="Verdana" w:hAnsi="Verdana"/>
          <w:b/>
          <w:sz w:val="20"/>
          <w:szCs w:val="20"/>
        </w:rPr>
        <w:t>1.</w:t>
      </w:r>
      <w:r w:rsidRPr="00C528E2">
        <w:rPr>
          <w:rFonts w:ascii="Verdana" w:hAnsi="Verdana"/>
          <w:sz w:val="20"/>
          <w:szCs w:val="20"/>
        </w:rPr>
        <w:tab/>
      </w:r>
      <w:r w:rsidRPr="00C528E2">
        <w:rPr>
          <w:rFonts w:ascii="Verdana" w:hAnsi="Verdana"/>
          <w:b/>
          <w:sz w:val="20"/>
          <w:szCs w:val="20"/>
          <w:u w:val="single"/>
        </w:rPr>
        <w:t>Δείκτης</w:t>
      </w:r>
      <w:r w:rsidRPr="00C528E2">
        <w:rPr>
          <w:rFonts w:ascii="Verdana" w:hAnsi="Verdana"/>
          <w:sz w:val="20"/>
          <w:szCs w:val="20"/>
        </w:rPr>
        <w:t xml:space="preserve">: </w:t>
      </w:r>
      <w:r w:rsidRPr="00C528E2">
        <w:rPr>
          <w:rFonts w:ascii="Verdana" w:hAnsi="Verdana"/>
          <w:b/>
          <w:sz w:val="20"/>
          <w:szCs w:val="20"/>
        </w:rPr>
        <w:t>«Αριθμός επιχειρήσεων που λαμβάνουν επιχορηγήσεις».</w:t>
      </w:r>
      <w:r w:rsidRPr="00C528E2">
        <w:rPr>
          <w:rFonts w:ascii="Verdana" w:hAnsi="Verdana"/>
          <w:sz w:val="20"/>
          <w:szCs w:val="20"/>
        </w:rPr>
        <w:t xml:space="preserve"> Δείκτης εκροών, με κωδικό CO02.</w:t>
      </w:r>
    </w:p>
    <w:p w:rsidR="00BC6695" w:rsidRDefault="00BC6695" w:rsidP="00BC6695">
      <w:pPr>
        <w:spacing w:line="360" w:lineRule="auto"/>
        <w:ind w:left="360"/>
        <w:jc w:val="both"/>
        <w:rPr>
          <w:ins w:id="1" w:author="Γ" w:date="2018-07-12T14:14:00Z"/>
          <w:rFonts w:ascii="Verdana" w:hAnsi="Verdana"/>
          <w:sz w:val="20"/>
          <w:szCs w:val="20"/>
        </w:rPr>
      </w:pPr>
      <w:r w:rsidRPr="00C528E2">
        <w:rPr>
          <w:rFonts w:ascii="Verdana" w:hAnsi="Verdana"/>
          <w:b/>
          <w:sz w:val="20"/>
          <w:szCs w:val="20"/>
          <w:u w:val="single"/>
        </w:rPr>
        <w:t>Τιμή στόχος 2023</w:t>
      </w:r>
      <w:r w:rsidRPr="00C528E2">
        <w:rPr>
          <w:rFonts w:ascii="Verdana" w:hAnsi="Verdana"/>
          <w:sz w:val="20"/>
          <w:szCs w:val="20"/>
        </w:rPr>
        <w:t xml:space="preserve">: </w:t>
      </w:r>
      <w:del w:id="2" w:author="Γ" w:date="2018-07-12T14:14:00Z">
        <w:r w:rsidR="00C528E2" w:rsidRPr="006765ED">
          <w:rPr>
            <w:rFonts w:ascii="Verdana" w:hAnsi="Verdana"/>
            <w:b/>
            <w:sz w:val="20"/>
            <w:szCs w:val="20"/>
          </w:rPr>
          <w:delText>195</w:delText>
        </w:r>
      </w:del>
      <w:ins w:id="3" w:author="Γ" w:date="2018-07-12T14:14:00Z">
        <w:r w:rsidRPr="00F20B7A">
          <w:rPr>
            <w:rFonts w:ascii="Verdana" w:hAnsi="Verdana"/>
            <w:b/>
            <w:sz w:val="20"/>
            <w:szCs w:val="20"/>
          </w:rPr>
          <w:t>160</w:t>
        </w:r>
      </w:ins>
      <w:r w:rsidRPr="006765ED">
        <w:rPr>
          <w:rFonts w:ascii="Verdana" w:hAnsi="Verdana"/>
          <w:b/>
          <w:sz w:val="20"/>
          <w:szCs w:val="20"/>
        </w:rPr>
        <w:t xml:space="preserve"> επιχειρήσεις</w:t>
      </w:r>
      <w:del w:id="4" w:author="Γ" w:date="2018-07-12T14:14:00Z">
        <w:r w:rsidR="00202135" w:rsidRPr="00C528E2">
          <w:rPr>
            <w:rFonts w:ascii="Verdana" w:hAnsi="Verdana"/>
            <w:sz w:val="20"/>
            <w:szCs w:val="20"/>
          </w:rPr>
          <w:delText xml:space="preserve"> (συμπεριλαμβάνεται και </w:delText>
        </w:r>
      </w:del>
      <w:ins w:id="5" w:author="Γ" w:date="2018-07-12T14:14:00Z">
        <w:r w:rsidRPr="00C528E2">
          <w:rPr>
            <w:rFonts w:ascii="Verdana" w:hAnsi="Verdana"/>
            <w:sz w:val="20"/>
            <w:szCs w:val="20"/>
          </w:rPr>
          <w:t xml:space="preserve"> </w:t>
        </w:r>
      </w:ins>
    </w:p>
    <w:p w:rsidR="00404D41" w:rsidRDefault="00BC6695">
      <w:pPr>
        <w:spacing w:line="360" w:lineRule="auto"/>
        <w:jc w:val="both"/>
        <w:rPr>
          <w:rFonts w:ascii="Verdana" w:hAnsi="Verdana"/>
          <w:sz w:val="20"/>
          <w:szCs w:val="20"/>
        </w:rPr>
        <w:pPrChange w:id="6" w:author="Γ" w:date="2018-07-12T14:14:00Z">
          <w:pPr>
            <w:spacing w:line="360" w:lineRule="auto"/>
            <w:ind w:left="360"/>
            <w:jc w:val="both"/>
          </w:pPr>
        </w:pPrChange>
      </w:pPr>
      <w:ins w:id="7" w:author="Γ" w:date="2018-07-12T14:14:00Z">
        <w:r>
          <w:rPr>
            <w:rFonts w:ascii="Verdana" w:hAnsi="Verdana"/>
            <w:sz w:val="20"/>
            <w:szCs w:val="20"/>
          </w:rPr>
          <w:t xml:space="preserve">Με βάση τα νέα δεδομένα εφαρμογής του ΑΠ1, κατόπιν της επί μακρόν διάστημα μη ενεργοποίησής του, </w:t>
        </w:r>
      </w:ins>
      <w:r>
        <w:rPr>
          <w:rFonts w:ascii="Verdana" w:hAnsi="Verdana"/>
          <w:sz w:val="20"/>
          <w:szCs w:val="20"/>
        </w:rPr>
        <w:t xml:space="preserve">η τιμή στόχος του δείκτη </w:t>
      </w:r>
      <w:del w:id="8" w:author="Γ" w:date="2018-07-12T14:14:00Z">
        <w:r w:rsidR="00856D2B" w:rsidRPr="00C528E2">
          <w:rPr>
            <w:rFonts w:ascii="Verdana" w:hAnsi="Verdana"/>
            <w:sz w:val="20"/>
            <w:szCs w:val="20"/>
          </w:rPr>
          <w:delText>CO05 «Αριθμός νέων επιχειρήσεων που ενισχύονται»</w:delText>
        </w:r>
        <w:r w:rsidR="00202135" w:rsidRPr="00C528E2">
          <w:rPr>
            <w:rFonts w:ascii="Verdana" w:hAnsi="Verdana"/>
            <w:sz w:val="20"/>
            <w:szCs w:val="20"/>
          </w:rPr>
          <w:delText>)</w:delText>
        </w:r>
        <w:r w:rsidR="00C528E2">
          <w:rPr>
            <w:rFonts w:ascii="Verdana" w:hAnsi="Verdana"/>
            <w:sz w:val="20"/>
            <w:szCs w:val="20"/>
          </w:rPr>
          <w:delText>: Τιμή στόχος: 3</w:delText>
        </w:r>
        <w:r w:rsidR="00C528E2" w:rsidRPr="00C528E2">
          <w:rPr>
            <w:rFonts w:ascii="Verdana" w:hAnsi="Verdana"/>
            <w:sz w:val="20"/>
            <w:szCs w:val="20"/>
          </w:rPr>
          <w:delText>2</w:delText>
        </w:r>
      </w:del>
      <w:ins w:id="9" w:author="Γ" w:date="2018-07-12T14:14:00Z">
        <w:r>
          <w:rPr>
            <w:rFonts w:ascii="Verdana" w:hAnsi="Verdana"/>
            <w:sz w:val="20"/>
            <w:szCs w:val="20"/>
            <w:lang w:val="en-US"/>
          </w:rPr>
          <w:t>CO</w:t>
        </w:r>
        <w:r w:rsidRPr="00695644">
          <w:rPr>
            <w:rFonts w:ascii="Verdana" w:hAnsi="Verdana"/>
            <w:sz w:val="20"/>
            <w:szCs w:val="20"/>
          </w:rPr>
          <w:t xml:space="preserve">02 </w:t>
        </w:r>
        <w:r>
          <w:rPr>
            <w:rFonts w:ascii="Verdana" w:hAnsi="Verdana"/>
            <w:sz w:val="20"/>
            <w:szCs w:val="20"/>
          </w:rPr>
          <w:t xml:space="preserve">στο Πλαίσιο Επίδοσης για το 2023, μειώνεται κατά 35 επιχειρήσεις, ανερχόμενος στις </w:t>
        </w:r>
      </w:ins>
      <w:ins w:id="10" w:author="Γ" w:date="2018-07-12T16:39:00Z">
        <w:r w:rsidR="001D1FD7" w:rsidRPr="001D1FD7">
          <w:rPr>
            <w:rFonts w:ascii="Verdana" w:hAnsi="Verdana"/>
            <w:sz w:val="20"/>
            <w:szCs w:val="20"/>
            <w:rPrChange w:id="11" w:author="Γ" w:date="2018-07-12T16:39:00Z">
              <w:rPr>
                <w:rFonts w:ascii="Verdana" w:hAnsi="Verdana"/>
                <w:sz w:val="20"/>
                <w:szCs w:val="20"/>
                <w:lang w:val="en-US"/>
              </w:rPr>
            </w:rPrChange>
          </w:rPr>
          <w:t>16</w:t>
        </w:r>
        <w:r w:rsidR="001D1FD7" w:rsidRPr="001D1FD7">
          <w:rPr>
            <w:rFonts w:ascii="Verdana" w:hAnsi="Verdana"/>
            <w:sz w:val="20"/>
            <w:szCs w:val="20"/>
            <w:rPrChange w:id="12" w:author="Γ" w:date="2018-07-12T17:41:00Z">
              <w:rPr>
                <w:rFonts w:ascii="Verdana" w:hAnsi="Verdana"/>
                <w:sz w:val="20"/>
                <w:szCs w:val="20"/>
                <w:lang w:val="en-US"/>
              </w:rPr>
            </w:rPrChange>
          </w:rPr>
          <w:t>0</w:t>
        </w:r>
      </w:ins>
      <w:ins w:id="13" w:author="Γ" w:date="2018-07-12T14:14:00Z">
        <w:r>
          <w:rPr>
            <w:rFonts w:ascii="Verdana" w:hAnsi="Verdana"/>
            <w:sz w:val="20"/>
            <w:szCs w:val="20"/>
          </w:rPr>
          <w:t xml:space="preserve"> επιχειρήσεις. Οι κατηγορίες παρέμβασης που συμβάλουν σε δράσεις του Προγράμματος, οι οποίες συνδέονται με τον δείκτη </w:t>
        </w:r>
        <w:r>
          <w:rPr>
            <w:rFonts w:ascii="Verdana" w:hAnsi="Verdana"/>
            <w:sz w:val="20"/>
            <w:szCs w:val="20"/>
            <w:lang w:val="en-US"/>
          </w:rPr>
          <w:t>CO</w:t>
        </w:r>
        <w:r w:rsidRPr="001833BB">
          <w:rPr>
            <w:rFonts w:ascii="Verdana" w:hAnsi="Verdana"/>
            <w:sz w:val="20"/>
            <w:szCs w:val="20"/>
          </w:rPr>
          <w:t>02</w:t>
        </w:r>
        <w:r>
          <w:rPr>
            <w:rFonts w:ascii="Verdana" w:hAnsi="Verdana"/>
            <w:sz w:val="20"/>
            <w:szCs w:val="20"/>
          </w:rPr>
          <w:t xml:space="preserve"> είναι οι 067</w:t>
        </w:r>
        <w:r w:rsidRPr="00F20B7A">
          <w:rPr>
            <w:rFonts w:ascii="Verdana" w:hAnsi="Verdana"/>
            <w:sz w:val="20"/>
            <w:szCs w:val="20"/>
          </w:rPr>
          <w:t>, 071</w:t>
        </w:r>
        <w:r>
          <w:rPr>
            <w:rFonts w:ascii="Verdana" w:hAnsi="Verdana"/>
            <w:sz w:val="20"/>
            <w:szCs w:val="20"/>
          </w:rPr>
          <w:t xml:space="preserve"> και 075, οι οποίες συνδέονται με τις Επενδυτικές Προτεραιότητες </w:t>
        </w:r>
        <w:r w:rsidRPr="00295C09">
          <w:rPr>
            <w:rFonts w:ascii="Verdana" w:hAnsi="Verdana"/>
            <w:sz w:val="20"/>
            <w:szCs w:val="20"/>
          </w:rPr>
          <w:t>3</w:t>
        </w:r>
        <w:r>
          <w:rPr>
            <w:rFonts w:ascii="Verdana" w:hAnsi="Verdana"/>
            <w:sz w:val="20"/>
            <w:szCs w:val="20"/>
            <w:lang w:val="en-US"/>
          </w:rPr>
          <w:t>a</w:t>
        </w:r>
        <w:r w:rsidRPr="00F20B7A">
          <w:rPr>
            <w:rFonts w:ascii="Verdana" w:hAnsi="Verdana"/>
            <w:sz w:val="20"/>
            <w:szCs w:val="20"/>
          </w:rPr>
          <w:t xml:space="preserve"> </w:t>
        </w:r>
        <w:r>
          <w:rPr>
            <w:rFonts w:ascii="Verdana" w:hAnsi="Verdana"/>
            <w:sz w:val="20"/>
            <w:szCs w:val="20"/>
          </w:rPr>
          <w:t>και</w:t>
        </w:r>
        <w:r w:rsidRPr="00295C09">
          <w:rPr>
            <w:rFonts w:ascii="Verdana" w:hAnsi="Verdana"/>
            <w:sz w:val="20"/>
            <w:szCs w:val="20"/>
          </w:rPr>
          <w:t xml:space="preserve"> 3</w:t>
        </w:r>
        <w:r>
          <w:rPr>
            <w:rFonts w:ascii="Verdana" w:hAnsi="Verdana"/>
            <w:sz w:val="20"/>
            <w:szCs w:val="20"/>
            <w:lang w:val="en-US"/>
          </w:rPr>
          <w:t>c</w:t>
        </w:r>
        <w:r>
          <w:rPr>
            <w:rFonts w:ascii="Verdana" w:hAnsi="Verdana"/>
            <w:sz w:val="20"/>
            <w:szCs w:val="20"/>
          </w:rPr>
          <w:t xml:space="preserve"> του ΑΠ1. Από τον συνολικό προϋπολογισμό των παραπάνω Κατηγοριών Παρέμβασης και Επενδυτικών Προτεραιοτήτων, έχει αφαιρεθεί ο προϋπολογισμός των δράσεων που δεν συμβάλλουν στον δείκτη </w:t>
        </w:r>
        <w:r>
          <w:rPr>
            <w:rFonts w:ascii="Verdana" w:hAnsi="Verdana"/>
            <w:sz w:val="20"/>
            <w:szCs w:val="20"/>
            <w:lang w:val="en-US"/>
          </w:rPr>
          <w:t>CO</w:t>
        </w:r>
        <w:r w:rsidRPr="00295C09">
          <w:rPr>
            <w:rFonts w:ascii="Verdana" w:hAnsi="Verdana"/>
            <w:sz w:val="20"/>
            <w:szCs w:val="20"/>
          </w:rPr>
          <w:t xml:space="preserve">02. </w:t>
        </w:r>
        <w:r>
          <w:rPr>
            <w:rFonts w:ascii="Verdana" w:hAnsi="Verdana"/>
            <w:sz w:val="20"/>
            <w:szCs w:val="20"/>
          </w:rPr>
          <w:t>Συνεπώς, ο συνολικός προϋπολογισμός των Κατηγοριών Παρέμβασης που συνδέονται με τον συγκεκριμένο δείκτη ανέρχεται σε 23.200.000 €, ήτοι στο 56,6% του προϋπολογισμού του ΑΠ1, υπερκαλύπτοντας έτσι την κατ’ ελάχιστον δέσμευση του 50% του προϋπολογισμού του ΕΠ, ο οποίος συνδέεται με δείκτες του Πλαισίου Επίδοσης</w:t>
        </w:r>
      </w:ins>
      <w:r>
        <w:rPr>
          <w:rFonts w:ascii="Verdana" w:hAnsi="Verdana"/>
          <w:sz w:val="20"/>
          <w:szCs w:val="20"/>
        </w:rPr>
        <w:t>.</w:t>
      </w:r>
    </w:p>
    <w:p w:rsidR="005F3863" w:rsidRPr="005F3863" w:rsidRDefault="005F3863" w:rsidP="005F3863">
      <w:pPr>
        <w:spacing w:line="360" w:lineRule="auto"/>
        <w:jc w:val="both"/>
        <w:rPr>
          <w:del w:id="14" w:author="Γ" w:date="2018-07-12T14:14:00Z"/>
          <w:rFonts w:ascii="Verdana" w:hAnsi="Verdana"/>
          <w:sz w:val="20"/>
          <w:szCs w:val="20"/>
        </w:rPr>
      </w:pPr>
      <w:del w:id="15" w:author="Γ" w:date="2018-07-12T14:14:00Z">
        <w:r w:rsidRPr="005F3863">
          <w:rPr>
            <w:rFonts w:ascii="Verdana" w:hAnsi="Verdana"/>
            <w:sz w:val="20"/>
            <w:szCs w:val="20"/>
          </w:rPr>
          <w:delText xml:space="preserve">Η τιμή </w:delText>
        </w:r>
        <w:r>
          <w:rPr>
            <w:rFonts w:ascii="Verdana" w:hAnsi="Verdana"/>
            <w:sz w:val="20"/>
            <w:szCs w:val="20"/>
          </w:rPr>
          <w:delText>στόχος περιλαμβάνει 163 υφιστάμενες επιχειρήσεις που ενισχύονται και 32 νέες ενισχυόμενες επιχειρήσεις.</w:delText>
        </w:r>
      </w:del>
    </w:p>
    <w:p w:rsidR="00EC2AC2" w:rsidRDefault="00EC2AC2" w:rsidP="00EC2AC2">
      <w:pPr>
        <w:spacing w:line="360" w:lineRule="auto"/>
        <w:jc w:val="both"/>
        <w:rPr>
          <w:del w:id="16" w:author="Γ" w:date="2018-07-12T14:14:00Z"/>
          <w:rFonts w:ascii="Verdana" w:hAnsi="Verdana"/>
          <w:sz w:val="20"/>
          <w:szCs w:val="20"/>
        </w:rPr>
      </w:pPr>
      <w:del w:id="17" w:author="Γ" w:date="2018-07-12T14:14:00Z">
        <w:r>
          <w:rPr>
            <w:rFonts w:ascii="Verdana" w:hAnsi="Verdana"/>
            <w:sz w:val="20"/>
            <w:szCs w:val="20"/>
          </w:rPr>
          <w:delText>Ο υπολογισμός της τιμής αυτού του δείκτη, με δεδομένο ότι περιλαμβάνει και την τιμή του δείκτη για νέες επιχειρήσεις, έγινε σε δυο επίπεδα. Το πρώτο επίπεδο είναι η εκτίμηση του αριθμού των υφιστάμενων επιχειρήσεων που ενισχύονται και το δεύτερο επίπεδο είναι η εκτίμηση / υπολογισμός του αριθμού των νέων (νεοϊδρυόμενων) επιχειρήσεων που ενισχύονται.</w:delText>
        </w:r>
      </w:del>
    </w:p>
    <w:p w:rsidR="00EC2AC2" w:rsidRDefault="00EC2AC2" w:rsidP="00EC2AC2">
      <w:pPr>
        <w:spacing w:line="360" w:lineRule="auto"/>
        <w:jc w:val="both"/>
        <w:rPr>
          <w:del w:id="18" w:author="Γ" w:date="2018-07-12T14:14:00Z"/>
          <w:rFonts w:ascii="Verdana" w:hAnsi="Verdana"/>
          <w:sz w:val="20"/>
          <w:szCs w:val="20"/>
        </w:rPr>
      </w:pPr>
      <w:del w:id="19" w:author="Γ" w:date="2018-07-12T14:14:00Z">
        <w:r>
          <w:rPr>
            <w:rFonts w:ascii="Verdana" w:hAnsi="Verdana"/>
            <w:sz w:val="20"/>
            <w:szCs w:val="20"/>
          </w:rPr>
          <w:delText xml:space="preserve">Ο υπολογισμός / εκτίμηση των δυο κατηγοριών ενισχυόμενων επιχειρήσεων έγινε χωριστά, επειδή κατά κανόνα διαφοροποιούνται οι παράμετροι και κατ’ ακολουθία </w:delText>
        </w:r>
        <w:r>
          <w:rPr>
            <w:rFonts w:ascii="Verdana" w:hAnsi="Verdana"/>
            <w:sz w:val="20"/>
            <w:szCs w:val="20"/>
          </w:rPr>
          <w:lastRenderedPageBreak/>
          <w:delText>το μέσο ύψος ενίσχυσης ανά επιχείρηση, μεταξύ αυτών των δυο κατηγοριών ενισχυόμενων επιχειρήσεων. Παράλληλα, από την εμπειρία προηγούμενων προγραμματικών περιόδων και ιδιαίτερα από την εμπειρία της τρέχουσας περιόδου 2007-2013, για τις επιχειρήσεις της περιφέρειας Πελοποννήσου η ζήτηση των δράσεων / παρεμβάσεων ενίσχυσης διαφοροποιείται σημαντικά μεταξύ νέων και υφιστάμενων επιχειρήσεων. Συγκεκριμένα, οι διαφοροποιήσεις, τόσο ως προς το μέσο ύψος ενίσχυσης, όσο και ως προς τον αριθμό αιτήσεων για ενίσχυση, είναι οι εξής:</w:delText>
        </w:r>
      </w:del>
    </w:p>
    <w:p w:rsidR="00EC2AC2" w:rsidRDefault="00EC2AC2" w:rsidP="00EC2AC2">
      <w:pPr>
        <w:spacing w:line="360" w:lineRule="auto"/>
        <w:ind w:left="360" w:hanging="360"/>
        <w:jc w:val="both"/>
        <w:rPr>
          <w:del w:id="20" w:author="Γ" w:date="2018-07-12T14:14:00Z"/>
          <w:rFonts w:ascii="Verdana" w:hAnsi="Verdana"/>
          <w:sz w:val="20"/>
          <w:szCs w:val="20"/>
        </w:rPr>
      </w:pPr>
      <w:del w:id="21" w:author="Γ" w:date="2018-07-12T14:14:00Z">
        <w:r>
          <w:rPr>
            <w:rFonts w:ascii="Verdana" w:hAnsi="Verdana"/>
            <w:sz w:val="20"/>
            <w:szCs w:val="20"/>
          </w:rPr>
          <w:delText>α)</w:delText>
        </w:r>
        <w:r>
          <w:rPr>
            <w:rFonts w:ascii="Verdana" w:hAnsi="Verdana"/>
            <w:sz w:val="20"/>
            <w:szCs w:val="20"/>
          </w:rPr>
          <w:tab/>
          <w:delText>Τα αιτήματα για ενισχύσεις, με σχετικές αποκλίσεις ανάλογα με τις προϋποθέσεις / όρους ενίσχυσης, είναι περίπου το 75%-80</w:delText>
        </w:r>
        <w:r w:rsidRPr="009A19E7">
          <w:rPr>
            <w:rFonts w:ascii="Verdana" w:hAnsi="Verdana"/>
            <w:sz w:val="20"/>
            <w:szCs w:val="20"/>
          </w:rPr>
          <w:delText>%</w:delText>
        </w:r>
        <w:r>
          <w:rPr>
            <w:rFonts w:ascii="Verdana" w:hAnsi="Verdana"/>
            <w:sz w:val="20"/>
            <w:szCs w:val="20"/>
          </w:rPr>
          <w:delText xml:space="preserve"> από υφιστάμενες και το υπόλοιπο 25%-20% από νέες (νεοϊδρυόμενες) ή υπό ίδρυση επιχειρήσεις.</w:delText>
        </w:r>
      </w:del>
    </w:p>
    <w:p w:rsidR="00EC2AC2" w:rsidRDefault="00EC2AC2" w:rsidP="00EC2AC2">
      <w:pPr>
        <w:spacing w:line="360" w:lineRule="auto"/>
        <w:ind w:left="360" w:hanging="360"/>
        <w:jc w:val="both"/>
        <w:rPr>
          <w:del w:id="22" w:author="Γ" w:date="2018-07-12T14:14:00Z"/>
          <w:rFonts w:ascii="Verdana" w:hAnsi="Verdana"/>
          <w:sz w:val="20"/>
          <w:szCs w:val="20"/>
        </w:rPr>
      </w:pPr>
      <w:del w:id="23" w:author="Γ" w:date="2018-07-12T14:14:00Z">
        <w:r>
          <w:rPr>
            <w:rFonts w:ascii="Verdana" w:hAnsi="Verdana"/>
            <w:sz w:val="20"/>
            <w:szCs w:val="20"/>
          </w:rPr>
          <w:delText>β)</w:delText>
        </w:r>
        <w:r>
          <w:rPr>
            <w:rFonts w:ascii="Verdana" w:hAnsi="Verdana"/>
            <w:sz w:val="20"/>
            <w:szCs w:val="20"/>
          </w:rPr>
          <w:tab/>
          <w:delText>Το μέσο ύψος ενίσχυσης διαφοροποιείται, σε σχέση με το πλήθος των αιτημάτων μεταξύ υφιστάμενων και νέων επιχειρήσεων. Η συγκέντρωση των αιτημάτων για νέες επιχειρήσεις εντοπίζεται σε σχετικά μικρά ποσά ενίσχυσης, ενώ η συγκέντρωση των αιτημάτων από υφιστάμενες επιχειρήσεις, χωρίς μεγάλη ένταση, εντοπίζεται σε σχετικά μεγαλύτερα ποσά ενίσχυσης.</w:delText>
        </w:r>
      </w:del>
    </w:p>
    <w:p w:rsidR="00EC2AC2" w:rsidRPr="00EC2AC2" w:rsidRDefault="00EC2AC2" w:rsidP="00EC2AC2">
      <w:pPr>
        <w:spacing w:line="360" w:lineRule="auto"/>
        <w:ind w:left="360" w:hanging="360"/>
        <w:jc w:val="both"/>
        <w:rPr>
          <w:del w:id="24" w:author="Γ" w:date="2018-07-12T14:14:00Z"/>
          <w:rFonts w:ascii="Verdana" w:hAnsi="Verdana"/>
          <w:sz w:val="20"/>
          <w:szCs w:val="20"/>
        </w:rPr>
      </w:pPr>
      <w:del w:id="25" w:author="Γ" w:date="2018-07-12T14:14:00Z">
        <w:r>
          <w:rPr>
            <w:rFonts w:ascii="Verdana" w:hAnsi="Verdana"/>
            <w:sz w:val="20"/>
            <w:szCs w:val="20"/>
          </w:rPr>
          <w:delText>γ)</w:delText>
        </w:r>
        <w:r>
          <w:rPr>
            <w:rFonts w:ascii="Verdana" w:hAnsi="Verdana"/>
            <w:sz w:val="20"/>
            <w:szCs w:val="20"/>
          </w:rPr>
          <w:tab/>
          <w:delText xml:space="preserve">Το μέσο ύψος αιτούμενης ενίσχυσης ανά επιχείρηση, για μεν τις νέες κυμαίνεται σε μια τάξη </w:delText>
        </w:r>
        <w:r w:rsidRPr="009A19E7">
          <w:rPr>
            <w:rFonts w:ascii="Verdana" w:hAnsi="Verdana"/>
            <w:sz w:val="20"/>
            <w:szCs w:val="20"/>
          </w:rPr>
          <w:delText>μεγέθους 110 χιλ. ευρώ, αλλά με αρκετά μεγαλύτερα ποσά σε ακραίες τιμές για πολύ λίγες επενδύσεις (το 5% των αιτημάτων), τα οποία υπερβαίνουν τα 200 χιλ. ευρώ</w:delText>
        </w:r>
        <w:r>
          <w:rPr>
            <w:rFonts w:ascii="Verdana" w:hAnsi="Verdana"/>
            <w:sz w:val="20"/>
            <w:szCs w:val="20"/>
          </w:rPr>
          <w:delText xml:space="preserve"> (κατά μέσο όρο). Αντίθετα για τις υφιστάμενες επιχειρήσεις, το μέσο ποσό ενίσχυσης με μεγάλη συγκέντρωση (πλήθος) αιτημάτων κυμαίνεται γύρω στις 125 χιλ. ευρώ.</w:delText>
        </w:r>
      </w:del>
    </w:p>
    <w:p w:rsidR="00EC2AC2" w:rsidRDefault="00EC2AC2" w:rsidP="00EC2AC2">
      <w:pPr>
        <w:spacing w:line="360" w:lineRule="auto"/>
        <w:ind w:left="360" w:hanging="360"/>
        <w:jc w:val="both"/>
        <w:rPr>
          <w:del w:id="26" w:author="Γ" w:date="2018-07-12T14:14:00Z"/>
          <w:rFonts w:ascii="Verdana" w:hAnsi="Verdana"/>
          <w:sz w:val="20"/>
          <w:szCs w:val="20"/>
        </w:rPr>
      </w:pPr>
    </w:p>
    <w:p w:rsidR="00EC2AC2" w:rsidRDefault="00EC2AC2" w:rsidP="00EC2AC2">
      <w:pPr>
        <w:spacing w:line="360" w:lineRule="auto"/>
        <w:jc w:val="both"/>
        <w:rPr>
          <w:del w:id="27" w:author="Γ" w:date="2018-07-12T14:14:00Z"/>
          <w:rFonts w:ascii="Verdana" w:hAnsi="Verdana"/>
          <w:sz w:val="20"/>
          <w:szCs w:val="20"/>
        </w:rPr>
      </w:pPr>
      <w:del w:id="28" w:author="Γ" w:date="2018-07-12T14:14:00Z">
        <w:r>
          <w:rPr>
            <w:rFonts w:ascii="Verdana" w:hAnsi="Verdana"/>
            <w:sz w:val="20"/>
            <w:szCs w:val="20"/>
          </w:rPr>
          <w:delText xml:space="preserve">Έχοντας υπόψη τα παραπάνω στοιχεία, θα πρέπει να επισημανθεί ότι σύμφωνα με τις κατευθύνσεις της περιφερειακής στρατηγικής της «έξυπνης εξειδίκευσης» για τη Περιφέρεια Πελοποννήσου, βασικός πυλώνας / άξονας προώθησης της επιχειρηματικότητας και της καινοτομίας είναι ο αγροδιατροφικός τομέας και με παράλληλο / άμεσα συνδεόμενο πυλώνα τον τουρισμό προς την κατεύθυνση της διαφοροποίησης του τουριστικού </w:delText>
        </w:r>
        <w:r w:rsidRPr="00DB4299">
          <w:rPr>
            <w:rFonts w:ascii="Verdana" w:hAnsi="Verdana"/>
            <w:sz w:val="20"/>
            <w:szCs w:val="20"/>
          </w:rPr>
          <w:delText xml:space="preserve">προϊόντος. </w:delText>
        </w:r>
        <w:r>
          <w:rPr>
            <w:rFonts w:ascii="Verdana" w:hAnsi="Verdana"/>
            <w:sz w:val="20"/>
            <w:szCs w:val="20"/>
          </w:rPr>
          <w:delText>Ως εκ τούτων</w:delText>
        </w:r>
        <w:r w:rsidRPr="00F022F0">
          <w:rPr>
            <w:rFonts w:ascii="Verdana" w:hAnsi="Verdana"/>
            <w:sz w:val="20"/>
            <w:szCs w:val="20"/>
          </w:rPr>
          <w:delText>,</w:delText>
        </w:r>
        <w:r>
          <w:rPr>
            <w:rFonts w:ascii="Verdana" w:hAnsi="Verdana"/>
            <w:sz w:val="20"/>
            <w:szCs w:val="20"/>
          </w:rPr>
          <w:delText xml:space="preserve"> </w:delText>
        </w:r>
        <w:r w:rsidRPr="00DB4299">
          <w:rPr>
            <w:rFonts w:ascii="Verdana" w:hAnsi="Verdana"/>
            <w:sz w:val="20"/>
            <w:szCs w:val="20"/>
          </w:rPr>
          <w:delText xml:space="preserve">στόχος </w:delText>
        </w:r>
        <w:r w:rsidRPr="009A19E7">
          <w:rPr>
            <w:rFonts w:ascii="Verdana" w:hAnsi="Verdana"/>
            <w:sz w:val="20"/>
            <w:szCs w:val="20"/>
          </w:rPr>
          <w:delText>των</w:delText>
        </w:r>
        <w:r>
          <w:rPr>
            <w:rFonts w:ascii="Verdana" w:hAnsi="Verdana"/>
            <w:sz w:val="20"/>
            <w:szCs w:val="20"/>
          </w:rPr>
          <w:delText xml:space="preserve"> παρεμβάσεων ενίσχυσης επιχειρήσεων με συγχρηματοδότηση του ΕΤΠΑ, είναι η ίδρυση κατά το δυνατόν περισσότερων νέων καινοτομικών επιχειρήσεων, με παράλληλη ενίσχυση των υφιστάμενων βιώσιμων επιχειρήσεων.</w:delText>
        </w:r>
      </w:del>
    </w:p>
    <w:p w:rsidR="00EC2AC2" w:rsidRDefault="00EC2AC2" w:rsidP="00EC2AC2">
      <w:pPr>
        <w:spacing w:line="360" w:lineRule="auto"/>
        <w:jc w:val="both"/>
        <w:rPr>
          <w:del w:id="29" w:author="Γ" w:date="2018-07-12T14:14:00Z"/>
          <w:rFonts w:ascii="Verdana" w:hAnsi="Verdana"/>
          <w:sz w:val="20"/>
          <w:szCs w:val="20"/>
        </w:rPr>
      </w:pPr>
      <w:del w:id="30" w:author="Γ" w:date="2018-07-12T14:14:00Z">
        <w:r>
          <w:rPr>
            <w:rFonts w:ascii="Verdana" w:hAnsi="Verdana"/>
            <w:sz w:val="20"/>
            <w:szCs w:val="20"/>
          </w:rPr>
          <w:delText xml:space="preserve">Για τους λόγους αυτούς, το συνολικό ποσό δημόσιας δαπάνης (κοινοτική συνδρομή και εθνική συμμετοχή), το οποίο ανέρχεται σε </w:delText>
        </w:r>
        <w:r w:rsidR="00DB6018" w:rsidRPr="00DB6018">
          <w:rPr>
            <w:rFonts w:ascii="Verdana" w:hAnsi="Verdana"/>
            <w:sz w:val="20"/>
            <w:szCs w:val="20"/>
          </w:rPr>
          <w:delText>26</w:delText>
        </w:r>
        <w:r w:rsidR="00DB6018">
          <w:rPr>
            <w:rFonts w:ascii="Verdana" w:hAnsi="Verdana"/>
            <w:sz w:val="20"/>
            <w:szCs w:val="20"/>
          </w:rPr>
          <w:delText>,</w:delText>
        </w:r>
        <w:r w:rsidR="00DB6018" w:rsidRPr="00DB6018">
          <w:rPr>
            <w:rFonts w:ascii="Verdana" w:hAnsi="Verdana"/>
            <w:sz w:val="20"/>
            <w:szCs w:val="20"/>
          </w:rPr>
          <w:delText>88</w:delText>
        </w:r>
        <w:r>
          <w:rPr>
            <w:rFonts w:ascii="Verdana" w:hAnsi="Verdana"/>
            <w:sz w:val="20"/>
            <w:szCs w:val="20"/>
          </w:rPr>
          <w:delText xml:space="preserve"> εκατ. Ευρώ, κατανέμεται κατά 80% περίπου, ήτοι 2</w:delText>
        </w:r>
        <w:r w:rsidR="00DB6018" w:rsidRPr="00DB6018">
          <w:rPr>
            <w:rFonts w:ascii="Verdana" w:hAnsi="Verdana"/>
            <w:sz w:val="20"/>
            <w:szCs w:val="20"/>
          </w:rPr>
          <w:delText>1</w:delText>
        </w:r>
        <w:r>
          <w:rPr>
            <w:rFonts w:ascii="Verdana" w:hAnsi="Verdana"/>
            <w:sz w:val="20"/>
            <w:szCs w:val="20"/>
          </w:rPr>
          <w:delText>.5</w:delText>
        </w:r>
        <w:r w:rsidR="00DB6018" w:rsidRPr="00DB6018">
          <w:rPr>
            <w:rFonts w:ascii="Verdana" w:hAnsi="Verdana"/>
            <w:sz w:val="20"/>
            <w:szCs w:val="20"/>
          </w:rPr>
          <w:delText>00</w:delText>
        </w:r>
        <w:r>
          <w:rPr>
            <w:rFonts w:ascii="Verdana" w:hAnsi="Verdana"/>
            <w:sz w:val="20"/>
            <w:szCs w:val="20"/>
          </w:rPr>
          <w:delText xml:space="preserve">.000 ευρώ, για ενίσχυση υφιστάμενων επιχειρήσεων και το υπόλοιπο 20%, ήτοι </w:delText>
        </w:r>
        <w:r w:rsidR="00DB6018" w:rsidRPr="00DB6018">
          <w:rPr>
            <w:rFonts w:ascii="Verdana" w:hAnsi="Verdana"/>
            <w:sz w:val="20"/>
            <w:szCs w:val="20"/>
          </w:rPr>
          <w:delText>5.375</w:delText>
        </w:r>
        <w:r>
          <w:rPr>
            <w:rFonts w:ascii="Verdana" w:hAnsi="Verdana"/>
            <w:sz w:val="20"/>
            <w:szCs w:val="20"/>
          </w:rPr>
          <w:delText>.000 ευρώ, για ενίσχυση νέων (νεοϊδρυόμενων) επιχειρήσεων, κατά κύριο λόγο καινοτομικών.</w:delText>
        </w:r>
      </w:del>
    </w:p>
    <w:p w:rsidR="00EC2AC2" w:rsidRDefault="00EC2AC2" w:rsidP="00EC2AC2">
      <w:pPr>
        <w:spacing w:line="360" w:lineRule="auto"/>
        <w:jc w:val="both"/>
        <w:rPr>
          <w:del w:id="31" w:author="Γ" w:date="2018-07-12T14:14:00Z"/>
          <w:rFonts w:ascii="Verdana" w:hAnsi="Verdana"/>
          <w:sz w:val="20"/>
          <w:szCs w:val="20"/>
        </w:rPr>
      </w:pPr>
      <w:del w:id="32" w:author="Γ" w:date="2018-07-12T14:14:00Z">
        <w:r>
          <w:rPr>
            <w:rFonts w:ascii="Verdana" w:hAnsi="Verdana"/>
            <w:sz w:val="20"/>
            <w:szCs w:val="20"/>
          </w:rPr>
          <w:lastRenderedPageBreak/>
          <w:delText>Το δε μέσο ύψος ενίσχυσης, για μεν τις υφιστάμενες επιχειρήσεις θα κυμανθεί πλησίον των 130 χιλ. ευρώ (κοινοτική συνδρομή και εθνική συμμετοχή), προκειμένου να προσελκυσθούν και να ενισχυθούν το δυνατόν περισσότερες βιώσιμες επιχειρήσεις (σύμφωνα με τα στοιχεία συγκέντρωσης αιτημάτων ενίσχυσης ως προς το ύψος ενίσχυσης), ενώ για τις νέες επιχειρήσεις, το μέσο ύψος ενίσχυσης θα κυμανθεί πλησίον των 1</w:delText>
        </w:r>
        <w:r w:rsidR="00DB6018" w:rsidRPr="00DB6018">
          <w:rPr>
            <w:rFonts w:ascii="Verdana" w:hAnsi="Verdana"/>
            <w:sz w:val="20"/>
            <w:szCs w:val="20"/>
          </w:rPr>
          <w:delText>7</w:delText>
        </w:r>
        <w:r>
          <w:rPr>
            <w:rFonts w:ascii="Verdana" w:hAnsi="Verdana"/>
            <w:sz w:val="20"/>
            <w:szCs w:val="20"/>
          </w:rPr>
          <w:delText>0 χιλ. ευρώ (κοινοτική συνδρομή και εθνική συμμετοχή).</w:delText>
        </w:r>
      </w:del>
    </w:p>
    <w:p w:rsidR="00EC2AC2" w:rsidRDefault="00EC2AC2" w:rsidP="00EC2AC2">
      <w:pPr>
        <w:spacing w:line="360" w:lineRule="auto"/>
        <w:jc w:val="both"/>
        <w:rPr>
          <w:del w:id="33" w:author="Γ" w:date="2018-07-12T14:14:00Z"/>
          <w:rFonts w:ascii="Verdana" w:hAnsi="Verdana"/>
          <w:sz w:val="20"/>
          <w:szCs w:val="20"/>
        </w:rPr>
      </w:pPr>
      <w:del w:id="34" w:author="Γ" w:date="2018-07-12T14:14:00Z">
        <w:r>
          <w:rPr>
            <w:rFonts w:ascii="Verdana" w:hAnsi="Verdana"/>
            <w:sz w:val="20"/>
            <w:szCs w:val="20"/>
          </w:rPr>
          <w:delText>Κατόπιν αυτών των υπολογισμών, με το ποσό των 2</w:delText>
        </w:r>
        <w:r w:rsidR="00DB6018" w:rsidRPr="00DB6018">
          <w:rPr>
            <w:rFonts w:ascii="Verdana" w:hAnsi="Verdana"/>
            <w:sz w:val="20"/>
            <w:szCs w:val="20"/>
          </w:rPr>
          <w:delText>6</w:delText>
        </w:r>
        <w:r w:rsidR="00DB6018">
          <w:rPr>
            <w:rFonts w:ascii="Verdana" w:hAnsi="Verdana"/>
            <w:sz w:val="20"/>
            <w:szCs w:val="20"/>
          </w:rPr>
          <w:delText>,</w:delText>
        </w:r>
        <w:r w:rsidR="00DB6018" w:rsidRPr="00DB6018">
          <w:rPr>
            <w:rFonts w:ascii="Verdana" w:hAnsi="Verdana"/>
            <w:sz w:val="20"/>
            <w:szCs w:val="20"/>
          </w:rPr>
          <w:delText>88</w:delText>
        </w:r>
        <w:r>
          <w:rPr>
            <w:rFonts w:ascii="Verdana" w:hAnsi="Verdana"/>
            <w:sz w:val="20"/>
            <w:szCs w:val="20"/>
          </w:rPr>
          <w:delText xml:space="preserve"> εκατ. Ευρώ θα ενισχυθούν </w:delText>
        </w:r>
        <w:r w:rsidR="00DB6018" w:rsidRPr="00DB6018">
          <w:rPr>
            <w:rFonts w:ascii="Verdana" w:hAnsi="Verdana"/>
            <w:sz w:val="20"/>
            <w:szCs w:val="20"/>
          </w:rPr>
          <w:delText>163</w:delText>
        </w:r>
        <w:r>
          <w:rPr>
            <w:rFonts w:ascii="Verdana" w:hAnsi="Verdana"/>
            <w:sz w:val="20"/>
            <w:szCs w:val="20"/>
          </w:rPr>
          <w:delText xml:space="preserve"> υφιστάμενες επιχειρήσεις με μέσο ύψος ενίσχυσης ανά επιχείρηση 1</w:delText>
        </w:r>
        <w:r w:rsidR="00DB6018" w:rsidRPr="00DB6018">
          <w:rPr>
            <w:rFonts w:ascii="Verdana" w:hAnsi="Verdana"/>
            <w:sz w:val="20"/>
            <w:szCs w:val="20"/>
          </w:rPr>
          <w:delText>32</w:delText>
        </w:r>
        <w:r>
          <w:rPr>
            <w:rFonts w:ascii="Verdana" w:hAnsi="Verdana"/>
            <w:sz w:val="20"/>
            <w:szCs w:val="20"/>
          </w:rPr>
          <w:delText xml:space="preserve"> χιλ. ευρώ, αξιοποιώντας 2</w:delText>
        </w:r>
        <w:r w:rsidR="00DB6018" w:rsidRPr="00DB6018">
          <w:rPr>
            <w:rFonts w:ascii="Verdana" w:hAnsi="Verdana"/>
            <w:sz w:val="20"/>
            <w:szCs w:val="20"/>
          </w:rPr>
          <w:delText>1</w:delText>
        </w:r>
        <w:r>
          <w:rPr>
            <w:rFonts w:ascii="Verdana" w:hAnsi="Verdana"/>
            <w:sz w:val="20"/>
            <w:szCs w:val="20"/>
          </w:rPr>
          <w:delText>.5</w:delText>
        </w:r>
        <w:r w:rsidR="00DB6018" w:rsidRPr="00DB6018">
          <w:rPr>
            <w:rFonts w:ascii="Verdana" w:hAnsi="Verdana"/>
            <w:sz w:val="20"/>
            <w:szCs w:val="20"/>
          </w:rPr>
          <w:delText>00</w:delText>
        </w:r>
        <w:r>
          <w:rPr>
            <w:rFonts w:ascii="Verdana" w:hAnsi="Verdana"/>
            <w:sz w:val="20"/>
            <w:szCs w:val="20"/>
          </w:rPr>
          <w:delText xml:space="preserve">.000 ευρώ (κοινοτική συνδρομή και εθνική συμμετοχή). Το δε μέσο ύψος ενίσχυσης ανά επιχείρηση και για τις </w:delText>
        </w:r>
        <w:r w:rsidR="00DB6018" w:rsidRPr="00DB6018">
          <w:rPr>
            <w:rFonts w:ascii="Verdana" w:hAnsi="Verdana"/>
            <w:sz w:val="20"/>
            <w:szCs w:val="20"/>
          </w:rPr>
          <w:delText>195</w:delText>
        </w:r>
        <w:r>
          <w:rPr>
            <w:rFonts w:ascii="Verdana" w:hAnsi="Verdana"/>
            <w:sz w:val="20"/>
            <w:szCs w:val="20"/>
          </w:rPr>
          <w:delText xml:space="preserve"> ενισχυόμενες επιχειρήσεις φθάνει στα 1</w:delText>
        </w:r>
        <w:r w:rsidR="00DB6018" w:rsidRPr="00DB6018">
          <w:rPr>
            <w:rFonts w:ascii="Verdana" w:hAnsi="Verdana"/>
            <w:sz w:val="20"/>
            <w:szCs w:val="20"/>
          </w:rPr>
          <w:delText>38</w:delText>
        </w:r>
        <w:r>
          <w:rPr>
            <w:rFonts w:ascii="Verdana" w:hAnsi="Verdana"/>
            <w:sz w:val="20"/>
            <w:szCs w:val="20"/>
          </w:rPr>
          <w:delText xml:space="preserve"> χιλ. ευρώ.</w:delText>
        </w:r>
      </w:del>
    </w:p>
    <w:p w:rsidR="00EC2AC2" w:rsidRDefault="00EC2AC2" w:rsidP="00EC2AC2">
      <w:pPr>
        <w:spacing w:line="360" w:lineRule="auto"/>
        <w:jc w:val="both"/>
        <w:rPr>
          <w:del w:id="35" w:author="Γ" w:date="2018-07-12T14:14:00Z"/>
          <w:rFonts w:ascii="Verdana" w:hAnsi="Verdana"/>
          <w:sz w:val="20"/>
          <w:szCs w:val="20"/>
        </w:rPr>
      </w:pPr>
    </w:p>
    <w:p w:rsidR="00EC2AC2" w:rsidRDefault="00EC2AC2" w:rsidP="00EC2AC2">
      <w:pPr>
        <w:spacing w:line="360" w:lineRule="auto"/>
        <w:jc w:val="both"/>
        <w:rPr>
          <w:del w:id="36" w:author="Γ" w:date="2018-07-12T14:14:00Z"/>
          <w:rFonts w:ascii="Verdana" w:hAnsi="Verdana"/>
          <w:sz w:val="20"/>
          <w:szCs w:val="20"/>
        </w:rPr>
      </w:pPr>
      <w:del w:id="37" w:author="Γ" w:date="2018-07-12T14:14:00Z">
        <w:r>
          <w:rPr>
            <w:rFonts w:ascii="Verdana" w:hAnsi="Verdana"/>
            <w:sz w:val="20"/>
            <w:szCs w:val="20"/>
          </w:rPr>
          <w:delText xml:space="preserve">Όσον αφορά στη τιμή στόχο με ορόσημο το έτος 2018, για το σύνολο των ενισχυόμενων επιχειρήσεων (υφιστάμενες και νέες), αυτός αντιπροσωπεύει </w:delText>
        </w:r>
        <w:r w:rsidR="00DB6018">
          <w:rPr>
            <w:rFonts w:ascii="Verdana" w:hAnsi="Verdana"/>
            <w:sz w:val="20"/>
            <w:szCs w:val="20"/>
          </w:rPr>
          <w:delText xml:space="preserve">περίπου </w:delText>
        </w:r>
        <w:r>
          <w:rPr>
            <w:rFonts w:ascii="Verdana" w:hAnsi="Verdana"/>
            <w:sz w:val="20"/>
            <w:szCs w:val="20"/>
          </w:rPr>
          <w:delText xml:space="preserve">το </w:delText>
        </w:r>
        <w:r w:rsidR="00DB6018" w:rsidRPr="00DB6018">
          <w:rPr>
            <w:rFonts w:ascii="Verdana" w:hAnsi="Verdana"/>
            <w:sz w:val="20"/>
            <w:szCs w:val="20"/>
          </w:rPr>
          <w:delText>31</w:delText>
        </w:r>
        <w:r>
          <w:rPr>
            <w:rFonts w:ascii="Verdana" w:hAnsi="Verdana"/>
            <w:sz w:val="20"/>
            <w:szCs w:val="20"/>
          </w:rPr>
          <w:delText>% του συνολικού στόχου μέχρι το τέλος της προγραμματικής περιόδου. Η εκτίμηση αυτή βασίζεται στο γεγονός ότι από τη τρέχουσα περίοδο 2007-2013 έχει γίνει η κατάλληλη προετοιμασία και υποβολή σχετικών προτάσεων για ενίσχυση επενδυτικών σχεδίων μεγάλου αριθμού ΜΜΕ όλων των τομέων και κλάδων της ελληνικής οικονομίας και της Πελοποννήσου. Ως εκ τούτου, με την έγκριση του Προγράμματος από την Επιτροπή και υπό την αίρεση της επιλεξιμότητας αυτών των επιχειρήσεων και των επιχειρηματικών σχεδίων τους, είναι απολύτως εφικτό να έχουν ολοκληρωθεί ε</w:delText>
        </w:r>
        <w:r w:rsidR="00DB6018">
          <w:rPr>
            <w:rFonts w:ascii="Verdana" w:hAnsi="Verdana"/>
            <w:sz w:val="20"/>
            <w:szCs w:val="20"/>
          </w:rPr>
          <w:delText>ξήντα</w:delText>
        </w:r>
        <w:r>
          <w:rPr>
            <w:rFonts w:ascii="Verdana" w:hAnsi="Verdana"/>
            <w:sz w:val="20"/>
            <w:szCs w:val="20"/>
          </w:rPr>
          <w:delText xml:space="preserve"> (</w:delText>
        </w:r>
        <w:r w:rsidR="00DB6018">
          <w:rPr>
            <w:rFonts w:ascii="Verdana" w:hAnsi="Verdana"/>
            <w:sz w:val="20"/>
            <w:szCs w:val="20"/>
          </w:rPr>
          <w:delText>6</w:delText>
        </w:r>
        <w:r>
          <w:rPr>
            <w:rFonts w:ascii="Verdana" w:hAnsi="Verdana"/>
            <w:sz w:val="20"/>
            <w:szCs w:val="20"/>
          </w:rPr>
          <w:delText>0) επενδυτικά σχέδια μέχρι το τέλος του έτους 2018.</w:delText>
        </w:r>
      </w:del>
    </w:p>
    <w:p w:rsidR="00BC6695" w:rsidRPr="00295C09" w:rsidRDefault="00EC2AC2" w:rsidP="00BC6695">
      <w:pPr>
        <w:spacing w:line="360" w:lineRule="auto"/>
        <w:jc w:val="both"/>
        <w:rPr>
          <w:ins w:id="38" w:author="Γ" w:date="2018-07-12T14:14:00Z"/>
          <w:rFonts w:ascii="Verdana" w:hAnsi="Verdana"/>
          <w:sz w:val="20"/>
          <w:szCs w:val="20"/>
        </w:rPr>
      </w:pPr>
      <w:del w:id="39" w:author="Γ" w:date="2018-07-12T14:14:00Z">
        <w:r>
          <w:rPr>
            <w:rFonts w:ascii="Verdana" w:hAnsi="Verdana"/>
            <w:sz w:val="20"/>
            <w:szCs w:val="20"/>
          </w:rPr>
          <w:delText>Οι εκτιμήσεις αυτές</w:delText>
        </w:r>
      </w:del>
      <w:ins w:id="40" w:author="Γ" w:date="2018-07-12T14:14:00Z">
        <w:r w:rsidR="00BC6695">
          <w:rPr>
            <w:rFonts w:ascii="Verdana" w:hAnsi="Verdana"/>
            <w:sz w:val="20"/>
            <w:szCs w:val="20"/>
          </w:rPr>
          <w:t>Τα νέα δεδομένα, βάσει των οποίων έγινε ο προσδιορισμός του στόχου του δείκτη, αναλύονται συνοπτικά αμέσως πιο κάτω, ανά Επενδυτική Προτεραιότητα:</w:t>
        </w:r>
      </w:ins>
    </w:p>
    <w:p w:rsidR="00BC6695" w:rsidRDefault="00BC6695" w:rsidP="00BC6695">
      <w:pPr>
        <w:spacing w:line="360" w:lineRule="auto"/>
        <w:jc w:val="both"/>
        <w:rPr>
          <w:ins w:id="41" w:author="Γ" w:date="2018-07-12T14:14:00Z"/>
          <w:rFonts w:ascii="Verdana" w:hAnsi="Verdana"/>
          <w:sz w:val="20"/>
          <w:szCs w:val="20"/>
        </w:rPr>
      </w:pPr>
    </w:p>
    <w:p w:rsidR="00BC6695" w:rsidRPr="007710EC" w:rsidRDefault="00BC6695" w:rsidP="00BC6695">
      <w:pPr>
        <w:pStyle w:val="ListParagraph"/>
        <w:numPr>
          <w:ilvl w:val="0"/>
          <w:numId w:val="8"/>
        </w:numPr>
        <w:spacing w:line="360" w:lineRule="auto"/>
        <w:ind w:left="284" w:hanging="284"/>
        <w:jc w:val="both"/>
        <w:rPr>
          <w:ins w:id="42" w:author="Γ" w:date="2018-07-12T14:14:00Z"/>
          <w:rFonts w:ascii="Verdana" w:hAnsi="Verdana"/>
          <w:sz w:val="20"/>
          <w:szCs w:val="20"/>
          <w:u w:val="single"/>
        </w:rPr>
      </w:pPr>
      <w:ins w:id="43" w:author="Γ" w:date="2018-07-12T14:14:00Z">
        <w:r w:rsidRPr="007710EC">
          <w:rPr>
            <w:rFonts w:ascii="Verdana" w:hAnsi="Verdana"/>
            <w:sz w:val="20"/>
            <w:szCs w:val="20"/>
            <w:u w:val="single"/>
          </w:rPr>
          <w:t xml:space="preserve">Επενδυτική Προτεραιότητα </w:t>
        </w:r>
        <w:r>
          <w:rPr>
            <w:rFonts w:ascii="Verdana" w:hAnsi="Verdana"/>
            <w:sz w:val="20"/>
            <w:szCs w:val="20"/>
            <w:u w:val="single"/>
          </w:rPr>
          <w:t>3</w:t>
        </w:r>
        <w:r>
          <w:rPr>
            <w:rFonts w:ascii="Verdana" w:hAnsi="Verdana"/>
            <w:sz w:val="20"/>
            <w:szCs w:val="20"/>
            <w:u w:val="single"/>
            <w:lang w:val="en-US"/>
          </w:rPr>
          <w:t>a</w:t>
        </w:r>
        <w:r>
          <w:rPr>
            <w:rFonts w:ascii="Verdana" w:hAnsi="Verdana"/>
            <w:sz w:val="20"/>
            <w:szCs w:val="20"/>
            <w:u w:val="single"/>
          </w:rPr>
          <w:t xml:space="preserve"> (Κατηγορία Παρέμβασης 067 και 071</w:t>
        </w:r>
        <w:r w:rsidRPr="007710EC">
          <w:rPr>
            <w:rFonts w:ascii="Verdana" w:hAnsi="Verdana"/>
            <w:sz w:val="20"/>
            <w:szCs w:val="20"/>
            <w:u w:val="single"/>
          </w:rPr>
          <w:t>)</w:t>
        </w:r>
      </w:ins>
    </w:p>
    <w:p w:rsidR="00BC6695" w:rsidRDefault="00BC6695" w:rsidP="00BC6695">
      <w:pPr>
        <w:spacing w:line="360" w:lineRule="auto"/>
        <w:ind w:left="284"/>
        <w:jc w:val="both"/>
        <w:rPr>
          <w:ins w:id="44" w:author="Γ" w:date="2018-07-12T14:14:00Z"/>
          <w:rFonts w:ascii="Verdana" w:hAnsi="Verdana"/>
          <w:sz w:val="20"/>
          <w:szCs w:val="20"/>
        </w:rPr>
      </w:pPr>
      <w:ins w:id="45" w:author="Γ" w:date="2018-07-12T14:14:00Z">
        <w:r>
          <w:rPr>
            <w:rFonts w:ascii="Verdana" w:hAnsi="Verdana"/>
            <w:sz w:val="20"/>
            <w:szCs w:val="20"/>
          </w:rPr>
          <w:t xml:space="preserve">Η κατηγορία παρέμβασης 071 συμμετέχει με το σύνολο του προϋπολογισμού της σ’ αυτόν τον δείκτη, ήτοι με </w:t>
        </w:r>
        <w:r w:rsidR="00740F9F">
          <w:rPr>
            <w:rFonts w:ascii="Verdana" w:hAnsi="Verdana"/>
            <w:sz w:val="20"/>
            <w:szCs w:val="20"/>
          </w:rPr>
          <w:t>2.500.000 €, ενώ η κατηγορία</w:t>
        </w:r>
        <w:r>
          <w:rPr>
            <w:rFonts w:ascii="Verdana" w:hAnsi="Verdana"/>
            <w:sz w:val="20"/>
            <w:szCs w:val="20"/>
          </w:rPr>
          <w:t xml:space="preserve"> παρέμβασης 067 συμμετέχει με το 84,3% του προϋπολογισμού της, ήτοι με 13.700.000 €. Το σύνολο του προϋπολογισμού με τον οποίο συνδέεται η Επενδυτική Προτεραιότητα 3</w:t>
        </w:r>
        <w:r>
          <w:rPr>
            <w:rFonts w:ascii="Verdana" w:hAnsi="Verdana"/>
            <w:sz w:val="20"/>
            <w:szCs w:val="20"/>
            <w:lang w:val="en-US"/>
          </w:rPr>
          <w:t>a</w:t>
        </w:r>
        <w:r>
          <w:rPr>
            <w:rFonts w:ascii="Verdana" w:hAnsi="Verdana"/>
            <w:sz w:val="20"/>
            <w:szCs w:val="20"/>
          </w:rPr>
          <w:t xml:space="preserve"> με τον δείκτη </w:t>
        </w:r>
        <w:r>
          <w:rPr>
            <w:rFonts w:ascii="Verdana" w:hAnsi="Verdana"/>
            <w:sz w:val="20"/>
            <w:szCs w:val="20"/>
            <w:lang w:val="en-US"/>
          </w:rPr>
          <w:t>CO</w:t>
        </w:r>
        <w:r w:rsidRPr="00F20B7A">
          <w:rPr>
            <w:rFonts w:ascii="Verdana" w:hAnsi="Verdana"/>
            <w:sz w:val="20"/>
            <w:szCs w:val="20"/>
          </w:rPr>
          <w:t>02</w:t>
        </w:r>
        <w:r>
          <w:rPr>
            <w:rFonts w:ascii="Verdana" w:hAnsi="Verdana"/>
            <w:sz w:val="20"/>
            <w:szCs w:val="20"/>
          </w:rPr>
          <w:t xml:space="preserve">, φθάνει στα 16.200.000 €, με δεδομένο ότι από τα 18,75 εκατ. € του προϋπολογισμού της Επενδυτικής Προτεραιότητας, 2,0 εκατ. € έχουν διατεθεί στο ΤΕΠΙΧ ΙΙ και 0,55 εκατ. € έχουν δεσμευθεί για τον προβλεπόμενο Μηχανισμό υποστήριξης ΜΜΕ (συμμετέχοντας έτσι στους </w:t>
        </w:r>
        <w:r>
          <w:rPr>
            <w:rFonts w:ascii="Verdana" w:hAnsi="Verdana"/>
            <w:sz w:val="20"/>
            <w:szCs w:val="20"/>
          </w:rPr>
          <w:lastRenderedPageBreak/>
          <w:t xml:space="preserve">δείκτες </w:t>
        </w:r>
        <w:r>
          <w:rPr>
            <w:rFonts w:ascii="Verdana" w:hAnsi="Verdana"/>
            <w:sz w:val="20"/>
            <w:szCs w:val="20"/>
            <w:lang w:val="en-US"/>
          </w:rPr>
          <w:t>CO</w:t>
        </w:r>
        <w:r w:rsidRPr="00DC595D">
          <w:rPr>
            <w:rFonts w:ascii="Verdana" w:hAnsi="Verdana"/>
            <w:sz w:val="20"/>
            <w:szCs w:val="20"/>
          </w:rPr>
          <w:t xml:space="preserve">03 </w:t>
        </w:r>
        <w:r>
          <w:rPr>
            <w:rFonts w:ascii="Verdana" w:hAnsi="Verdana"/>
            <w:sz w:val="20"/>
            <w:szCs w:val="20"/>
          </w:rPr>
          <w:t xml:space="preserve">και </w:t>
        </w:r>
        <w:r>
          <w:rPr>
            <w:rFonts w:ascii="Verdana" w:hAnsi="Verdana"/>
            <w:sz w:val="20"/>
            <w:szCs w:val="20"/>
            <w:lang w:val="en-US"/>
          </w:rPr>
          <w:t>CO</w:t>
        </w:r>
        <w:r w:rsidRPr="00DC595D">
          <w:rPr>
            <w:rFonts w:ascii="Verdana" w:hAnsi="Verdana"/>
            <w:sz w:val="20"/>
            <w:szCs w:val="20"/>
          </w:rPr>
          <w:t>04</w:t>
        </w:r>
        <w:r>
          <w:rPr>
            <w:rFonts w:ascii="Verdana" w:hAnsi="Verdana"/>
            <w:sz w:val="20"/>
            <w:szCs w:val="20"/>
          </w:rPr>
          <w:t xml:space="preserve"> του Προγράμματος, οι οποίοι δεν είναι δείκτες του Πλαισίου Επίδοσης). </w:t>
        </w:r>
      </w:ins>
    </w:p>
    <w:p w:rsidR="00BC6695" w:rsidRDefault="00BC6695" w:rsidP="00BC6695">
      <w:pPr>
        <w:spacing w:line="360" w:lineRule="auto"/>
        <w:ind w:left="284"/>
        <w:jc w:val="both"/>
        <w:rPr>
          <w:ins w:id="46" w:author="Γ" w:date="2018-07-12T14:14:00Z"/>
          <w:rFonts w:ascii="Verdana" w:hAnsi="Verdana"/>
          <w:sz w:val="20"/>
          <w:szCs w:val="20"/>
        </w:rPr>
      </w:pPr>
      <w:ins w:id="47" w:author="Γ" w:date="2018-07-12T14:14:00Z">
        <w:r>
          <w:rPr>
            <w:rFonts w:ascii="Verdana" w:hAnsi="Verdana"/>
            <w:sz w:val="20"/>
            <w:szCs w:val="20"/>
          </w:rPr>
          <w:t xml:space="preserve">Με βάση τον διαθέσιμο, για αυτόν τον δείκτη, προϋπολογισμό της Επενδυτικής Προτεραιότητας και λαμβάνοντας υπ’ όψη το </w:t>
        </w:r>
        <w:r w:rsidR="00740F9F">
          <w:rPr>
            <w:rFonts w:ascii="Verdana" w:hAnsi="Verdana"/>
            <w:sz w:val="20"/>
            <w:szCs w:val="20"/>
          </w:rPr>
          <w:t>Μέσο Ύψος Ενίσχυσης</w:t>
        </w:r>
        <w:r>
          <w:rPr>
            <w:rFonts w:ascii="Verdana" w:hAnsi="Verdana"/>
            <w:sz w:val="20"/>
            <w:szCs w:val="20"/>
          </w:rPr>
          <w:t>, από ιστορικά, αλλά και από πρόσφατα στοιχεία αντίστοιχων δράσεων, φθάνει στις 140.000 €, (με την παραδοχή ότι 25% περίπου των επιχειρήσεων που ενισχύονται θα είναι νέες επιχειρήσεις), ο αριθμός των επιχειρήσεων που μπορούν να επιχορηγηθούν για επενδυτικό σχέδιο, φθάνει στις 115. Ήτοι</w:t>
        </w:r>
      </w:ins>
      <w:ins w:id="48" w:author="Γ" w:date="2018-07-12T20:41:00Z">
        <w:r w:rsidR="001D1FD7" w:rsidRPr="001D1FD7">
          <w:rPr>
            <w:rFonts w:ascii="Verdana" w:hAnsi="Verdana"/>
            <w:sz w:val="20"/>
            <w:szCs w:val="20"/>
            <w:rPrChange w:id="49" w:author="Γ" w:date="2018-07-12T20:42:00Z">
              <w:rPr>
                <w:rFonts w:ascii="Verdana" w:hAnsi="Verdana"/>
                <w:sz w:val="20"/>
                <w:szCs w:val="20"/>
                <w:lang w:val="en-US"/>
              </w:rPr>
            </w:rPrChange>
          </w:rPr>
          <w:t>,</w:t>
        </w:r>
      </w:ins>
      <w:ins w:id="50" w:author="Γ" w:date="2018-07-12T14:14:00Z">
        <w:r>
          <w:rPr>
            <w:rFonts w:ascii="Verdana" w:hAnsi="Verdana"/>
            <w:sz w:val="20"/>
            <w:szCs w:val="20"/>
          </w:rPr>
          <w:t xml:space="preserve"> με αυτόν τον αριθμό επιχειρήσεων συμβάλλει στη συνολική τιμή του δείκτη </w:t>
        </w:r>
        <w:r>
          <w:rPr>
            <w:rFonts w:ascii="Verdana" w:hAnsi="Verdana"/>
            <w:sz w:val="20"/>
            <w:szCs w:val="20"/>
            <w:lang w:val="en-US"/>
          </w:rPr>
          <w:t>CO</w:t>
        </w:r>
        <w:r w:rsidRPr="00E65C3A">
          <w:rPr>
            <w:rFonts w:ascii="Verdana" w:hAnsi="Verdana"/>
            <w:sz w:val="20"/>
            <w:szCs w:val="20"/>
          </w:rPr>
          <w:t>02,</w:t>
        </w:r>
        <w:r>
          <w:rPr>
            <w:rFonts w:ascii="Verdana" w:hAnsi="Verdana"/>
            <w:sz w:val="20"/>
            <w:szCs w:val="20"/>
          </w:rPr>
          <w:t xml:space="preserve"> η συγκεκριμένη Επενδυτική Προτεραιότητα. </w:t>
        </w:r>
      </w:ins>
    </w:p>
    <w:p w:rsidR="00BC6695" w:rsidRDefault="00BC6695" w:rsidP="00BC6695">
      <w:pPr>
        <w:spacing w:line="360" w:lineRule="auto"/>
        <w:ind w:left="284"/>
        <w:jc w:val="both"/>
        <w:rPr>
          <w:ins w:id="51" w:author="Γ" w:date="2018-07-12T14:14:00Z"/>
          <w:rFonts w:ascii="Verdana" w:hAnsi="Verdana"/>
          <w:sz w:val="20"/>
          <w:szCs w:val="20"/>
        </w:rPr>
      </w:pPr>
    </w:p>
    <w:p w:rsidR="00BC6695" w:rsidRPr="007710EC" w:rsidRDefault="00BC6695" w:rsidP="00BC6695">
      <w:pPr>
        <w:pStyle w:val="ListParagraph"/>
        <w:numPr>
          <w:ilvl w:val="0"/>
          <w:numId w:val="8"/>
        </w:numPr>
        <w:spacing w:line="360" w:lineRule="auto"/>
        <w:ind w:left="284" w:hanging="284"/>
        <w:jc w:val="both"/>
        <w:rPr>
          <w:ins w:id="52" w:author="Γ" w:date="2018-07-12T14:14:00Z"/>
          <w:rFonts w:ascii="Verdana" w:hAnsi="Verdana"/>
          <w:sz w:val="20"/>
          <w:szCs w:val="20"/>
          <w:u w:val="single"/>
        </w:rPr>
      </w:pPr>
      <w:ins w:id="53" w:author="Γ" w:date="2018-07-12T14:14:00Z">
        <w:r w:rsidRPr="007710EC">
          <w:rPr>
            <w:rFonts w:ascii="Verdana" w:hAnsi="Verdana"/>
            <w:sz w:val="20"/>
            <w:szCs w:val="20"/>
            <w:u w:val="single"/>
          </w:rPr>
          <w:t xml:space="preserve">Επενδυτική Προτεραιότητα </w:t>
        </w:r>
        <w:r w:rsidRPr="00E65C3A">
          <w:rPr>
            <w:rFonts w:ascii="Verdana" w:hAnsi="Verdana"/>
            <w:sz w:val="20"/>
            <w:szCs w:val="20"/>
            <w:u w:val="single"/>
          </w:rPr>
          <w:t>3</w:t>
        </w:r>
        <w:r>
          <w:rPr>
            <w:rFonts w:ascii="Verdana" w:hAnsi="Verdana"/>
            <w:sz w:val="20"/>
            <w:szCs w:val="20"/>
            <w:u w:val="single"/>
            <w:lang w:val="en-US"/>
          </w:rPr>
          <w:t>c</w:t>
        </w:r>
        <w:r>
          <w:rPr>
            <w:rFonts w:ascii="Verdana" w:hAnsi="Verdana"/>
            <w:sz w:val="20"/>
            <w:szCs w:val="20"/>
            <w:u w:val="single"/>
          </w:rPr>
          <w:t xml:space="preserve"> (Κατηγορία Παρέμβασης 07</w:t>
        </w:r>
        <w:r w:rsidRPr="00E65C3A">
          <w:rPr>
            <w:rFonts w:ascii="Verdana" w:hAnsi="Verdana"/>
            <w:sz w:val="20"/>
            <w:szCs w:val="20"/>
            <w:u w:val="single"/>
          </w:rPr>
          <w:t>5</w:t>
        </w:r>
        <w:r w:rsidRPr="007710EC">
          <w:rPr>
            <w:rFonts w:ascii="Verdana" w:hAnsi="Verdana"/>
            <w:sz w:val="20"/>
            <w:szCs w:val="20"/>
            <w:u w:val="single"/>
          </w:rPr>
          <w:t>)</w:t>
        </w:r>
      </w:ins>
    </w:p>
    <w:p w:rsidR="00BC6695" w:rsidRDefault="00BC6695" w:rsidP="00BC6695">
      <w:pPr>
        <w:spacing w:line="360" w:lineRule="auto"/>
        <w:ind w:left="284"/>
        <w:jc w:val="both"/>
        <w:rPr>
          <w:ins w:id="54" w:author="Γ" w:date="2018-07-12T14:14:00Z"/>
          <w:rFonts w:ascii="Verdana" w:hAnsi="Verdana"/>
          <w:sz w:val="20"/>
          <w:szCs w:val="20"/>
        </w:rPr>
      </w:pPr>
      <w:ins w:id="55" w:author="Γ" w:date="2018-07-12T14:14:00Z">
        <w:r>
          <w:rPr>
            <w:rFonts w:ascii="Verdana" w:hAnsi="Verdana"/>
            <w:sz w:val="20"/>
            <w:szCs w:val="20"/>
          </w:rPr>
          <w:t>Τόσο η κατηγορία παρέμβασης 075, όσο και η Επενδυτική Προτεραιότητα 3</w:t>
        </w:r>
        <w:r>
          <w:rPr>
            <w:rFonts w:ascii="Verdana" w:hAnsi="Verdana"/>
            <w:sz w:val="20"/>
            <w:szCs w:val="20"/>
            <w:lang w:val="en-US"/>
          </w:rPr>
          <w:t>c</w:t>
        </w:r>
        <w:r w:rsidRPr="00E65C3A">
          <w:rPr>
            <w:rFonts w:ascii="Verdana" w:hAnsi="Verdana"/>
            <w:sz w:val="20"/>
            <w:szCs w:val="20"/>
          </w:rPr>
          <w:t xml:space="preserve"> </w:t>
        </w:r>
        <w:r>
          <w:rPr>
            <w:rFonts w:ascii="Verdana" w:hAnsi="Verdana"/>
            <w:sz w:val="20"/>
            <w:szCs w:val="20"/>
          </w:rPr>
          <w:t xml:space="preserve">συμμετέχουν με το σύνολο του προϋπολογισμού τους (7.000.000 €) στον δείκτη </w:t>
        </w:r>
        <w:r>
          <w:rPr>
            <w:rFonts w:ascii="Verdana" w:hAnsi="Verdana"/>
            <w:sz w:val="20"/>
            <w:szCs w:val="20"/>
            <w:lang w:val="en-US"/>
          </w:rPr>
          <w:t>CO</w:t>
        </w:r>
        <w:r w:rsidRPr="00E65C3A">
          <w:rPr>
            <w:rFonts w:ascii="Verdana" w:hAnsi="Verdana"/>
            <w:sz w:val="20"/>
            <w:szCs w:val="20"/>
          </w:rPr>
          <w:t>02</w:t>
        </w:r>
        <w:r>
          <w:rPr>
            <w:rFonts w:ascii="Verdana" w:hAnsi="Verdana"/>
            <w:sz w:val="20"/>
            <w:szCs w:val="20"/>
          </w:rPr>
          <w:t xml:space="preserve"> του Πλαισίου Επίδοσης, με δεδομένο ότι</w:t>
        </w:r>
      </w:ins>
      <w:ins w:id="56" w:author="Γ" w:date="2018-07-12T20:42:00Z">
        <w:r w:rsidR="001D1FD7" w:rsidRPr="001D1FD7">
          <w:rPr>
            <w:rFonts w:ascii="Verdana" w:hAnsi="Verdana"/>
            <w:sz w:val="20"/>
            <w:szCs w:val="20"/>
            <w:rPrChange w:id="57" w:author="Γ" w:date="2018-07-12T20:42:00Z">
              <w:rPr>
                <w:rFonts w:ascii="Verdana" w:hAnsi="Verdana"/>
                <w:sz w:val="20"/>
                <w:szCs w:val="20"/>
                <w:lang w:val="en-US"/>
              </w:rPr>
            </w:rPrChange>
          </w:rPr>
          <w:t>,</w:t>
        </w:r>
      </w:ins>
      <w:ins w:id="58" w:author="Γ" w:date="2018-07-12T14:14:00Z">
        <w:r>
          <w:rPr>
            <w:rFonts w:ascii="Verdana" w:hAnsi="Verdana"/>
            <w:sz w:val="20"/>
            <w:szCs w:val="20"/>
          </w:rPr>
          <w:t xml:space="preserve"> στην πρόταση της τρέχουσας αναθεώρησης του ΕΠ αυξάνεται ο ενδεικτικός προϋπολογισμός της Επενδυτικής Προτεραιότητας κατά 2,0 εκατ. €. </w:t>
        </w:r>
      </w:ins>
    </w:p>
    <w:p w:rsidR="00BC6695" w:rsidRDefault="00BC6695" w:rsidP="00BC6695">
      <w:pPr>
        <w:spacing w:line="360" w:lineRule="auto"/>
        <w:ind w:left="284"/>
        <w:jc w:val="both"/>
        <w:rPr>
          <w:ins w:id="59" w:author="Γ" w:date="2018-07-12T14:14:00Z"/>
          <w:rFonts w:ascii="Verdana" w:hAnsi="Verdana"/>
          <w:sz w:val="20"/>
          <w:szCs w:val="20"/>
        </w:rPr>
      </w:pPr>
      <w:ins w:id="60" w:author="Γ" w:date="2018-07-12T14:14:00Z">
        <w:r>
          <w:rPr>
            <w:rFonts w:ascii="Verdana" w:hAnsi="Verdana"/>
            <w:sz w:val="20"/>
            <w:szCs w:val="20"/>
          </w:rPr>
          <w:t xml:space="preserve">Με βάση τον προτεινόμενο προϋπολογισμό της συγκεκριμένης Επενδυτικής Προτεραιότητας και </w:t>
        </w:r>
        <w:r w:rsidR="00740F9F">
          <w:rPr>
            <w:rFonts w:ascii="Verdana" w:hAnsi="Verdana"/>
            <w:sz w:val="20"/>
            <w:szCs w:val="20"/>
          </w:rPr>
          <w:t xml:space="preserve">Κατηγορίας Παρέμβασης </w:t>
        </w:r>
        <w:r>
          <w:rPr>
            <w:rFonts w:ascii="Verdana" w:hAnsi="Verdana"/>
            <w:sz w:val="20"/>
            <w:szCs w:val="20"/>
          </w:rPr>
          <w:t>και λαμβάνοντας υπ’ όψη ότι προγραμματίζεται από την ΕΥΔ ΕΠ Περιφέρεια Πελοποννήσου να αξιοποιήσει τη δυνατότητα χρηματοδότησης από το ΕΠ «Πελοπόννησος» ενός αριθμού επενδυτικών σχεδίων τουριστικών επιχειρήσεων της Περιφέρειας, οι οποίες ανταποκρίθηκαν σε σχετική πρόσκληση του Τομεακού ΕΠΑΝΕΚ και δεν δύναται να χρηματοδοτηθούν από το συγκεκριμένο ΕΠ, λόγω υπερκάλυψης του προϋπολογισμού της σχετικής πρόσκλησης από αντίστοιχες αιτήσεις/προτάσεις εν δυνάμει ωφελούμενων επιχειρήσεων.</w:t>
        </w:r>
      </w:ins>
    </w:p>
    <w:p w:rsidR="00BC6695" w:rsidRPr="00283290" w:rsidRDefault="00BC6695" w:rsidP="00BC6695">
      <w:pPr>
        <w:spacing w:line="360" w:lineRule="auto"/>
        <w:ind w:left="284"/>
        <w:jc w:val="both"/>
        <w:rPr>
          <w:ins w:id="61" w:author="Γ" w:date="2018-07-12T14:14:00Z"/>
          <w:rFonts w:ascii="Verdana" w:hAnsi="Verdana"/>
          <w:sz w:val="20"/>
          <w:szCs w:val="20"/>
        </w:rPr>
      </w:pPr>
      <w:ins w:id="62" w:author="Γ" w:date="2018-07-12T14:14:00Z">
        <w:r>
          <w:rPr>
            <w:rFonts w:ascii="Verdana" w:hAnsi="Verdana"/>
            <w:sz w:val="20"/>
            <w:szCs w:val="20"/>
          </w:rPr>
          <w:t xml:space="preserve">Με βάση σχετικά στοιχεία των </w:t>
        </w:r>
        <w:proofErr w:type="spellStart"/>
        <w:r>
          <w:rPr>
            <w:rFonts w:ascii="Verdana" w:hAnsi="Verdana"/>
            <w:sz w:val="20"/>
            <w:szCs w:val="20"/>
          </w:rPr>
          <w:t>υποβληθ</w:t>
        </w:r>
      </w:ins>
      <w:ins w:id="63" w:author="Γ" w:date="2018-07-12T20:42:00Z">
        <w:r w:rsidR="00740F9F">
          <w:rPr>
            <w:rFonts w:ascii="Verdana" w:hAnsi="Verdana"/>
            <w:sz w:val="20"/>
            <w:szCs w:val="20"/>
          </w:rPr>
          <w:t>εισών</w:t>
        </w:r>
      </w:ins>
      <w:proofErr w:type="spellEnd"/>
      <w:ins w:id="64" w:author="Γ" w:date="2018-07-12T14:14:00Z">
        <w:r>
          <w:rPr>
            <w:rFonts w:ascii="Verdana" w:hAnsi="Verdana"/>
            <w:sz w:val="20"/>
            <w:szCs w:val="20"/>
          </w:rPr>
          <w:t xml:space="preserve"> προτάσεων, το Μέσο Ύψος Ενίσχυσης (επιχορήγηση σε συγχρηματοδοτούμενη Δημόσια Δαπάνη) φθάνει στις 158.000 € και ως εκ τούτου ο αριθμός των επενδυτικών σχεδίων που μπορούν να χρηματοδοτηθούν από το ΕΠ «Πελοπόννησος» ανέρχεται στις 45 επιχειρήσεις. Ως εκ τούτου, η συγκεκριμένη Επενδυτική Προτεραιότητα (</w:t>
        </w:r>
        <w:r w:rsidRPr="00283290">
          <w:rPr>
            <w:rFonts w:ascii="Verdana" w:hAnsi="Verdana"/>
            <w:sz w:val="20"/>
            <w:szCs w:val="20"/>
          </w:rPr>
          <w:t>3</w:t>
        </w:r>
        <w:r>
          <w:rPr>
            <w:rFonts w:ascii="Verdana" w:hAnsi="Verdana"/>
            <w:sz w:val="20"/>
            <w:szCs w:val="20"/>
            <w:lang w:val="en-US"/>
          </w:rPr>
          <w:t>c</w:t>
        </w:r>
        <w:r w:rsidRPr="00283290">
          <w:rPr>
            <w:rFonts w:ascii="Verdana" w:hAnsi="Verdana"/>
            <w:sz w:val="20"/>
            <w:szCs w:val="20"/>
          </w:rPr>
          <w:t xml:space="preserve">) </w:t>
        </w:r>
        <w:r>
          <w:rPr>
            <w:rFonts w:ascii="Verdana" w:hAnsi="Verdana"/>
            <w:sz w:val="20"/>
            <w:szCs w:val="20"/>
          </w:rPr>
          <w:t xml:space="preserve">και η κατηγορία παρέμβασης 075 συμβάλλουν στην τιμή στόχο του δείκτη </w:t>
        </w:r>
        <w:r>
          <w:rPr>
            <w:rFonts w:ascii="Verdana" w:hAnsi="Verdana"/>
            <w:sz w:val="20"/>
            <w:szCs w:val="20"/>
            <w:lang w:val="en-US"/>
          </w:rPr>
          <w:t>CO</w:t>
        </w:r>
        <w:r w:rsidRPr="00283290">
          <w:rPr>
            <w:rFonts w:ascii="Verdana" w:hAnsi="Verdana"/>
            <w:sz w:val="20"/>
            <w:szCs w:val="20"/>
          </w:rPr>
          <w:t xml:space="preserve">02 </w:t>
        </w:r>
        <w:r>
          <w:rPr>
            <w:rFonts w:ascii="Verdana" w:hAnsi="Verdana"/>
            <w:sz w:val="20"/>
            <w:szCs w:val="20"/>
          </w:rPr>
          <w:t>του Πλαισίου Επίδοσης με 45 επιχειρήσεις.</w:t>
        </w:r>
      </w:ins>
    </w:p>
    <w:p w:rsidR="00BC6695" w:rsidRPr="00F20B7A" w:rsidRDefault="00BC6695" w:rsidP="00BC6695">
      <w:pPr>
        <w:spacing w:line="360" w:lineRule="auto"/>
        <w:jc w:val="both"/>
        <w:rPr>
          <w:ins w:id="65" w:author="Γ" w:date="2018-07-12T14:14:00Z"/>
          <w:rFonts w:ascii="Verdana" w:hAnsi="Verdana"/>
          <w:sz w:val="20"/>
          <w:szCs w:val="20"/>
        </w:rPr>
      </w:pPr>
      <w:ins w:id="66" w:author="Γ" w:date="2018-07-12T14:14:00Z">
        <w:r>
          <w:rPr>
            <w:rFonts w:ascii="Verdana" w:hAnsi="Verdana"/>
            <w:sz w:val="20"/>
            <w:szCs w:val="20"/>
          </w:rPr>
          <w:t xml:space="preserve"> </w:t>
        </w:r>
      </w:ins>
    </w:p>
    <w:p w:rsidR="00BC6695" w:rsidRDefault="00BC6695" w:rsidP="00BC6695">
      <w:pPr>
        <w:spacing w:line="360" w:lineRule="auto"/>
        <w:jc w:val="both"/>
        <w:rPr>
          <w:ins w:id="67" w:author="Γ" w:date="2018-07-12T14:14:00Z"/>
          <w:rFonts w:ascii="Verdana" w:hAnsi="Verdana"/>
          <w:sz w:val="20"/>
          <w:szCs w:val="20"/>
        </w:rPr>
      </w:pPr>
      <w:ins w:id="68" w:author="Γ" w:date="2018-07-12T14:14:00Z">
        <w:r>
          <w:rPr>
            <w:rFonts w:ascii="Verdana" w:hAnsi="Verdana"/>
            <w:sz w:val="20"/>
            <w:szCs w:val="20"/>
          </w:rPr>
          <w:t>Από τα παραπάνω στοιχεία προγραμματισμού και υποθέσεων, σε σχέση με τον διατιθέμενο προϋπολογισμό των τριών κατηγοριών παρέμβασης (067, 071 και 075), στο πλαίσιο των Επενδυτικών Προτεραιοτήτων 3</w:t>
        </w:r>
        <w:r>
          <w:rPr>
            <w:rFonts w:ascii="Verdana" w:hAnsi="Verdana"/>
            <w:sz w:val="20"/>
            <w:szCs w:val="20"/>
            <w:lang w:val="en-US"/>
          </w:rPr>
          <w:t>a</w:t>
        </w:r>
        <w:r w:rsidRPr="00283290">
          <w:rPr>
            <w:rFonts w:ascii="Verdana" w:hAnsi="Verdana"/>
            <w:sz w:val="20"/>
            <w:szCs w:val="20"/>
          </w:rPr>
          <w:t xml:space="preserve"> </w:t>
        </w:r>
        <w:r>
          <w:rPr>
            <w:rFonts w:ascii="Verdana" w:hAnsi="Verdana"/>
            <w:sz w:val="20"/>
            <w:szCs w:val="20"/>
          </w:rPr>
          <w:t>και 3</w:t>
        </w:r>
        <w:r>
          <w:rPr>
            <w:rFonts w:ascii="Verdana" w:hAnsi="Verdana"/>
            <w:sz w:val="20"/>
            <w:szCs w:val="20"/>
            <w:lang w:val="en-US"/>
          </w:rPr>
          <w:t>c</w:t>
        </w:r>
        <w:r w:rsidRPr="00283290">
          <w:rPr>
            <w:rFonts w:ascii="Verdana" w:hAnsi="Verdana"/>
            <w:sz w:val="20"/>
            <w:szCs w:val="20"/>
          </w:rPr>
          <w:t xml:space="preserve">, </w:t>
        </w:r>
        <w:r>
          <w:rPr>
            <w:rFonts w:ascii="Verdana" w:hAnsi="Verdana"/>
            <w:sz w:val="20"/>
            <w:szCs w:val="20"/>
          </w:rPr>
          <w:t xml:space="preserve">εκτιμάται ότι μπορούν να χρηματοδοτηθούν 160 επιχειρήσεις (115 στο πλαίσιο της Επενδυτικής </w:t>
        </w:r>
        <w:r>
          <w:rPr>
            <w:rFonts w:ascii="Verdana" w:hAnsi="Verdana"/>
            <w:sz w:val="20"/>
            <w:szCs w:val="20"/>
          </w:rPr>
          <w:lastRenderedPageBreak/>
          <w:t>Προτεραιότητας 3</w:t>
        </w:r>
        <w:r>
          <w:rPr>
            <w:rFonts w:ascii="Verdana" w:hAnsi="Verdana"/>
            <w:sz w:val="20"/>
            <w:szCs w:val="20"/>
            <w:lang w:val="en-US"/>
          </w:rPr>
          <w:t>a</w:t>
        </w:r>
        <w:r>
          <w:rPr>
            <w:rFonts w:ascii="Verdana" w:hAnsi="Verdana"/>
            <w:sz w:val="20"/>
            <w:szCs w:val="20"/>
          </w:rPr>
          <w:t xml:space="preserve"> και 45 στο πλαίσιο της Επενδυτικής Προτεραιότητας </w:t>
        </w:r>
        <w:r w:rsidRPr="00283290">
          <w:rPr>
            <w:rFonts w:ascii="Verdana" w:hAnsi="Verdana"/>
            <w:sz w:val="20"/>
            <w:szCs w:val="20"/>
          </w:rPr>
          <w:t>3</w:t>
        </w:r>
        <w:r>
          <w:rPr>
            <w:rFonts w:ascii="Verdana" w:hAnsi="Verdana"/>
            <w:sz w:val="20"/>
            <w:szCs w:val="20"/>
            <w:lang w:val="en-US"/>
          </w:rPr>
          <w:t>c</w:t>
        </w:r>
        <w:r w:rsidRPr="00283290">
          <w:rPr>
            <w:rFonts w:ascii="Verdana" w:hAnsi="Verdana"/>
            <w:sz w:val="20"/>
            <w:szCs w:val="20"/>
          </w:rPr>
          <w:t xml:space="preserve">) </w:t>
        </w:r>
        <w:r>
          <w:rPr>
            <w:rFonts w:ascii="Verdana" w:hAnsi="Verdana"/>
            <w:sz w:val="20"/>
            <w:szCs w:val="20"/>
          </w:rPr>
          <w:t>μέχρι και το 2023.</w:t>
        </w:r>
      </w:ins>
    </w:p>
    <w:p w:rsidR="00BC6695" w:rsidRPr="00283290" w:rsidRDefault="00BC6695" w:rsidP="00BC6695">
      <w:pPr>
        <w:spacing w:line="360" w:lineRule="auto"/>
        <w:jc w:val="both"/>
        <w:rPr>
          <w:ins w:id="69" w:author="Γ" w:date="2018-07-12T14:14:00Z"/>
          <w:rFonts w:ascii="Verdana" w:hAnsi="Verdana"/>
          <w:sz w:val="20"/>
          <w:szCs w:val="20"/>
        </w:rPr>
      </w:pPr>
      <w:ins w:id="70" w:author="Γ" w:date="2018-07-12T14:14:00Z">
        <w:r>
          <w:rPr>
            <w:rFonts w:ascii="Verdana" w:hAnsi="Verdana"/>
            <w:sz w:val="20"/>
            <w:szCs w:val="20"/>
          </w:rPr>
          <w:t>Θα πρέπει δε να επισημανθεί ότι, σε γενικές γραμμές, τα προαναφερόμενα στοιχεία περί του Μέσου Ύψους Ενίσχυσης των επενδυτικών σχεδίων, τόσο από τις αιτήσεις προς χρηματοδότηση τουριστικών επιχειρήσεων, όσο και από το κλείσιμο του ΕΠ ΔΕΠΙΝ 2007-2013, είναι πολύ πλησίον των εκτιμήσεων που είχαν γίνει κατά τον σχεδιασμό του ΕΠ το έτος 2014.</w:t>
        </w:r>
      </w:ins>
    </w:p>
    <w:p w:rsidR="00BC6695" w:rsidRDefault="00BC6695" w:rsidP="00BC6695">
      <w:pPr>
        <w:spacing w:line="360" w:lineRule="auto"/>
        <w:jc w:val="both"/>
        <w:rPr>
          <w:ins w:id="71" w:author="Γ" w:date="2018-07-12T14:14:00Z"/>
          <w:rFonts w:ascii="Verdana" w:hAnsi="Verdana"/>
          <w:sz w:val="20"/>
          <w:szCs w:val="20"/>
        </w:rPr>
      </w:pPr>
    </w:p>
    <w:p w:rsidR="00BC6695" w:rsidRDefault="00BC6695" w:rsidP="00BC6695">
      <w:pPr>
        <w:spacing w:line="360" w:lineRule="auto"/>
        <w:jc w:val="both"/>
        <w:rPr>
          <w:ins w:id="72" w:author="Γ" w:date="2018-07-12T14:14:00Z"/>
          <w:rFonts w:ascii="Verdana" w:hAnsi="Verdana"/>
          <w:sz w:val="20"/>
          <w:szCs w:val="20"/>
        </w:rPr>
      </w:pPr>
      <w:ins w:id="73" w:author="Γ" w:date="2018-07-12T14:14:00Z">
        <w:r>
          <w:rPr>
            <w:rFonts w:ascii="Verdana" w:hAnsi="Verdana"/>
            <w:sz w:val="20"/>
            <w:szCs w:val="20"/>
          </w:rPr>
          <w:t>Τέλος, όσον αφορά στην τιμή στόχο του δείκτη με ορόσημο το 2018, λόγω των αρνητικών εξελίξεων στον κοινωνικοοικονομικό ιστό της Περιφέρειας, αλλά και λόγω της,</w:t>
        </w:r>
        <w:r w:rsidRPr="006B3E33">
          <w:rPr>
            <w:rFonts w:ascii="Verdana" w:hAnsi="Verdana"/>
            <w:sz w:val="20"/>
            <w:szCs w:val="20"/>
          </w:rPr>
          <w:t xml:space="preserve"> για</w:t>
        </w:r>
        <w:r>
          <w:rPr>
            <w:rFonts w:ascii="Verdana" w:hAnsi="Verdana"/>
            <w:sz w:val="20"/>
            <w:szCs w:val="20"/>
          </w:rPr>
          <w:t xml:space="preserve"> μεγάλο χρονικό διάστημα του «ωφέλιμου χρόνου» εφαρμογής του Άξονα Προτεραιότητας, μη δυνατότητας χρήσης του ΠΣΚΕ, ο στόχος του συγκεκριμένου δείκτη με ορόσημο το έτος 2018, είναι μηδενικός. Για το</w:t>
        </w:r>
      </w:ins>
      <w:ins w:id="74" w:author="Γ" w:date="2018-07-12T20:42:00Z">
        <w:r w:rsidR="00740F9F">
          <w:rPr>
            <w:rFonts w:ascii="Verdana" w:hAnsi="Verdana"/>
            <w:sz w:val="20"/>
            <w:szCs w:val="20"/>
          </w:rPr>
          <w:t>ν</w:t>
        </w:r>
      </w:ins>
      <w:ins w:id="75" w:author="Γ" w:date="2018-07-12T14:14:00Z">
        <w:r>
          <w:rPr>
            <w:rFonts w:ascii="Verdana" w:hAnsi="Verdana"/>
            <w:sz w:val="20"/>
            <w:szCs w:val="20"/>
          </w:rPr>
          <w:t xml:space="preserve"> λόγο αυτό</w:t>
        </w:r>
      </w:ins>
      <w:ins w:id="76" w:author="Γ" w:date="2018-07-12T20:42:00Z">
        <w:r w:rsidR="00740F9F">
          <w:rPr>
            <w:rFonts w:ascii="Verdana" w:hAnsi="Verdana"/>
            <w:sz w:val="20"/>
            <w:szCs w:val="20"/>
          </w:rPr>
          <w:t>ν,</w:t>
        </w:r>
      </w:ins>
      <w:ins w:id="77" w:author="Γ" w:date="2018-07-12T14:14:00Z">
        <w:r>
          <w:rPr>
            <w:rFonts w:ascii="Verdana" w:hAnsi="Verdana"/>
            <w:sz w:val="20"/>
            <w:szCs w:val="20"/>
          </w:rPr>
          <w:t xml:space="preserve"> προκειμένου να </w:t>
        </w:r>
        <w:proofErr w:type="spellStart"/>
        <w:r>
          <w:rPr>
            <w:rFonts w:ascii="Verdana" w:hAnsi="Verdana"/>
            <w:sz w:val="20"/>
            <w:szCs w:val="20"/>
          </w:rPr>
          <w:t>στοχοθετηθούν</w:t>
        </w:r>
        <w:proofErr w:type="spellEnd"/>
        <w:r>
          <w:rPr>
            <w:rFonts w:ascii="Verdana" w:hAnsi="Verdana"/>
            <w:sz w:val="20"/>
            <w:szCs w:val="20"/>
          </w:rPr>
          <w:t xml:space="preserve"> οι συγκεκριμένες παρεμβάσεις με ορόσημο το έτος 2018, γίνεται χρήση του νέου «δείκτη» ΒΣΥ με τίτλο «</w:t>
        </w:r>
        <w:r w:rsidRPr="00FD5559">
          <w:rPr>
            <w:rFonts w:ascii="Verdana" w:hAnsi="Verdana"/>
            <w:sz w:val="20"/>
            <w:szCs w:val="20"/>
          </w:rPr>
          <w:t>Αριθμός επιχειρήσεων με απόφαση χορήγησης επιμέρους ενίσχυσης</w:t>
        </w:r>
        <w:r>
          <w:rPr>
            <w:rFonts w:ascii="Verdana" w:hAnsi="Verdana"/>
            <w:sz w:val="20"/>
            <w:szCs w:val="20"/>
          </w:rPr>
          <w:t xml:space="preserve">» και κωδικό Κ281, ο οποίος συνδέεται αποκλειστικά με τον δείκτη </w:t>
        </w:r>
        <w:r>
          <w:rPr>
            <w:rFonts w:ascii="Verdana" w:hAnsi="Verdana"/>
            <w:sz w:val="20"/>
            <w:szCs w:val="20"/>
            <w:lang w:val="en-US"/>
          </w:rPr>
          <w:t>CO</w:t>
        </w:r>
        <w:r>
          <w:rPr>
            <w:rFonts w:ascii="Verdana" w:hAnsi="Verdana"/>
            <w:sz w:val="20"/>
            <w:szCs w:val="20"/>
          </w:rPr>
          <w:t>02 και αναλύεται η μεθοδολογία εκτίμησης της τιμής στόχο για το 2018, στα αμέσως επόμενα.</w:t>
        </w:r>
      </w:ins>
    </w:p>
    <w:p w:rsidR="00BC6695" w:rsidRDefault="00BC6695" w:rsidP="00BC6695">
      <w:pPr>
        <w:spacing w:line="360" w:lineRule="auto"/>
        <w:jc w:val="both"/>
        <w:rPr>
          <w:ins w:id="78" w:author="Γ" w:date="2018-07-12T14:14:00Z"/>
          <w:rFonts w:ascii="Verdana" w:hAnsi="Verdana"/>
          <w:sz w:val="20"/>
          <w:szCs w:val="20"/>
        </w:rPr>
      </w:pPr>
    </w:p>
    <w:p w:rsidR="00BC6695" w:rsidRPr="00C075E3" w:rsidRDefault="00BC6695" w:rsidP="00BC6695">
      <w:pPr>
        <w:spacing w:line="360" w:lineRule="auto"/>
        <w:jc w:val="both"/>
        <w:rPr>
          <w:rFonts w:ascii="Verdana" w:hAnsi="Verdana"/>
          <w:sz w:val="20"/>
          <w:szCs w:val="20"/>
        </w:rPr>
      </w:pPr>
      <w:ins w:id="79" w:author="Γ" w:date="2018-07-12T14:14:00Z">
        <w:r w:rsidRPr="00C075E3">
          <w:rPr>
            <w:rFonts w:ascii="Verdana" w:hAnsi="Verdana"/>
            <w:sz w:val="20"/>
            <w:szCs w:val="20"/>
          </w:rPr>
          <w:t xml:space="preserve">Η </w:t>
        </w:r>
        <w:r>
          <w:rPr>
            <w:rFonts w:ascii="Verdana" w:hAnsi="Verdana"/>
            <w:sz w:val="20"/>
            <w:szCs w:val="20"/>
          </w:rPr>
          <w:t xml:space="preserve">παραπάνω </w:t>
        </w:r>
        <w:r w:rsidRPr="00C075E3">
          <w:rPr>
            <w:rFonts w:ascii="Verdana" w:hAnsi="Verdana"/>
            <w:sz w:val="20"/>
            <w:szCs w:val="20"/>
          </w:rPr>
          <w:t>εκτίμηση</w:t>
        </w:r>
        <w:r>
          <w:rPr>
            <w:rFonts w:ascii="Verdana" w:hAnsi="Verdana"/>
            <w:sz w:val="20"/>
            <w:szCs w:val="20"/>
          </w:rPr>
          <w:t xml:space="preserve"> για την τιμή στόχο του δείκτη </w:t>
        </w:r>
        <w:r>
          <w:rPr>
            <w:rFonts w:ascii="Verdana" w:hAnsi="Verdana"/>
            <w:sz w:val="20"/>
            <w:szCs w:val="20"/>
            <w:lang w:val="en-US"/>
          </w:rPr>
          <w:t>CO</w:t>
        </w:r>
        <w:r w:rsidRPr="00695644">
          <w:rPr>
            <w:rFonts w:ascii="Verdana" w:hAnsi="Verdana"/>
            <w:sz w:val="20"/>
            <w:szCs w:val="20"/>
          </w:rPr>
          <w:t xml:space="preserve">02, </w:t>
        </w:r>
        <w:r>
          <w:rPr>
            <w:rFonts w:ascii="Verdana" w:hAnsi="Verdana"/>
            <w:sz w:val="20"/>
            <w:szCs w:val="20"/>
          </w:rPr>
          <w:t>με ορόσημο το 2023</w:t>
        </w:r>
      </w:ins>
      <w:r>
        <w:rPr>
          <w:rFonts w:ascii="Verdana" w:hAnsi="Verdana"/>
          <w:sz w:val="20"/>
          <w:szCs w:val="20"/>
        </w:rPr>
        <w:t xml:space="preserve"> </w:t>
      </w:r>
      <w:r w:rsidRPr="00C075E3">
        <w:rPr>
          <w:rFonts w:ascii="Verdana" w:hAnsi="Verdana"/>
          <w:sz w:val="20"/>
          <w:szCs w:val="20"/>
        </w:rPr>
        <w:t xml:space="preserve">μπορεί να μην </w:t>
      </w:r>
      <w:del w:id="80" w:author="Γ" w:date="2018-07-12T14:14:00Z">
        <w:r w:rsidR="00EC2AC2">
          <w:rPr>
            <w:rFonts w:ascii="Verdana" w:hAnsi="Verdana"/>
            <w:sz w:val="20"/>
            <w:szCs w:val="20"/>
          </w:rPr>
          <w:delText>επικυρωθούν</w:delText>
        </w:r>
      </w:del>
      <w:ins w:id="81" w:author="Γ" w:date="2018-07-12T14:14:00Z">
        <w:r w:rsidRPr="00C075E3">
          <w:rPr>
            <w:rFonts w:ascii="Verdana" w:hAnsi="Verdana"/>
            <w:sz w:val="20"/>
            <w:szCs w:val="20"/>
          </w:rPr>
          <w:t>επικυρωθεί</w:t>
        </w:r>
      </w:ins>
      <w:r w:rsidRPr="00C075E3">
        <w:rPr>
          <w:rFonts w:ascii="Verdana" w:hAnsi="Verdana"/>
          <w:sz w:val="20"/>
          <w:szCs w:val="20"/>
        </w:rPr>
        <w:t xml:space="preserve"> αν αποδειχθούν λανθασμένες οι ακόλουθες υποθέσεις</w:t>
      </w:r>
      <w:del w:id="82" w:author="Γ" w:date="2018-07-12T14:14:00Z">
        <w:r w:rsidR="00EC2AC2">
          <w:rPr>
            <w:rFonts w:ascii="Verdana" w:hAnsi="Verdana"/>
            <w:sz w:val="20"/>
            <w:szCs w:val="20"/>
          </w:rPr>
          <w:delText xml:space="preserve">. </w:delText>
        </w:r>
      </w:del>
      <w:ins w:id="83" w:author="Γ" w:date="2018-07-12T14:14:00Z">
        <w:r>
          <w:rPr>
            <w:rFonts w:ascii="Verdana" w:hAnsi="Verdana"/>
            <w:sz w:val="20"/>
            <w:szCs w:val="20"/>
          </w:rPr>
          <w:t>:</w:t>
        </w:r>
      </w:ins>
    </w:p>
    <w:p w:rsidR="00EC2AC2" w:rsidRPr="007B67C8" w:rsidRDefault="00EC2AC2" w:rsidP="00EC2AC2">
      <w:pPr>
        <w:numPr>
          <w:ilvl w:val="0"/>
          <w:numId w:val="23"/>
        </w:numPr>
        <w:tabs>
          <w:tab w:val="clear" w:pos="720"/>
          <w:tab w:val="num" w:pos="360"/>
        </w:tabs>
        <w:spacing w:line="360" w:lineRule="auto"/>
        <w:ind w:left="360"/>
        <w:jc w:val="both"/>
        <w:rPr>
          <w:del w:id="84" w:author="Γ" w:date="2018-07-12T14:14:00Z"/>
          <w:rFonts w:ascii="Verdana" w:hAnsi="Verdana"/>
          <w:sz w:val="20"/>
          <w:szCs w:val="20"/>
        </w:rPr>
      </w:pPr>
      <w:del w:id="85" w:author="Γ" w:date="2018-07-12T14:14:00Z">
        <w:r>
          <w:rPr>
            <w:rFonts w:ascii="Verdana" w:hAnsi="Verdana"/>
            <w:sz w:val="20"/>
            <w:szCs w:val="20"/>
          </w:rPr>
          <w:delText xml:space="preserve">Οι από τη τρέχουσα προγραμματική περίοδο προετοιμαζόμενες για υλοποίηση επενδυτικών σχεδίων ΜΜΕ, θα είναι επιλέξιμες στο Πρόγραμμα ως προς τα </w:delText>
        </w:r>
        <w:r w:rsidRPr="007B67C8">
          <w:rPr>
            <w:rFonts w:ascii="Verdana" w:hAnsi="Verdana"/>
            <w:sz w:val="20"/>
            <w:szCs w:val="20"/>
          </w:rPr>
          <w:delText>χαρακτηριστικά τους και τη φύση των επενδυτικών σχεδίων τους.</w:delText>
        </w:r>
      </w:del>
    </w:p>
    <w:p w:rsidR="00BC6695" w:rsidRPr="00C075E3"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C075E3">
        <w:rPr>
          <w:rFonts w:ascii="Verdana" w:hAnsi="Verdana"/>
          <w:sz w:val="20"/>
          <w:szCs w:val="20"/>
        </w:rPr>
        <w:t xml:space="preserve">Οι επιχειρήσεις θα ανταποκριθούν ευρέως στις σχετικές προσκλήσεις του Ενδιάμεσου Φορέα Διαχείρισης, έχοντας </w:t>
      </w:r>
      <w:del w:id="86" w:author="Γ" w:date="2018-07-12T14:14:00Z">
        <w:r w:rsidR="00EC2AC2">
          <w:rPr>
            <w:rFonts w:ascii="Verdana" w:hAnsi="Verdana"/>
            <w:sz w:val="20"/>
            <w:szCs w:val="20"/>
          </w:rPr>
          <w:delText xml:space="preserve">και </w:delText>
        </w:r>
      </w:del>
      <w:r w:rsidRPr="00C075E3">
        <w:rPr>
          <w:rFonts w:ascii="Verdana" w:hAnsi="Verdana"/>
          <w:sz w:val="20"/>
          <w:szCs w:val="20"/>
        </w:rPr>
        <w:t xml:space="preserve">την υποστήριξη σχετικού μηχανισμού που θα δημιουργηθεί στην Περιφέρεια </w:t>
      </w:r>
      <w:r>
        <w:rPr>
          <w:rFonts w:ascii="Verdana" w:hAnsi="Verdana"/>
          <w:sz w:val="20"/>
          <w:szCs w:val="20"/>
        </w:rPr>
        <w:t>Πελοποννήσου</w:t>
      </w:r>
      <w:r w:rsidRPr="00C075E3">
        <w:rPr>
          <w:rFonts w:ascii="Verdana" w:hAnsi="Verdana"/>
          <w:sz w:val="20"/>
          <w:szCs w:val="20"/>
        </w:rPr>
        <w:t>.</w:t>
      </w:r>
    </w:p>
    <w:p w:rsidR="00BC6695" w:rsidRPr="00C075E3"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C075E3">
        <w:rPr>
          <w:rFonts w:ascii="Verdana" w:hAnsi="Verdana"/>
          <w:sz w:val="20"/>
          <w:szCs w:val="20"/>
        </w:rPr>
        <w:t>Το χρηματοπιστωτικό σύστημα της Χώρας θα υποστηρίξει χρηματοδοτικά τις ΜΜΕ για τη συμμετοχή τους στο Πρόγραμμα, όσον αφορά στην συγκεκριμένη κατηγορία παρέμβασης. Η υποστήριξη του χρηματοπιστωτικού συστήματος</w:t>
      </w:r>
      <w:ins w:id="87" w:author="Γ" w:date="2018-07-12T20:43:00Z">
        <w:r w:rsidR="00740F9F">
          <w:rPr>
            <w:rFonts w:ascii="Verdana" w:hAnsi="Verdana"/>
            <w:sz w:val="20"/>
            <w:szCs w:val="20"/>
          </w:rPr>
          <w:t xml:space="preserve"> στις επιχειρήσεις με στόχο την ολοκλήρωση των επενδυτικών τους σχεδίων με ορόσημο το έτος 2023,</w:t>
        </w:r>
      </w:ins>
      <w:r w:rsidRPr="00C075E3">
        <w:rPr>
          <w:rFonts w:ascii="Verdana" w:hAnsi="Verdana"/>
          <w:sz w:val="20"/>
          <w:szCs w:val="20"/>
        </w:rPr>
        <w:t xml:space="preserve"> αναφέρεται κυρίως στην </w:t>
      </w:r>
      <w:del w:id="88" w:author="Γ" w:date="2018-07-12T20:44:00Z">
        <w:r w:rsidRPr="00C075E3" w:rsidDel="00740F9F">
          <w:rPr>
            <w:rFonts w:ascii="Verdana" w:hAnsi="Verdana"/>
            <w:sz w:val="20"/>
            <w:szCs w:val="20"/>
          </w:rPr>
          <w:delText xml:space="preserve">έκδοση των αναγκαίων εγγυητικών επιστολών και στη </w:delText>
        </w:r>
      </w:del>
      <w:r w:rsidRPr="00C075E3">
        <w:rPr>
          <w:rFonts w:ascii="Verdana" w:hAnsi="Verdana"/>
          <w:sz w:val="20"/>
          <w:szCs w:val="20"/>
        </w:rPr>
        <w:t>δανειοδότηση μέρους των επενδύσεων.</w:t>
      </w:r>
    </w:p>
    <w:p w:rsidR="00BC6695" w:rsidRDefault="00BC6695" w:rsidP="00BC6695">
      <w:pPr>
        <w:numPr>
          <w:ilvl w:val="0"/>
          <w:numId w:val="7"/>
        </w:numPr>
        <w:tabs>
          <w:tab w:val="clear" w:pos="720"/>
          <w:tab w:val="num" w:pos="360"/>
        </w:tabs>
        <w:spacing w:line="360" w:lineRule="auto"/>
        <w:ind w:left="360"/>
        <w:jc w:val="both"/>
        <w:rPr>
          <w:ins w:id="89" w:author="Γ" w:date="2018-07-12T14:14:00Z"/>
          <w:rFonts w:ascii="Verdana" w:hAnsi="Verdana"/>
          <w:sz w:val="20"/>
          <w:szCs w:val="20"/>
        </w:rPr>
      </w:pPr>
      <w:ins w:id="90" w:author="Γ" w:date="2018-07-12T14:14:00Z">
        <w:r w:rsidRPr="00C075E3">
          <w:rPr>
            <w:rFonts w:ascii="Verdana" w:hAnsi="Verdana"/>
            <w:sz w:val="20"/>
            <w:szCs w:val="20"/>
          </w:rPr>
          <w:t>Ο προγραμματιζόμενος μηχανισμός υποστήριξης των ΜΜΕ της Περιφέρειας θα ιδρυθεί έγκαιρα και</w:t>
        </w:r>
        <w:r>
          <w:rPr>
            <w:rFonts w:ascii="Verdana" w:hAnsi="Verdana"/>
            <w:sz w:val="20"/>
            <w:szCs w:val="20"/>
          </w:rPr>
          <w:t xml:space="preserve"> θα λειτουργήσει αποτελεσματικά</w:t>
        </w:r>
        <w:r w:rsidRPr="00695644">
          <w:rPr>
            <w:rFonts w:ascii="Verdana" w:hAnsi="Verdana"/>
            <w:sz w:val="20"/>
            <w:szCs w:val="20"/>
          </w:rPr>
          <w:t xml:space="preserve">, </w:t>
        </w:r>
        <w:r>
          <w:rPr>
            <w:rFonts w:ascii="Verdana" w:hAnsi="Verdana"/>
            <w:sz w:val="20"/>
            <w:szCs w:val="20"/>
          </w:rPr>
          <w:t xml:space="preserve">αφού διευθετηθούν ή εκλείψουν τα προβλήματα </w:t>
        </w:r>
        <w:r w:rsidRPr="005638F0">
          <w:rPr>
            <w:rFonts w:ascii="Verdana" w:hAnsi="Verdana"/>
            <w:sz w:val="20"/>
            <w:szCs w:val="20"/>
          </w:rPr>
          <w:t>χαρακτηρισμού</w:t>
        </w:r>
        <w:r>
          <w:rPr>
            <w:rFonts w:ascii="Verdana" w:hAnsi="Verdana"/>
            <w:sz w:val="20"/>
            <w:szCs w:val="20"/>
          </w:rPr>
          <w:t xml:space="preserve"> της χρηματοδότησης ίδρυσής του και λειτουργίας του ως κρατική ενίσχυση.</w:t>
        </w:r>
      </w:ins>
    </w:p>
    <w:p w:rsidR="00BC6695" w:rsidRPr="00C075E3" w:rsidRDefault="00BC6695" w:rsidP="00BC6695">
      <w:pPr>
        <w:numPr>
          <w:ilvl w:val="0"/>
          <w:numId w:val="7"/>
        </w:numPr>
        <w:tabs>
          <w:tab w:val="clear" w:pos="720"/>
          <w:tab w:val="num" w:pos="360"/>
        </w:tabs>
        <w:spacing w:line="360" w:lineRule="auto"/>
        <w:ind w:left="360"/>
        <w:jc w:val="both"/>
        <w:rPr>
          <w:ins w:id="91" w:author="Γ" w:date="2018-07-12T14:14:00Z"/>
          <w:rFonts w:ascii="Verdana" w:hAnsi="Verdana"/>
          <w:sz w:val="20"/>
          <w:szCs w:val="20"/>
        </w:rPr>
      </w:pPr>
      <w:ins w:id="92" w:author="Γ" w:date="2018-07-12T14:14:00Z">
        <w:r>
          <w:rPr>
            <w:rFonts w:ascii="Verdana" w:hAnsi="Verdana"/>
            <w:sz w:val="20"/>
            <w:szCs w:val="20"/>
          </w:rPr>
          <w:lastRenderedPageBreak/>
          <w:t>Το μακροοικονομικό περιβάλλον της Χώρας και κατ’ επέκταση της Περιφέρειας Βορείου Αιγαίου θα διατηρήσει ή/και θα αυξήσει τους διαφαινόμενους ρυθμούς βελτίωσής του στα επόμενα έτη μέχρι και το 2023.</w:t>
        </w:r>
      </w:ins>
    </w:p>
    <w:p w:rsidR="00BC6695" w:rsidRPr="00D40519"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D40519">
        <w:rPr>
          <w:rFonts w:ascii="Verdana" w:hAnsi="Verdana"/>
          <w:sz w:val="20"/>
          <w:szCs w:val="20"/>
        </w:rPr>
        <w:t>Οι παρεμβάσεις του Τομεακού Επιχειρησιακού Προγράμματος 2014-2020 (ΕΠΑΝΕΚ) δεν θα λειτουργήσουν «ανταγωνιστικά», τόσο ως προς το είδος, ύψος και όρους ενίσχυσης των ΜΜΕ, όσο και ως προς τους χρόνους σχετικών προκηρύξεων.</w:t>
      </w:r>
    </w:p>
    <w:p w:rsidR="00BC6695" w:rsidRDefault="00BC6695" w:rsidP="00BC6695">
      <w:pPr>
        <w:spacing w:line="360" w:lineRule="auto"/>
        <w:jc w:val="both"/>
        <w:rPr>
          <w:rFonts w:ascii="Verdana" w:hAnsi="Verdana"/>
          <w:sz w:val="20"/>
          <w:szCs w:val="20"/>
        </w:rPr>
      </w:pPr>
    </w:p>
    <w:p w:rsidR="00BC6695" w:rsidRPr="00D40519" w:rsidDel="00A51C81" w:rsidRDefault="001D1FD7" w:rsidP="00BC6695">
      <w:pPr>
        <w:spacing w:line="360" w:lineRule="auto"/>
        <w:ind w:left="360" w:hanging="360"/>
        <w:jc w:val="both"/>
        <w:rPr>
          <w:del w:id="93" w:author="Γ" w:date="2018-07-12T14:14:00Z"/>
          <w:rFonts w:ascii="Verdana" w:hAnsi="Verdana"/>
          <w:color w:val="FF0000"/>
          <w:sz w:val="20"/>
          <w:rPrChange w:id="94" w:author="Γ" w:date="2018-07-12T14:14:00Z">
            <w:rPr>
              <w:del w:id="95" w:author="Γ" w:date="2018-07-12T14:14:00Z"/>
              <w:rFonts w:ascii="Verdana" w:hAnsi="Verdana"/>
              <w:sz w:val="20"/>
            </w:rPr>
          </w:rPrChange>
        </w:rPr>
      </w:pPr>
      <w:del w:id="96" w:author="Γ" w:date="2018-07-12T14:14:00Z">
        <w:r w:rsidRPr="001D1FD7">
          <w:rPr>
            <w:rFonts w:ascii="Verdana" w:hAnsi="Verdana"/>
            <w:b/>
            <w:color w:val="FF0000"/>
            <w:sz w:val="20"/>
            <w:rPrChange w:id="97" w:author="Γ" w:date="2018-07-12T14:14:00Z">
              <w:rPr>
                <w:rFonts w:ascii="Verdana" w:hAnsi="Verdana"/>
                <w:b/>
                <w:sz w:val="20"/>
              </w:rPr>
            </w:rPrChange>
          </w:rPr>
          <w:delText>2.</w:delText>
        </w:r>
        <w:r w:rsidRPr="001D1FD7">
          <w:rPr>
            <w:rFonts w:ascii="Verdana" w:hAnsi="Verdana"/>
            <w:b/>
            <w:color w:val="FF0000"/>
            <w:sz w:val="20"/>
            <w:rPrChange w:id="98" w:author="Γ" w:date="2018-07-12T14:14:00Z">
              <w:rPr>
                <w:rFonts w:ascii="Verdana" w:hAnsi="Verdana"/>
                <w:b/>
                <w:sz w:val="20"/>
              </w:rPr>
            </w:rPrChange>
          </w:rPr>
          <w:tab/>
        </w:r>
        <w:r w:rsidRPr="001D1FD7">
          <w:rPr>
            <w:rFonts w:ascii="Verdana" w:hAnsi="Verdana"/>
            <w:b/>
            <w:color w:val="FF0000"/>
            <w:sz w:val="20"/>
            <w:u w:val="single"/>
            <w:rPrChange w:id="99" w:author="Γ" w:date="2018-07-12T14:14:00Z">
              <w:rPr>
                <w:rFonts w:ascii="Verdana" w:hAnsi="Verdana"/>
                <w:b/>
                <w:sz w:val="20"/>
                <w:u w:val="single"/>
              </w:rPr>
            </w:rPrChange>
          </w:rPr>
          <w:delText>Δείκτης</w:delText>
        </w:r>
        <w:r w:rsidRPr="001D1FD7">
          <w:rPr>
            <w:rFonts w:ascii="Verdana" w:hAnsi="Verdana"/>
            <w:b/>
            <w:color w:val="FF0000"/>
            <w:sz w:val="20"/>
            <w:rPrChange w:id="100" w:author="Γ" w:date="2018-07-12T14:14:00Z">
              <w:rPr>
                <w:rFonts w:ascii="Verdana" w:hAnsi="Verdana"/>
                <w:b/>
                <w:sz w:val="20"/>
              </w:rPr>
            </w:rPrChange>
          </w:rPr>
          <w:delText>:</w:delText>
        </w:r>
        <w:r w:rsidRPr="001D1FD7">
          <w:rPr>
            <w:rFonts w:ascii="Verdana" w:hAnsi="Verdana"/>
            <w:color w:val="FF0000"/>
            <w:sz w:val="20"/>
            <w:rPrChange w:id="101" w:author="Γ" w:date="2018-07-12T14:14:00Z">
              <w:rPr>
                <w:rFonts w:ascii="Verdana" w:hAnsi="Verdana"/>
                <w:sz w:val="20"/>
              </w:rPr>
            </w:rPrChange>
          </w:rPr>
          <w:delText xml:space="preserve"> </w:delText>
        </w:r>
        <w:r w:rsidRPr="001D1FD7">
          <w:rPr>
            <w:rFonts w:ascii="Verdana" w:hAnsi="Verdana"/>
            <w:b/>
            <w:color w:val="FF0000"/>
            <w:sz w:val="20"/>
            <w:rPrChange w:id="102" w:author="Γ" w:date="2018-07-12T14:14:00Z">
              <w:rPr>
                <w:rFonts w:ascii="Verdana" w:hAnsi="Verdana"/>
                <w:b/>
                <w:sz w:val="20"/>
              </w:rPr>
            </w:rPrChange>
          </w:rPr>
          <w:delText>«Υπογεγραμμένες Συμβάσεις»</w:delText>
        </w:r>
        <w:r w:rsidRPr="001D1FD7">
          <w:rPr>
            <w:rFonts w:ascii="Verdana" w:hAnsi="Verdana"/>
            <w:color w:val="FF0000"/>
            <w:sz w:val="20"/>
            <w:rPrChange w:id="103" w:author="Γ" w:date="2018-07-12T14:14:00Z">
              <w:rPr>
                <w:rFonts w:ascii="Verdana" w:hAnsi="Verdana"/>
                <w:sz w:val="20"/>
              </w:rPr>
            </w:rPrChange>
          </w:rPr>
          <w:delText>. Δείκτης βασικού σταδίου υλοποίησης, με κωδικό Κ302.</w:delText>
        </w:r>
      </w:del>
    </w:p>
    <w:p w:rsidR="00BC6695" w:rsidRPr="00D40519" w:rsidDel="00A51C81" w:rsidRDefault="001D1FD7" w:rsidP="00BC6695">
      <w:pPr>
        <w:spacing w:line="360" w:lineRule="auto"/>
        <w:ind w:left="360"/>
        <w:jc w:val="both"/>
        <w:rPr>
          <w:del w:id="104" w:author="Γ" w:date="2018-07-12T14:14:00Z"/>
          <w:rFonts w:ascii="Verdana" w:hAnsi="Verdana"/>
          <w:color w:val="FF0000"/>
          <w:sz w:val="20"/>
          <w:rPrChange w:id="105" w:author="Γ" w:date="2018-07-12T14:14:00Z">
            <w:rPr>
              <w:del w:id="106" w:author="Γ" w:date="2018-07-12T14:14:00Z"/>
              <w:rFonts w:ascii="Verdana" w:hAnsi="Verdana"/>
              <w:sz w:val="20"/>
            </w:rPr>
          </w:rPrChange>
        </w:rPr>
      </w:pPr>
      <w:del w:id="107" w:author="Γ" w:date="2018-07-12T14:14:00Z">
        <w:r w:rsidRPr="001D1FD7">
          <w:rPr>
            <w:rFonts w:ascii="Verdana" w:hAnsi="Verdana"/>
            <w:b/>
            <w:color w:val="FF0000"/>
            <w:sz w:val="20"/>
            <w:u w:val="single"/>
            <w:rPrChange w:id="108" w:author="Γ" w:date="2018-07-12T14:14:00Z">
              <w:rPr>
                <w:rFonts w:ascii="Verdana" w:hAnsi="Verdana"/>
                <w:b/>
                <w:sz w:val="20"/>
                <w:u w:val="single"/>
              </w:rPr>
            </w:rPrChange>
          </w:rPr>
          <w:delText>Τιμή στόχος 2018</w:delText>
        </w:r>
        <w:r w:rsidRPr="001D1FD7">
          <w:rPr>
            <w:rFonts w:ascii="Verdana" w:hAnsi="Verdana"/>
            <w:color w:val="FF0000"/>
            <w:sz w:val="20"/>
            <w:rPrChange w:id="109" w:author="Γ" w:date="2018-07-12T14:14:00Z">
              <w:rPr>
                <w:rFonts w:ascii="Verdana" w:hAnsi="Verdana"/>
                <w:sz w:val="20"/>
              </w:rPr>
            </w:rPrChange>
          </w:rPr>
          <w:delText xml:space="preserve">: </w:delText>
        </w:r>
        <w:r w:rsidRPr="001D1FD7">
          <w:rPr>
            <w:rFonts w:ascii="Verdana" w:hAnsi="Verdana"/>
            <w:b/>
            <w:color w:val="FF0000"/>
            <w:sz w:val="20"/>
            <w:rPrChange w:id="110" w:author="Γ" w:date="2018-07-12T14:14:00Z">
              <w:rPr>
                <w:rFonts w:ascii="Verdana" w:hAnsi="Verdana"/>
                <w:b/>
                <w:sz w:val="20"/>
              </w:rPr>
            </w:rPrChange>
          </w:rPr>
          <w:delText>200 συμβάσεις</w:delText>
        </w:r>
        <w:r w:rsidRPr="001D1FD7">
          <w:rPr>
            <w:rFonts w:ascii="Verdana" w:hAnsi="Verdana"/>
            <w:color w:val="FF0000"/>
            <w:sz w:val="20"/>
            <w:rPrChange w:id="111" w:author="Γ" w:date="2018-07-12T14:14:00Z">
              <w:rPr>
                <w:rFonts w:ascii="Verdana" w:hAnsi="Verdana"/>
                <w:sz w:val="20"/>
              </w:rPr>
            </w:rPrChange>
          </w:rPr>
          <w:delText xml:space="preserve"> (αριθμός).</w:delText>
        </w:r>
      </w:del>
    </w:p>
    <w:p w:rsidR="00BC6695" w:rsidRPr="00D40519" w:rsidDel="00A51C81" w:rsidRDefault="001D1FD7" w:rsidP="00BC6695">
      <w:pPr>
        <w:spacing w:line="360" w:lineRule="auto"/>
        <w:jc w:val="both"/>
        <w:rPr>
          <w:del w:id="112" w:author="Γ" w:date="2018-07-12T14:14:00Z"/>
          <w:rFonts w:ascii="Verdana" w:hAnsi="Verdana"/>
          <w:color w:val="FF0000"/>
          <w:sz w:val="20"/>
          <w:rPrChange w:id="113" w:author="Γ" w:date="2018-07-12T14:14:00Z">
            <w:rPr>
              <w:del w:id="114" w:author="Γ" w:date="2018-07-12T14:14:00Z"/>
              <w:rFonts w:ascii="Verdana" w:hAnsi="Verdana"/>
              <w:sz w:val="20"/>
            </w:rPr>
          </w:rPrChange>
        </w:rPr>
      </w:pPr>
      <w:del w:id="115" w:author="Γ" w:date="2018-07-12T14:14:00Z">
        <w:r w:rsidRPr="001D1FD7">
          <w:rPr>
            <w:rFonts w:ascii="Verdana" w:hAnsi="Verdana"/>
            <w:color w:val="FF0000"/>
            <w:sz w:val="20"/>
            <w:rPrChange w:id="116" w:author="Γ" w:date="2018-07-12T14:14:00Z">
              <w:rPr>
                <w:rFonts w:ascii="Verdana" w:hAnsi="Verdana"/>
                <w:sz w:val="20"/>
              </w:rPr>
            </w:rPrChange>
          </w:rPr>
          <w:delText xml:space="preserve">Η τιμή του δείκτη αναφέρεται σε αριθμό υπογεγραμμένων συμβάσεων, κυρίως για τα έργα / πράξεις που αντιστοιχούν στους δείκτες εκροών με κωδικούς </w:delText>
        </w:r>
        <w:r w:rsidRPr="001D1FD7">
          <w:rPr>
            <w:rFonts w:ascii="Verdana" w:hAnsi="Verdana"/>
            <w:color w:val="FF0000"/>
            <w:sz w:val="20"/>
            <w:lang w:val="en-US"/>
            <w:rPrChange w:id="117" w:author="Γ" w:date="2018-07-12T14:14:00Z">
              <w:rPr>
                <w:rFonts w:ascii="Verdana" w:hAnsi="Verdana"/>
                <w:sz w:val="20"/>
                <w:lang w:val="en-US"/>
              </w:rPr>
            </w:rPrChange>
          </w:rPr>
          <w:delText>CO</w:delText>
        </w:r>
        <w:r w:rsidRPr="001D1FD7">
          <w:rPr>
            <w:rFonts w:ascii="Verdana" w:hAnsi="Verdana"/>
            <w:color w:val="FF0000"/>
            <w:sz w:val="20"/>
            <w:rPrChange w:id="118" w:author="Γ" w:date="2018-07-12T14:14:00Z">
              <w:rPr>
                <w:rFonts w:ascii="Verdana" w:hAnsi="Verdana"/>
                <w:sz w:val="20"/>
              </w:rPr>
            </w:rPrChange>
          </w:rPr>
          <w:delText xml:space="preserve">02, </w:delText>
        </w:r>
        <w:r w:rsidRPr="001D1FD7">
          <w:rPr>
            <w:rFonts w:ascii="Verdana" w:hAnsi="Verdana"/>
            <w:color w:val="FF0000"/>
            <w:sz w:val="20"/>
            <w:lang w:val="en-US"/>
            <w:rPrChange w:id="119" w:author="Γ" w:date="2018-07-12T14:14:00Z">
              <w:rPr>
                <w:rFonts w:ascii="Verdana" w:hAnsi="Verdana"/>
                <w:sz w:val="20"/>
                <w:lang w:val="en-US"/>
              </w:rPr>
            </w:rPrChange>
          </w:rPr>
          <w:delText>CO</w:delText>
        </w:r>
        <w:r w:rsidRPr="001D1FD7">
          <w:rPr>
            <w:rFonts w:ascii="Verdana" w:hAnsi="Verdana"/>
            <w:color w:val="FF0000"/>
            <w:sz w:val="20"/>
            <w:rPrChange w:id="120" w:author="Γ" w:date="2018-07-12T14:14:00Z">
              <w:rPr>
                <w:rFonts w:ascii="Verdana" w:hAnsi="Verdana"/>
                <w:sz w:val="20"/>
              </w:rPr>
            </w:rPrChange>
          </w:rPr>
          <w:delText xml:space="preserve">04 και </w:delText>
        </w:r>
        <w:r w:rsidRPr="001D1FD7">
          <w:rPr>
            <w:rFonts w:ascii="Verdana" w:hAnsi="Verdana"/>
            <w:color w:val="FF0000"/>
            <w:sz w:val="20"/>
            <w:lang w:val="en-US"/>
            <w:rPrChange w:id="121" w:author="Γ" w:date="2018-07-12T14:14:00Z">
              <w:rPr>
                <w:rFonts w:ascii="Verdana" w:hAnsi="Verdana"/>
                <w:sz w:val="20"/>
                <w:lang w:val="en-US"/>
              </w:rPr>
            </w:rPrChange>
          </w:rPr>
          <w:delText>CO</w:delText>
        </w:r>
        <w:r w:rsidRPr="001D1FD7">
          <w:rPr>
            <w:rFonts w:ascii="Verdana" w:hAnsi="Verdana"/>
            <w:color w:val="FF0000"/>
            <w:sz w:val="20"/>
            <w:rPrChange w:id="122" w:author="Γ" w:date="2018-07-12T14:14:00Z">
              <w:rPr>
                <w:rFonts w:ascii="Verdana" w:hAnsi="Verdana"/>
                <w:sz w:val="20"/>
              </w:rPr>
            </w:rPrChange>
          </w:rPr>
          <w:delText>05, των κατηγοριών παρέμβασης με κωδικούς 66 &amp; 67, αλλά και για τις άλλες πράξεις του ΑΠ1. Ως εκ τούτου, εκτιμάται ότι θα έχουν υπογραφεί συμβάσεις μέχρι και το 2018 για το 25% των συνολικά προβλεπόμενων έργων που ανταποκρίνονται στο σύνολο του ΑΠ, αλλά το 50% στους τρεις προηγούμενους δείκτες. Η εκτίμηση αυτή βασίζεται στο γεγονός ότι ένα μεγάλο μέρος των έργων αυτών, αφ’ ενός έχουν ήδη προετοιμασθεί κατά την τρέχουσα περίοδο (2007-2013), αφ’ ετέρου οι επιχειρήσεις της Περιφέρειας δείχνουν τάσεις ανταπόκρισης σε προσκλήσεις επιχορήγησης επενδυτικών σχεδίων. Παράλληλα, ο μηχανισμός υποστήριξης των επιχειρήσεων της Πελοποννήσου που πρόκειται να δημιουργηθεί άμεσα, θα βοηθήσει προς την κατεύθυνση προώθησης καινοτόμων επιχειρήσεων. Να σημειωθεί ότι, δεν συνυπολογίζονται πιθανές συμβάσεις των Επενδυτικών Προτεραιοτήτων 1α, 1β, 2β και 2γ, λαμβάνοντας υπόψη την πιθανή καθυστέρηση έναρξης της υλοποίησης αυτών των επενδυτικών προτεραιοτήτων.</w:delText>
        </w:r>
      </w:del>
    </w:p>
    <w:p w:rsidR="00BC6695" w:rsidRPr="00D40519" w:rsidDel="00A51C81" w:rsidRDefault="001D1FD7" w:rsidP="00BC6695">
      <w:pPr>
        <w:spacing w:line="360" w:lineRule="auto"/>
        <w:jc w:val="both"/>
        <w:rPr>
          <w:del w:id="123" w:author="Γ" w:date="2018-07-12T14:14:00Z"/>
          <w:rFonts w:ascii="Verdana" w:hAnsi="Verdana"/>
          <w:color w:val="FF0000"/>
          <w:sz w:val="20"/>
          <w:rPrChange w:id="124" w:author="Γ" w:date="2018-07-12T14:14:00Z">
            <w:rPr>
              <w:del w:id="125" w:author="Γ" w:date="2018-07-12T14:14:00Z"/>
              <w:rFonts w:ascii="Verdana" w:hAnsi="Verdana"/>
              <w:sz w:val="20"/>
            </w:rPr>
          </w:rPrChange>
        </w:rPr>
      </w:pPr>
      <w:del w:id="126" w:author="Γ" w:date="2018-07-12T14:14:00Z">
        <w:r w:rsidRPr="001D1FD7">
          <w:rPr>
            <w:rFonts w:ascii="Verdana" w:hAnsi="Verdana"/>
            <w:color w:val="FF0000"/>
            <w:sz w:val="20"/>
            <w:rPrChange w:id="127" w:author="Γ" w:date="2018-07-12T14:14:00Z">
              <w:rPr>
                <w:rFonts w:ascii="Verdana" w:hAnsi="Verdana"/>
                <w:sz w:val="20"/>
              </w:rPr>
            </w:rPrChange>
          </w:rPr>
          <w:delText>Η εκτίμηση αυτή, όσον αφορά στην επίτευξη της τιμής στόχου του συγκεκριμένου δείκτη μπορεί να μην επικυρωθεί αν αποδειχθούν λανθασμένες οι ακόλουθες υποθέσεις:</w:delText>
        </w:r>
      </w:del>
    </w:p>
    <w:p w:rsidR="00BC6695" w:rsidRPr="00D40519" w:rsidDel="00A51C81" w:rsidRDefault="001D1FD7" w:rsidP="00BC6695">
      <w:pPr>
        <w:numPr>
          <w:ilvl w:val="0"/>
          <w:numId w:val="6"/>
        </w:numPr>
        <w:tabs>
          <w:tab w:val="clear" w:pos="720"/>
          <w:tab w:val="num" w:pos="360"/>
        </w:tabs>
        <w:spacing w:line="360" w:lineRule="auto"/>
        <w:ind w:left="360"/>
        <w:jc w:val="both"/>
        <w:rPr>
          <w:del w:id="128" w:author="Γ" w:date="2018-07-12T14:14:00Z"/>
          <w:rFonts w:ascii="Verdana" w:hAnsi="Verdana"/>
          <w:color w:val="FF0000"/>
          <w:sz w:val="20"/>
          <w:rPrChange w:id="129" w:author="Γ" w:date="2018-07-12T14:14:00Z">
            <w:rPr>
              <w:del w:id="130" w:author="Γ" w:date="2018-07-12T14:14:00Z"/>
              <w:rFonts w:ascii="Verdana" w:hAnsi="Verdana"/>
              <w:sz w:val="20"/>
            </w:rPr>
          </w:rPrChange>
        </w:rPr>
      </w:pPr>
      <w:del w:id="131" w:author="Γ" w:date="2018-07-12T14:14:00Z">
        <w:r w:rsidRPr="001D1FD7">
          <w:rPr>
            <w:rFonts w:ascii="Verdana" w:hAnsi="Verdana"/>
            <w:color w:val="FF0000"/>
            <w:sz w:val="20"/>
            <w:rPrChange w:id="132" w:author="Γ" w:date="2018-07-12T14:14:00Z">
              <w:rPr>
                <w:rFonts w:ascii="Verdana" w:hAnsi="Verdana"/>
                <w:sz w:val="20"/>
              </w:rPr>
            </w:rPrChange>
          </w:rPr>
          <w:delText>Άμεση ίδρυση και έναρξη αποτελεσματικής λειτουργίας του μηχανισμού υποστήριξης των επιχειρήσεων, ο οποίος θα αναλάβει την υλοποίηση αυτής της κατηγορίας παρέμβασης.</w:delText>
        </w:r>
      </w:del>
    </w:p>
    <w:p w:rsidR="00BC6695" w:rsidRPr="00D40519" w:rsidDel="00A51C81" w:rsidRDefault="001D1FD7" w:rsidP="00BC6695">
      <w:pPr>
        <w:numPr>
          <w:ilvl w:val="0"/>
          <w:numId w:val="6"/>
        </w:numPr>
        <w:tabs>
          <w:tab w:val="clear" w:pos="720"/>
          <w:tab w:val="num" w:pos="360"/>
        </w:tabs>
        <w:spacing w:line="360" w:lineRule="auto"/>
        <w:ind w:left="360"/>
        <w:jc w:val="both"/>
        <w:rPr>
          <w:del w:id="133" w:author="Γ" w:date="2018-07-12T14:14:00Z"/>
          <w:rFonts w:ascii="Verdana" w:hAnsi="Verdana"/>
          <w:color w:val="FF0000"/>
          <w:sz w:val="20"/>
          <w:rPrChange w:id="134" w:author="Γ" w:date="2018-07-12T14:14:00Z">
            <w:rPr>
              <w:del w:id="135" w:author="Γ" w:date="2018-07-12T14:14:00Z"/>
              <w:rFonts w:ascii="Verdana" w:hAnsi="Verdana"/>
              <w:sz w:val="20"/>
            </w:rPr>
          </w:rPrChange>
        </w:rPr>
      </w:pPr>
      <w:del w:id="136" w:author="Γ" w:date="2018-07-12T14:14:00Z">
        <w:r w:rsidRPr="001D1FD7">
          <w:rPr>
            <w:rFonts w:ascii="Verdana" w:hAnsi="Verdana"/>
            <w:color w:val="FF0000"/>
            <w:sz w:val="20"/>
            <w:rPrChange w:id="137" w:author="Γ" w:date="2018-07-12T14:14:00Z">
              <w:rPr>
                <w:rFonts w:ascii="Verdana" w:hAnsi="Verdana"/>
                <w:sz w:val="20"/>
              </w:rPr>
            </w:rPrChange>
          </w:rPr>
          <w:delText>Οι επιχειρήσεις των οποίων τα επενδυτικά σχέδια θα εγκριθούν, θα έχουν τη δυνατότητα υλοποίησής τους, εφ’ όσον εξασφαλίσουν από το χρηματοπιστωτικό σύστημα της Χώρας τις αντίστοιχες εγγυητικές επιστολές και αναγκαία δάνεια.</w:delText>
        </w:r>
      </w:del>
    </w:p>
    <w:p w:rsidR="00BC6695" w:rsidRPr="00D40519" w:rsidDel="00A51C81" w:rsidRDefault="001D1FD7" w:rsidP="00BC6695">
      <w:pPr>
        <w:numPr>
          <w:ilvl w:val="0"/>
          <w:numId w:val="6"/>
        </w:numPr>
        <w:tabs>
          <w:tab w:val="clear" w:pos="720"/>
          <w:tab w:val="num" w:pos="360"/>
        </w:tabs>
        <w:spacing w:line="360" w:lineRule="auto"/>
        <w:ind w:left="360"/>
        <w:jc w:val="both"/>
        <w:rPr>
          <w:del w:id="138" w:author="Γ" w:date="2018-07-12T14:14:00Z"/>
          <w:rFonts w:ascii="Verdana" w:hAnsi="Verdana"/>
          <w:color w:val="FF0000"/>
          <w:sz w:val="20"/>
          <w:rPrChange w:id="139" w:author="Γ" w:date="2018-07-12T14:14:00Z">
            <w:rPr>
              <w:del w:id="140" w:author="Γ" w:date="2018-07-12T14:14:00Z"/>
              <w:rFonts w:ascii="Verdana" w:hAnsi="Verdana"/>
              <w:sz w:val="20"/>
            </w:rPr>
          </w:rPrChange>
        </w:rPr>
      </w:pPr>
      <w:del w:id="141" w:author="Γ" w:date="2018-07-12T14:14:00Z">
        <w:r w:rsidRPr="001D1FD7">
          <w:rPr>
            <w:rFonts w:ascii="Verdana" w:hAnsi="Verdana"/>
            <w:color w:val="FF0000"/>
            <w:sz w:val="20"/>
            <w:rPrChange w:id="142" w:author="Γ" w:date="2018-07-12T14:14:00Z">
              <w:rPr>
                <w:rFonts w:ascii="Verdana" w:hAnsi="Verdana"/>
                <w:sz w:val="20"/>
              </w:rPr>
            </w:rPrChange>
          </w:rPr>
          <w:lastRenderedPageBreak/>
          <w:delText>Το χρηματοπιστωτικό σύστημα της Χώρας θα υποστηρίξει χρηματοδοτικά τις επιχειρήσεις της Περιφέρειας Πελοποννήσου για την συμμετοχή τους στο Πρόγραμμα, όσον αφορά σε αυτή την κατηγορία παρέμβασης.</w:delText>
        </w:r>
      </w:del>
    </w:p>
    <w:p w:rsidR="00BC6695" w:rsidDel="00740F9F" w:rsidRDefault="00BC6695" w:rsidP="00BC6695">
      <w:pPr>
        <w:spacing w:line="360" w:lineRule="auto"/>
        <w:jc w:val="both"/>
        <w:rPr>
          <w:del w:id="143" w:author="Γ" w:date="2018-07-12T20:44:00Z"/>
          <w:rFonts w:ascii="Verdana" w:hAnsi="Verdana"/>
          <w:sz w:val="20"/>
          <w:szCs w:val="20"/>
        </w:rPr>
      </w:pPr>
    </w:p>
    <w:p w:rsidR="00BC6695" w:rsidRDefault="00BC6695" w:rsidP="00BC6695">
      <w:pPr>
        <w:spacing w:line="360" w:lineRule="auto"/>
        <w:jc w:val="both"/>
        <w:rPr>
          <w:ins w:id="144" w:author="Γ" w:date="2018-07-12T14:14:00Z"/>
          <w:rFonts w:ascii="Verdana" w:hAnsi="Verdana"/>
          <w:sz w:val="20"/>
          <w:szCs w:val="20"/>
        </w:rPr>
      </w:pPr>
    </w:p>
    <w:p w:rsidR="00BC6695" w:rsidRPr="006765ED" w:rsidRDefault="00BC6695" w:rsidP="00BC6695">
      <w:pPr>
        <w:spacing w:line="360" w:lineRule="auto"/>
        <w:ind w:left="360" w:hanging="360"/>
        <w:jc w:val="both"/>
        <w:rPr>
          <w:ins w:id="145" w:author="Γ" w:date="2018-07-12T14:14:00Z"/>
          <w:rFonts w:ascii="Verdana" w:hAnsi="Verdana"/>
          <w:sz w:val="20"/>
          <w:szCs w:val="20"/>
        </w:rPr>
      </w:pPr>
      <w:ins w:id="146" w:author="Γ" w:date="2018-07-12T14:14:00Z">
        <w:r w:rsidRPr="006765ED">
          <w:rPr>
            <w:rFonts w:ascii="Verdana" w:hAnsi="Verdana"/>
            <w:b/>
            <w:sz w:val="20"/>
            <w:szCs w:val="20"/>
          </w:rPr>
          <w:t>2.</w:t>
        </w:r>
        <w:r w:rsidRPr="006765ED">
          <w:rPr>
            <w:rFonts w:ascii="Verdana" w:hAnsi="Verdana"/>
            <w:b/>
            <w:sz w:val="20"/>
            <w:szCs w:val="20"/>
          </w:rPr>
          <w:tab/>
        </w:r>
        <w:r w:rsidRPr="006765ED">
          <w:rPr>
            <w:rFonts w:ascii="Verdana" w:hAnsi="Verdana"/>
            <w:b/>
            <w:sz w:val="20"/>
            <w:szCs w:val="20"/>
            <w:u w:val="single"/>
          </w:rPr>
          <w:t>Δείκτης</w:t>
        </w:r>
        <w:r w:rsidRPr="006765ED">
          <w:rPr>
            <w:rFonts w:ascii="Verdana" w:hAnsi="Verdana"/>
            <w:b/>
            <w:sz w:val="20"/>
            <w:szCs w:val="20"/>
          </w:rPr>
          <w:t>:</w:t>
        </w:r>
        <w:r w:rsidRPr="006765ED">
          <w:rPr>
            <w:rFonts w:ascii="Verdana" w:hAnsi="Verdana"/>
            <w:sz w:val="20"/>
            <w:szCs w:val="20"/>
          </w:rPr>
          <w:t xml:space="preserve"> </w:t>
        </w:r>
        <w:r w:rsidRPr="00D40519">
          <w:rPr>
            <w:rFonts w:ascii="Verdana" w:hAnsi="Verdana"/>
            <w:b/>
            <w:sz w:val="20"/>
            <w:szCs w:val="20"/>
          </w:rPr>
          <w:t>«Αριθμός επιχειρήσεων με απόφαση χορήγησης επιμέρους ενίσχυσης»</w:t>
        </w:r>
        <w:r w:rsidRPr="006765ED">
          <w:rPr>
            <w:rFonts w:ascii="Verdana" w:hAnsi="Verdana"/>
            <w:sz w:val="20"/>
            <w:szCs w:val="20"/>
          </w:rPr>
          <w:t>. Δείκτης βασικού σταδίου υλοποίησης, με κωδικό Κ</w:t>
        </w:r>
        <w:r>
          <w:rPr>
            <w:rFonts w:ascii="Verdana" w:hAnsi="Verdana"/>
            <w:sz w:val="20"/>
            <w:szCs w:val="20"/>
          </w:rPr>
          <w:t>281</w:t>
        </w:r>
        <w:r w:rsidRPr="006765ED">
          <w:rPr>
            <w:rFonts w:ascii="Verdana" w:hAnsi="Verdana"/>
            <w:sz w:val="20"/>
            <w:szCs w:val="20"/>
          </w:rPr>
          <w:t>.</w:t>
        </w:r>
      </w:ins>
    </w:p>
    <w:p w:rsidR="00BC6695" w:rsidRPr="006765ED" w:rsidRDefault="00BC6695" w:rsidP="00BC6695">
      <w:pPr>
        <w:spacing w:line="360" w:lineRule="auto"/>
        <w:ind w:left="360"/>
        <w:jc w:val="both"/>
        <w:rPr>
          <w:ins w:id="147" w:author="Γ" w:date="2018-07-12T14:14:00Z"/>
          <w:rFonts w:ascii="Verdana" w:hAnsi="Verdana"/>
          <w:sz w:val="20"/>
          <w:szCs w:val="20"/>
        </w:rPr>
      </w:pPr>
      <w:ins w:id="148" w:author="Γ" w:date="2018-07-12T14:14:00Z">
        <w:r w:rsidRPr="006765ED">
          <w:rPr>
            <w:rFonts w:ascii="Verdana" w:hAnsi="Verdana"/>
            <w:b/>
            <w:sz w:val="20"/>
            <w:szCs w:val="20"/>
            <w:u w:val="single"/>
          </w:rPr>
          <w:t>Τιμή στόχος 2018</w:t>
        </w:r>
        <w:r w:rsidRPr="006765ED">
          <w:rPr>
            <w:rFonts w:ascii="Verdana" w:hAnsi="Verdana"/>
            <w:sz w:val="20"/>
            <w:szCs w:val="20"/>
          </w:rPr>
          <w:t xml:space="preserve">: </w:t>
        </w:r>
        <w:r>
          <w:rPr>
            <w:rFonts w:ascii="Verdana" w:hAnsi="Verdana"/>
            <w:b/>
            <w:sz w:val="20"/>
            <w:szCs w:val="20"/>
          </w:rPr>
          <w:t>45</w:t>
        </w:r>
        <w:r w:rsidRPr="006765ED">
          <w:rPr>
            <w:rFonts w:ascii="Verdana" w:hAnsi="Verdana"/>
            <w:b/>
            <w:sz w:val="20"/>
            <w:szCs w:val="20"/>
          </w:rPr>
          <w:t xml:space="preserve"> </w:t>
        </w:r>
        <w:r>
          <w:rPr>
            <w:rFonts w:ascii="Verdana" w:hAnsi="Verdana"/>
            <w:b/>
            <w:sz w:val="20"/>
            <w:szCs w:val="20"/>
          </w:rPr>
          <w:t>επιχειρήσεις</w:t>
        </w:r>
        <w:r w:rsidRPr="006765ED">
          <w:rPr>
            <w:rFonts w:ascii="Verdana" w:hAnsi="Verdana"/>
            <w:sz w:val="20"/>
            <w:szCs w:val="20"/>
          </w:rPr>
          <w:t xml:space="preserve"> (αριθμός).</w:t>
        </w:r>
      </w:ins>
    </w:p>
    <w:p w:rsidR="00BC6695" w:rsidRDefault="00BC6695" w:rsidP="00BC6695">
      <w:pPr>
        <w:spacing w:line="360" w:lineRule="auto"/>
        <w:jc w:val="both"/>
        <w:rPr>
          <w:ins w:id="149" w:author="Γ" w:date="2018-07-12T14:14:00Z"/>
          <w:rFonts w:ascii="Verdana" w:hAnsi="Verdana"/>
          <w:sz w:val="20"/>
          <w:szCs w:val="20"/>
        </w:rPr>
      </w:pPr>
      <w:ins w:id="150" w:author="Γ" w:date="2018-07-12T14:14:00Z">
        <w:r w:rsidRPr="009451F7">
          <w:rPr>
            <w:rFonts w:ascii="Verdana" w:hAnsi="Verdana"/>
            <w:sz w:val="20"/>
            <w:szCs w:val="20"/>
          </w:rPr>
          <w:t>Με δεδομένους τους αρκούντ</w:t>
        </w:r>
        <w:r>
          <w:rPr>
            <w:rFonts w:ascii="Verdana" w:hAnsi="Verdana"/>
            <w:sz w:val="20"/>
            <w:szCs w:val="20"/>
          </w:rPr>
          <w:t>ω</w:t>
        </w:r>
        <w:r w:rsidRPr="009451F7">
          <w:rPr>
            <w:rFonts w:ascii="Verdana" w:hAnsi="Verdana"/>
            <w:sz w:val="20"/>
            <w:szCs w:val="20"/>
          </w:rPr>
          <w:t>ς αιτιολογημένους παράγοντες μηδενισμού του στόχου το</w:t>
        </w:r>
        <w:r>
          <w:rPr>
            <w:rFonts w:ascii="Verdana" w:hAnsi="Verdana"/>
            <w:sz w:val="20"/>
            <w:szCs w:val="20"/>
          </w:rPr>
          <w:t>υ</w:t>
        </w:r>
        <w:r w:rsidRPr="009451F7">
          <w:rPr>
            <w:rFonts w:ascii="Verdana" w:hAnsi="Verdana"/>
            <w:sz w:val="20"/>
            <w:szCs w:val="20"/>
          </w:rPr>
          <w:t xml:space="preserve"> δείκτη CO02, με ορόσημο το 2018 και </w:t>
        </w:r>
        <w:r>
          <w:rPr>
            <w:rFonts w:ascii="Verdana" w:hAnsi="Verdana"/>
            <w:sz w:val="20"/>
            <w:szCs w:val="20"/>
          </w:rPr>
          <w:t>με την κατάργηση</w:t>
        </w:r>
        <w:r w:rsidRPr="009451F7">
          <w:rPr>
            <w:rFonts w:ascii="Verdana" w:hAnsi="Verdana"/>
            <w:sz w:val="20"/>
            <w:szCs w:val="20"/>
          </w:rPr>
          <w:t xml:space="preserve"> του</w:t>
        </w:r>
        <w:r>
          <w:rPr>
            <w:rFonts w:ascii="Verdana" w:hAnsi="Verdana"/>
            <w:sz w:val="20"/>
            <w:szCs w:val="20"/>
          </w:rPr>
          <w:t xml:space="preserve"> προηγούμενου (ισχύοντος)</w:t>
        </w:r>
        <w:r w:rsidRPr="009451F7">
          <w:rPr>
            <w:rFonts w:ascii="Verdana" w:hAnsi="Verdana"/>
            <w:sz w:val="20"/>
            <w:szCs w:val="20"/>
          </w:rPr>
          <w:t xml:space="preserve"> ΒΣΥ (Κ</w:t>
        </w:r>
        <w:r>
          <w:rPr>
            <w:rFonts w:ascii="Verdana" w:hAnsi="Verdana"/>
            <w:sz w:val="20"/>
            <w:szCs w:val="20"/>
          </w:rPr>
          <w:t>302</w:t>
        </w:r>
        <w:r w:rsidRPr="009451F7">
          <w:rPr>
            <w:rFonts w:ascii="Verdana" w:hAnsi="Verdana"/>
            <w:sz w:val="20"/>
            <w:szCs w:val="20"/>
          </w:rPr>
          <w:t xml:space="preserve">) </w:t>
        </w:r>
        <w:r>
          <w:rPr>
            <w:rFonts w:ascii="Verdana" w:hAnsi="Verdana"/>
            <w:sz w:val="20"/>
            <w:szCs w:val="20"/>
          </w:rPr>
          <w:t>«Υπογεγραμμένες Συμβάσεις»</w:t>
        </w:r>
        <w:r w:rsidRPr="009451F7">
          <w:rPr>
            <w:rFonts w:ascii="Verdana" w:hAnsi="Verdana"/>
            <w:sz w:val="20"/>
            <w:szCs w:val="20"/>
          </w:rPr>
          <w:t xml:space="preserve">, προστίθεται ο συγκεκριμένος </w:t>
        </w:r>
        <w:r>
          <w:rPr>
            <w:rFonts w:ascii="Verdana" w:hAnsi="Verdana"/>
            <w:sz w:val="20"/>
            <w:szCs w:val="20"/>
          </w:rPr>
          <w:t>«</w:t>
        </w:r>
        <w:r w:rsidRPr="009451F7">
          <w:rPr>
            <w:rFonts w:ascii="Verdana" w:hAnsi="Verdana"/>
            <w:sz w:val="20"/>
            <w:szCs w:val="20"/>
          </w:rPr>
          <w:t>δείκτης</w:t>
        </w:r>
        <w:r>
          <w:rPr>
            <w:rFonts w:ascii="Verdana" w:hAnsi="Verdana"/>
            <w:sz w:val="20"/>
            <w:szCs w:val="20"/>
          </w:rPr>
          <w:t>»</w:t>
        </w:r>
        <w:r w:rsidRPr="009451F7">
          <w:rPr>
            <w:rFonts w:ascii="Verdana" w:hAnsi="Verdana"/>
            <w:sz w:val="20"/>
            <w:szCs w:val="20"/>
          </w:rPr>
          <w:t xml:space="preserve"> ΒΣΥ</w:t>
        </w:r>
        <w:r>
          <w:rPr>
            <w:rFonts w:ascii="Verdana" w:hAnsi="Verdana"/>
            <w:sz w:val="20"/>
            <w:szCs w:val="20"/>
          </w:rPr>
          <w:t xml:space="preserve">, ο οποίος αναφέρεται στις «επιχειρήσεις με απόφαση χορήγησης επιμέρους ενίσχυσης» και συνδέεται αποκλειστικά με τον δείκτη </w:t>
        </w:r>
        <w:r>
          <w:rPr>
            <w:rFonts w:ascii="Verdana" w:hAnsi="Verdana"/>
            <w:sz w:val="20"/>
            <w:szCs w:val="20"/>
            <w:lang w:val="en-US"/>
          </w:rPr>
          <w:t>CO</w:t>
        </w:r>
        <w:r>
          <w:rPr>
            <w:rFonts w:ascii="Verdana" w:hAnsi="Verdana"/>
            <w:sz w:val="20"/>
            <w:szCs w:val="20"/>
          </w:rPr>
          <w:t>02.</w:t>
        </w:r>
      </w:ins>
    </w:p>
    <w:p w:rsidR="00BC6695" w:rsidRDefault="00BC6695" w:rsidP="00BC6695">
      <w:pPr>
        <w:spacing w:line="360" w:lineRule="auto"/>
        <w:jc w:val="both"/>
        <w:rPr>
          <w:ins w:id="151" w:author="Γ" w:date="2018-07-12T14:14:00Z"/>
          <w:rFonts w:ascii="Verdana" w:hAnsi="Verdana"/>
          <w:sz w:val="20"/>
          <w:szCs w:val="20"/>
        </w:rPr>
      </w:pPr>
      <w:ins w:id="152" w:author="Γ" w:date="2018-07-12T14:14:00Z">
        <w:r>
          <w:rPr>
            <w:rFonts w:ascii="Verdana" w:hAnsi="Verdana"/>
            <w:sz w:val="20"/>
            <w:szCs w:val="20"/>
          </w:rPr>
          <w:t>Με δεδομένο το πολύ περιορισμένο χρονικό διάστημα για την επίτευξη του στόχου και λαμβάνοντας υπ’ όψη, αφ’ ενός την μη επαλήθευση όλων εκείνων των υποθέσεων στις οποίες είχε στηριχθεί η αρχική στοχοθέτηση των δεικτών του Πλαισίου Επίδοσης του ΑΠ1, αφ’ ετέρου τους ανασταλτικούς εκείνους παράγοντες που αναφέρονται διεξοδικά 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w:t>
        </w:r>
        <w:r w:rsidRPr="00D40519">
          <w:rPr>
            <w:rFonts w:ascii="Verdana" w:hAnsi="Verdana"/>
            <w:sz w:val="20"/>
            <w:szCs w:val="20"/>
          </w:rPr>
          <w:t>ου Επιχειρησιακού Προγράμματος</w:t>
        </w:r>
        <w:r>
          <w:rPr>
            <w:rFonts w:ascii="Verdana" w:hAnsi="Verdana"/>
            <w:sz w:val="20"/>
            <w:szCs w:val="20"/>
          </w:rPr>
          <w:t>» και συγκεκριμένα, στο μέρος της τεκμηρίωσης των τροποποιήσεων του Πλαισίου Επίδοσης, η τιμή στόχος του συγκεκριμένου ΒΣΥ, προσδιορίζεται στη βάση εξ’ ολοκλήρου νέων δεδομένων που ισχύουν σήμερα (Ιούλιος 2018). Συγκεκριμένα, ως τιμή στόχος με</w:t>
        </w:r>
        <w:r w:rsidR="00740F9F">
          <w:rPr>
            <w:rFonts w:ascii="Verdana" w:hAnsi="Verdana"/>
            <w:sz w:val="20"/>
            <w:szCs w:val="20"/>
          </w:rPr>
          <w:t xml:space="preserve"> ορόσημο το 2018, ορίζονται σαρ</w:t>
        </w:r>
      </w:ins>
      <w:ins w:id="153" w:author="Γ" w:date="2018-07-12T20:44:00Z">
        <w:r w:rsidR="00740F9F">
          <w:rPr>
            <w:rFonts w:ascii="Verdana" w:hAnsi="Verdana"/>
            <w:sz w:val="20"/>
            <w:szCs w:val="20"/>
          </w:rPr>
          <w:t>ά</w:t>
        </w:r>
      </w:ins>
      <w:ins w:id="154" w:author="Γ" w:date="2018-07-12T14:14:00Z">
        <w:r>
          <w:rPr>
            <w:rFonts w:ascii="Verdana" w:hAnsi="Verdana"/>
            <w:sz w:val="20"/>
            <w:szCs w:val="20"/>
          </w:rPr>
          <w:t>ντα</w:t>
        </w:r>
      </w:ins>
      <w:ins w:id="155" w:author="Γ" w:date="2018-07-12T20:44:00Z">
        <w:r w:rsidR="00740F9F">
          <w:rPr>
            <w:rFonts w:ascii="Verdana" w:hAnsi="Verdana"/>
            <w:sz w:val="20"/>
            <w:szCs w:val="20"/>
          </w:rPr>
          <w:t xml:space="preserve"> πέντε</w:t>
        </w:r>
      </w:ins>
      <w:ins w:id="156" w:author="Γ" w:date="2018-07-12T14:14:00Z">
        <w:r>
          <w:rPr>
            <w:rFonts w:ascii="Verdana" w:hAnsi="Verdana"/>
            <w:sz w:val="20"/>
            <w:szCs w:val="20"/>
          </w:rPr>
          <w:t xml:space="preserve"> (45) επιχειρήσεις, οι οποίες δύνανται να προκύψουν από εκείνες, οι οποίες ανταποκρίθηκαν σε σχετική πρόσκληση του Τομεακού ΕΠΑΝΕΚ για την ενίσχυση της ίδρυσης και λειτουργίας νέων τουριστικών ΜΜΕ και λόγ</w:t>
        </w:r>
        <w:r w:rsidRPr="009451F7">
          <w:rPr>
            <w:rFonts w:ascii="Verdana" w:hAnsi="Verdana"/>
            <w:sz w:val="20"/>
            <w:szCs w:val="20"/>
          </w:rPr>
          <w:t>ω αυξημένης ζήτησης δεν έχουν τη δυνατότητα ν</w:t>
        </w:r>
        <w:r>
          <w:rPr>
            <w:rFonts w:ascii="Verdana" w:hAnsi="Verdana"/>
            <w:sz w:val="20"/>
            <w:szCs w:val="20"/>
          </w:rPr>
          <w:t>α ενισχυθούν στο σύνολό τους, από το συγκεκριμένο Επιχειρησιακό Πρόγραμμα.</w:t>
        </w:r>
      </w:ins>
      <w:ins w:id="157" w:author="Γ" w:date="2018-07-12T20:44:00Z">
        <w:r w:rsidR="00740F9F">
          <w:rPr>
            <w:rFonts w:ascii="Verdana" w:hAnsi="Verdana"/>
            <w:sz w:val="20"/>
            <w:szCs w:val="20"/>
          </w:rPr>
          <w:t xml:space="preserve"> Η ΕΥΔ ΕΠ Περιφέρειας Πελοποννήσου</w:t>
        </w:r>
      </w:ins>
      <w:ins w:id="158" w:author="Γ" w:date="2018-07-12T20:45:00Z">
        <w:r w:rsidR="00740F9F">
          <w:rPr>
            <w:rFonts w:ascii="Verdana" w:hAnsi="Verdana"/>
            <w:sz w:val="20"/>
            <w:szCs w:val="20"/>
          </w:rPr>
          <w:t xml:space="preserve"> έχει εκδηλώσει σχετικό ενδιαφέρον και πρόθεση ενίσχυσης αυτών των επενδυτικών σχεδίων σε σχετικό ερώτημα του ΓΓ Δημοσίων Επενδύσεων </w:t>
        </w:r>
      </w:ins>
      <w:ins w:id="159" w:author="Γ" w:date="2018-07-12T20:46:00Z">
        <w:r w:rsidR="00740F9F">
          <w:rPr>
            <w:rFonts w:ascii="Verdana" w:hAnsi="Verdana"/>
            <w:sz w:val="20"/>
            <w:szCs w:val="20"/>
          </w:rPr>
          <w:t>και ΕΣΠΑ.</w:t>
        </w:r>
      </w:ins>
    </w:p>
    <w:p w:rsidR="00BC6695" w:rsidRPr="00C075E3" w:rsidRDefault="00BC6695" w:rsidP="00BC6695">
      <w:pPr>
        <w:spacing w:line="360" w:lineRule="auto"/>
        <w:jc w:val="both"/>
        <w:rPr>
          <w:ins w:id="160" w:author="Γ" w:date="2018-07-12T14:14:00Z"/>
          <w:rFonts w:ascii="Verdana" w:hAnsi="Verdana"/>
          <w:sz w:val="20"/>
          <w:szCs w:val="20"/>
        </w:rPr>
      </w:pPr>
      <w:ins w:id="161" w:author="Γ" w:date="2018-07-12T14:14:00Z">
        <w:r w:rsidRPr="00C075E3">
          <w:rPr>
            <w:rFonts w:ascii="Verdana" w:hAnsi="Verdana"/>
            <w:sz w:val="20"/>
            <w:szCs w:val="20"/>
          </w:rPr>
          <w:t>Η εκτίμηση αυτή, όσον αφορ</w:t>
        </w:r>
        <w:r>
          <w:rPr>
            <w:rFonts w:ascii="Verdana" w:hAnsi="Verdana"/>
            <w:sz w:val="20"/>
            <w:szCs w:val="20"/>
          </w:rPr>
          <w:t>ά στην επίτευξη της τιμής στόχο</w:t>
        </w:r>
        <w:r w:rsidRPr="00C075E3">
          <w:rPr>
            <w:rFonts w:ascii="Verdana" w:hAnsi="Verdana"/>
            <w:sz w:val="20"/>
            <w:szCs w:val="20"/>
          </w:rPr>
          <w:t xml:space="preserve"> του συγκεκριμένου </w:t>
        </w:r>
        <w:r>
          <w:rPr>
            <w:rFonts w:ascii="Verdana" w:hAnsi="Verdana"/>
            <w:sz w:val="20"/>
            <w:szCs w:val="20"/>
          </w:rPr>
          <w:t>«</w:t>
        </w:r>
        <w:r w:rsidRPr="00C075E3">
          <w:rPr>
            <w:rFonts w:ascii="Verdana" w:hAnsi="Verdana"/>
            <w:sz w:val="20"/>
            <w:szCs w:val="20"/>
          </w:rPr>
          <w:t>δείκτη</w:t>
        </w:r>
        <w:r>
          <w:rPr>
            <w:rFonts w:ascii="Verdana" w:hAnsi="Verdana"/>
            <w:sz w:val="20"/>
            <w:szCs w:val="20"/>
          </w:rPr>
          <w:t>» ΒΣΥ</w:t>
        </w:r>
        <w:r w:rsidRPr="00C075E3">
          <w:rPr>
            <w:rFonts w:ascii="Verdana" w:hAnsi="Verdana"/>
            <w:sz w:val="20"/>
            <w:szCs w:val="20"/>
          </w:rPr>
          <w:t xml:space="preserve"> μπορεί να μην επικυρωθεί αν αποδειχθούν λανθασμένες οι ακόλουθες υποθέσεις:</w:t>
        </w:r>
      </w:ins>
    </w:p>
    <w:p w:rsidR="00BC6695" w:rsidRDefault="00BC6695" w:rsidP="00BC6695">
      <w:pPr>
        <w:numPr>
          <w:ilvl w:val="0"/>
          <w:numId w:val="6"/>
        </w:numPr>
        <w:tabs>
          <w:tab w:val="clear" w:pos="720"/>
          <w:tab w:val="num" w:pos="360"/>
        </w:tabs>
        <w:spacing w:line="360" w:lineRule="auto"/>
        <w:ind w:left="360"/>
        <w:jc w:val="both"/>
        <w:rPr>
          <w:ins w:id="162" w:author="Γ" w:date="2018-07-12T14:14:00Z"/>
          <w:rFonts w:ascii="Verdana" w:hAnsi="Verdana"/>
          <w:sz w:val="20"/>
          <w:szCs w:val="20"/>
        </w:rPr>
      </w:pPr>
      <w:ins w:id="163" w:author="Γ" w:date="2018-07-12T14:14:00Z">
        <w:r>
          <w:rPr>
            <w:rFonts w:ascii="Verdana" w:hAnsi="Verdana"/>
            <w:sz w:val="20"/>
            <w:szCs w:val="20"/>
          </w:rPr>
          <w:t xml:space="preserve">Έγκαιρη, με εντεινόμενους ρυθμούς, αξιολόγηση των αντίστοιχων προτάσεων χρηματοδότησης και άμεση </w:t>
        </w:r>
      </w:ins>
      <w:ins w:id="164" w:author="Γ" w:date="2018-07-12T20:46:00Z">
        <w:r w:rsidR="00740F9F">
          <w:rPr>
            <w:rFonts w:ascii="Verdana" w:hAnsi="Verdana"/>
            <w:sz w:val="20"/>
            <w:szCs w:val="20"/>
          </w:rPr>
          <w:t xml:space="preserve">απόφαση </w:t>
        </w:r>
      </w:ins>
      <w:ins w:id="165" w:author="Γ" w:date="2018-07-12T14:14:00Z">
        <w:r>
          <w:rPr>
            <w:rFonts w:ascii="Verdana" w:hAnsi="Verdana"/>
            <w:sz w:val="20"/>
            <w:szCs w:val="20"/>
          </w:rPr>
          <w:t>ενίσχυση</w:t>
        </w:r>
      </w:ins>
      <w:ins w:id="166" w:author="Γ" w:date="2018-07-12T20:46:00Z">
        <w:r w:rsidR="00740F9F">
          <w:rPr>
            <w:rFonts w:ascii="Verdana" w:hAnsi="Verdana"/>
            <w:sz w:val="20"/>
            <w:szCs w:val="20"/>
          </w:rPr>
          <w:t>ς</w:t>
        </w:r>
      </w:ins>
      <w:ins w:id="167" w:author="Γ" w:date="2018-07-12T14:14:00Z">
        <w:r>
          <w:rPr>
            <w:rFonts w:ascii="Verdana" w:hAnsi="Verdana"/>
            <w:sz w:val="20"/>
            <w:szCs w:val="20"/>
          </w:rPr>
          <w:t xml:space="preserve"> της ίδρυσης και λειτουργίας των νέων τουριστικών ΜΜΕ, έτσι ώστε να ολοκληρωθεί αυτή η διαδικασία μέχρι και τον Νοέμβριο 2018.</w:t>
        </w:r>
      </w:ins>
    </w:p>
    <w:p w:rsidR="00BC6695" w:rsidRDefault="00BC6695" w:rsidP="00BC6695">
      <w:pPr>
        <w:numPr>
          <w:ilvl w:val="0"/>
          <w:numId w:val="6"/>
        </w:numPr>
        <w:tabs>
          <w:tab w:val="clear" w:pos="720"/>
          <w:tab w:val="num" w:pos="360"/>
        </w:tabs>
        <w:spacing w:line="360" w:lineRule="auto"/>
        <w:ind w:left="360"/>
        <w:jc w:val="both"/>
        <w:rPr>
          <w:ins w:id="168" w:author="Γ" w:date="2018-07-12T14:14:00Z"/>
          <w:rFonts w:ascii="Verdana" w:hAnsi="Verdana"/>
          <w:sz w:val="20"/>
          <w:szCs w:val="20"/>
        </w:rPr>
      </w:pPr>
      <w:ins w:id="169" w:author="Γ" w:date="2018-07-12T14:14:00Z">
        <w:r>
          <w:rPr>
            <w:rFonts w:ascii="Verdana" w:hAnsi="Verdana"/>
            <w:sz w:val="20"/>
            <w:szCs w:val="20"/>
          </w:rPr>
          <w:lastRenderedPageBreak/>
          <w:t xml:space="preserve">Άμεση χρονικά και άρτια θεσμικά </w:t>
        </w:r>
      </w:ins>
      <w:ins w:id="170" w:author="Γ" w:date="2018-07-12T20:46:00Z">
        <w:r w:rsidR="00740F9F">
          <w:rPr>
            <w:rFonts w:ascii="Verdana" w:hAnsi="Verdana"/>
            <w:sz w:val="20"/>
            <w:szCs w:val="20"/>
          </w:rPr>
          <w:t>δ</w:t>
        </w:r>
      </w:ins>
      <w:ins w:id="171" w:author="Γ" w:date="2018-07-12T14:14:00Z">
        <w:r>
          <w:rPr>
            <w:rFonts w:ascii="Verdana" w:hAnsi="Verdana"/>
            <w:sz w:val="20"/>
            <w:szCs w:val="20"/>
          </w:rPr>
          <w:t>υνατότητα εκχώρησης πόρων και αρμοδιοτήτων της διαχείρισης αυτής της δράσης από την ΕΥΔ ΕΠ Περιφέρειας Πελοποννήσου στον αρμόδιο φορέα.</w:t>
        </w:r>
      </w:ins>
    </w:p>
    <w:p w:rsidR="00BC6695" w:rsidRDefault="00BC6695" w:rsidP="00BC6695">
      <w:pPr>
        <w:numPr>
          <w:ilvl w:val="0"/>
          <w:numId w:val="6"/>
        </w:numPr>
        <w:tabs>
          <w:tab w:val="clear" w:pos="720"/>
          <w:tab w:val="num" w:pos="360"/>
        </w:tabs>
        <w:spacing w:line="360" w:lineRule="auto"/>
        <w:ind w:left="360"/>
        <w:jc w:val="both"/>
        <w:rPr>
          <w:ins w:id="172" w:author="Γ" w:date="2018-07-12T14:14:00Z"/>
          <w:rFonts w:ascii="Verdana" w:hAnsi="Verdana"/>
          <w:sz w:val="20"/>
          <w:szCs w:val="20"/>
        </w:rPr>
      </w:pPr>
      <w:ins w:id="173" w:author="Γ" w:date="2018-07-12T14:14:00Z">
        <w:r w:rsidRPr="00C075E3">
          <w:rPr>
            <w:rFonts w:ascii="Verdana" w:hAnsi="Verdana"/>
            <w:sz w:val="20"/>
            <w:szCs w:val="20"/>
          </w:rPr>
          <w:t xml:space="preserve">Το χρηματοπιστωτικό σύστημα της Χώρας </w:t>
        </w:r>
        <w:r>
          <w:rPr>
            <w:rFonts w:ascii="Verdana" w:hAnsi="Verdana"/>
            <w:sz w:val="20"/>
            <w:szCs w:val="20"/>
          </w:rPr>
          <w:t>θα</w:t>
        </w:r>
        <w:r w:rsidRPr="00C075E3">
          <w:rPr>
            <w:rFonts w:ascii="Verdana" w:hAnsi="Verdana"/>
            <w:sz w:val="20"/>
            <w:szCs w:val="20"/>
          </w:rPr>
          <w:t xml:space="preserve"> υποστηρίξει </w:t>
        </w:r>
        <w:r>
          <w:rPr>
            <w:rFonts w:ascii="Verdana" w:hAnsi="Verdana"/>
            <w:sz w:val="20"/>
            <w:szCs w:val="20"/>
          </w:rPr>
          <w:t>αποτελεσματικά</w:t>
        </w:r>
      </w:ins>
      <w:ins w:id="174" w:author="Γ" w:date="2018-07-12T20:46:00Z">
        <w:r w:rsidR="00740F9F">
          <w:rPr>
            <w:rFonts w:ascii="Verdana" w:hAnsi="Verdana"/>
            <w:sz w:val="20"/>
            <w:szCs w:val="20"/>
          </w:rPr>
          <w:t xml:space="preserve"> και άμεσα</w:t>
        </w:r>
      </w:ins>
      <w:ins w:id="175" w:author="Γ" w:date="2018-07-12T14:14:00Z">
        <w:r w:rsidRPr="00C075E3">
          <w:rPr>
            <w:rFonts w:ascii="Verdana" w:hAnsi="Verdana"/>
            <w:sz w:val="20"/>
            <w:szCs w:val="20"/>
          </w:rPr>
          <w:t xml:space="preserve"> τις επιχειρήσεις της Περιφέρειας </w:t>
        </w:r>
        <w:r>
          <w:rPr>
            <w:rFonts w:ascii="Verdana" w:hAnsi="Verdana"/>
            <w:sz w:val="20"/>
            <w:szCs w:val="20"/>
          </w:rPr>
          <w:t>Πελοποννήσου</w:t>
        </w:r>
        <w:r w:rsidRPr="00C075E3">
          <w:rPr>
            <w:rFonts w:ascii="Verdana" w:hAnsi="Verdana"/>
            <w:sz w:val="20"/>
            <w:szCs w:val="20"/>
          </w:rPr>
          <w:t xml:space="preserve"> για τη συμμετοχή τους στο Πρόγραμμα, όσον αφορά </w:t>
        </w:r>
        <w:r>
          <w:rPr>
            <w:rFonts w:ascii="Verdana" w:hAnsi="Verdana"/>
            <w:sz w:val="20"/>
            <w:szCs w:val="20"/>
          </w:rPr>
          <w:t>σε αυτή την κατηγορία (τύπο) παρέμβασης</w:t>
        </w:r>
        <w:r w:rsidRPr="00C075E3">
          <w:rPr>
            <w:rFonts w:ascii="Verdana" w:hAnsi="Verdana"/>
            <w:sz w:val="20"/>
            <w:szCs w:val="20"/>
          </w:rPr>
          <w:t>.</w:t>
        </w:r>
      </w:ins>
    </w:p>
    <w:p w:rsidR="00BC6695" w:rsidRPr="00EF05AE" w:rsidRDefault="00BC6695" w:rsidP="00BC6695">
      <w:pPr>
        <w:numPr>
          <w:ilvl w:val="0"/>
          <w:numId w:val="6"/>
        </w:numPr>
        <w:tabs>
          <w:tab w:val="clear" w:pos="720"/>
          <w:tab w:val="num" w:pos="360"/>
        </w:tabs>
        <w:spacing w:line="360" w:lineRule="auto"/>
        <w:ind w:left="360"/>
        <w:jc w:val="both"/>
        <w:rPr>
          <w:ins w:id="176" w:author="Γ" w:date="2018-07-12T14:14:00Z"/>
          <w:rFonts w:ascii="Verdana" w:hAnsi="Verdana"/>
          <w:sz w:val="20"/>
          <w:szCs w:val="20"/>
        </w:rPr>
      </w:pPr>
      <w:ins w:id="177" w:author="Γ" w:date="2018-07-12T14:14:00Z">
        <w:r>
          <w:rPr>
            <w:rFonts w:ascii="Verdana" w:hAnsi="Verdana"/>
            <w:sz w:val="20"/>
            <w:szCs w:val="20"/>
          </w:rPr>
          <w:t>Η διάρθρωσ</w:t>
        </w:r>
      </w:ins>
      <w:ins w:id="178" w:author="Γ" w:date="2018-07-12T20:46:00Z">
        <w:r w:rsidR="00740F9F">
          <w:rPr>
            <w:rFonts w:ascii="Verdana" w:hAnsi="Verdana"/>
            <w:sz w:val="20"/>
            <w:szCs w:val="20"/>
          </w:rPr>
          <w:t>η</w:t>
        </w:r>
      </w:ins>
      <w:ins w:id="179" w:author="Γ" w:date="2018-07-12T14:14:00Z">
        <w:r>
          <w:rPr>
            <w:rFonts w:ascii="Verdana" w:hAnsi="Verdana"/>
            <w:sz w:val="20"/>
            <w:szCs w:val="20"/>
          </w:rPr>
          <w:t xml:space="preserve"> του ανά μονάδα (επιχείρηση) χρηματοδοτικού σχήματος ενίσχυσης δεν περιλαμβάνει ακραίες τιμές </w:t>
        </w:r>
      </w:ins>
      <w:ins w:id="180" w:author="Γ" w:date="2018-07-12T20:47:00Z">
        <w:r w:rsidR="00740F9F">
          <w:rPr>
            <w:rFonts w:ascii="Verdana" w:hAnsi="Verdana"/>
            <w:sz w:val="20"/>
            <w:szCs w:val="20"/>
          </w:rPr>
          <w:t xml:space="preserve">ύψους </w:t>
        </w:r>
      </w:ins>
      <w:ins w:id="181" w:author="Γ" w:date="2018-07-12T14:14:00Z">
        <w:r>
          <w:rPr>
            <w:rFonts w:ascii="Verdana" w:hAnsi="Verdana"/>
            <w:sz w:val="20"/>
            <w:szCs w:val="20"/>
          </w:rPr>
          <w:t>ενίσχυσης ανά επιχείρηση.</w:t>
        </w:r>
      </w:ins>
    </w:p>
    <w:p w:rsidR="00BC6695" w:rsidRDefault="00BC6695" w:rsidP="00BC6695">
      <w:pPr>
        <w:spacing w:line="360" w:lineRule="auto"/>
        <w:jc w:val="both"/>
        <w:rPr>
          <w:ins w:id="182" w:author="Γ" w:date="2018-07-12T14:14:00Z"/>
          <w:rFonts w:ascii="Verdana" w:hAnsi="Verdana"/>
          <w:sz w:val="20"/>
          <w:szCs w:val="20"/>
        </w:rPr>
      </w:pPr>
    </w:p>
    <w:p w:rsidR="00BC6695" w:rsidRPr="00CC0905" w:rsidRDefault="00BC6695" w:rsidP="00BC6695">
      <w:pPr>
        <w:spacing w:line="360" w:lineRule="auto"/>
        <w:ind w:left="360" w:hanging="360"/>
        <w:jc w:val="both"/>
        <w:rPr>
          <w:rFonts w:ascii="Verdana" w:hAnsi="Verdana"/>
          <w:sz w:val="20"/>
          <w:szCs w:val="20"/>
        </w:rPr>
      </w:pPr>
      <w:r w:rsidRPr="00CC0905">
        <w:rPr>
          <w:rFonts w:ascii="Verdana" w:hAnsi="Verdana"/>
          <w:b/>
          <w:sz w:val="20"/>
          <w:szCs w:val="20"/>
        </w:rPr>
        <w:t>3.</w:t>
      </w:r>
      <w:r w:rsidRPr="00CC0905">
        <w:rPr>
          <w:rFonts w:ascii="Verdana" w:hAnsi="Verdana"/>
          <w:b/>
          <w:sz w:val="20"/>
          <w:szCs w:val="20"/>
        </w:rPr>
        <w:tab/>
      </w:r>
      <w:r w:rsidRPr="00CC0905">
        <w:rPr>
          <w:rFonts w:ascii="Verdana" w:hAnsi="Verdana"/>
          <w:b/>
          <w:sz w:val="20"/>
          <w:szCs w:val="20"/>
          <w:u w:val="single"/>
        </w:rPr>
        <w:t>Δείκτης</w:t>
      </w:r>
      <w:r w:rsidRPr="00CC0905">
        <w:rPr>
          <w:rFonts w:ascii="Verdana" w:hAnsi="Verdana"/>
          <w:b/>
          <w:sz w:val="20"/>
          <w:szCs w:val="20"/>
        </w:rPr>
        <w:t xml:space="preserve">: «Ποσό πιστοποιημένων Δαπανών». </w:t>
      </w:r>
      <w:r w:rsidRPr="00CC0905">
        <w:rPr>
          <w:rFonts w:ascii="Verdana" w:hAnsi="Verdana"/>
          <w:sz w:val="20"/>
          <w:szCs w:val="20"/>
        </w:rPr>
        <w:t>Οικονομικός Δείκτης, με κωδικό F100.</w:t>
      </w:r>
    </w:p>
    <w:p w:rsidR="00BC6695" w:rsidRPr="00CC0905" w:rsidRDefault="00BC6695" w:rsidP="00BC6695">
      <w:pPr>
        <w:spacing w:line="360" w:lineRule="auto"/>
        <w:ind w:left="360"/>
        <w:jc w:val="both"/>
        <w:rPr>
          <w:rFonts w:ascii="Verdana" w:hAnsi="Verdana"/>
          <w:b/>
          <w:sz w:val="20"/>
          <w:szCs w:val="20"/>
        </w:rPr>
      </w:pPr>
      <w:r w:rsidRPr="00CC0905">
        <w:rPr>
          <w:rFonts w:ascii="Verdana" w:hAnsi="Verdana"/>
          <w:b/>
          <w:sz w:val="20"/>
          <w:szCs w:val="20"/>
          <w:u w:val="single"/>
        </w:rPr>
        <w:t>Τιμή στόχος 2018</w:t>
      </w:r>
      <w:r w:rsidRPr="00CC0905">
        <w:rPr>
          <w:rFonts w:ascii="Verdana" w:hAnsi="Verdana"/>
          <w:b/>
          <w:sz w:val="20"/>
          <w:szCs w:val="20"/>
        </w:rPr>
        <w:t xml:space="preserve">: </w:t>
      </w:r>
      <w:del w:id="183" w:author="Γ" w:date="2018-07-12T14:14:00Z">
        <w:r w:rsidR="00CC0905">
          <w:rPr>
            <w:rFonts w:ascii="Verdana" w:hAnsi="Verdana"/>
            <w:b/>
            <w:sz w:val="20"/>
            <w:szCs w:val="20"/>
          </w:rPr>
          <w:delText>11</w:delText>
        </w:r>
        <w:r w:rsidR="00BE5F12" w:rsidRPr="00CC0905">
          <w:rPr>
            <w:rFonts w:ascii="Verdana" w:hAnsi="Verdana"/>
            <w:b/>
            <w:sz w:val="20"/>
            <w:szCs w:val="20"/>
          </w:rPr>
          <w:delText>.</w:delText>
        </w:r>
        <w:r w:rsidR="00CC0905">
          <w:rPr>
            <w:rFonts w:ascii="Verdana" w:hAnsi="Verdana"/>
            <w:b/>
            <w:sz w:val="20"/>
            <w:szCs w:val="20"/>
          </w:rPr>
          <w:delText>250</w:delText>
        </w:r>
      </w:del>
      <w:ins w:id="184" w:author="Γ" w:date="2018-07-12T14:14:00Z">
        <w:r>
          <w:rPr>
            <w:rFonts w:ascii="Verdana" w:hAnsi="Verdana"/>
            <w:b/>
            <w:sz w:val="20"/>
            <w:szCs w:val="20"/>
          </w:rPr>
          <w:t>2.360</w:t>
        </w:r>
      </w:ins>
      <w:r>
        <w:rPr>
          <w:rFonts w:ascii="Verdana" w:hAnsi="Verdana"/>
          <w:b/>
          <w:sz w:val="20"/>
          <w:szCs w:val="20"/>
        </w:rPr>
        <w:t>.000</w:t>
      </w:r>
      <w:r w:rsidRPr="00CC0905">
        <w:rPr>
          <w:rFonts w:ascii="Verdana" w:hAnsi="Verdana"/>
          <w:b/>
          <w:sz w:val="20"/>
          <w:szCs w:val="20"/>
        </w:rPr>
        <w:t xml:space="preserve"> Ευρώ.</w:t>
      </w:r>
    </w:p>
    <w:p w:rsidR="00BC6695" w:rsidRPr="00E5577E" w:rsidRDefault="00BC6695" w:rsidP="00BC6695">
      <w:pPr>
        <w:spacing w:line="360" w:lineRule="auto"/>
        <w:jc w:val="both"/>
        <w:rPr>
          <w:ins w:id="185" w:author="Γ" w:date="2018-07-12T14:14:00Z"/>
          <w:rFonts w:ascii="Verdana" w:hAnsi="Verdana"/>
          <w:sz w:val="20"/>
          <w:szCs w:val="20"/>
        </w:rPr>
      </w:pPr>
      <w:ins w:id="186" w:author="Γ" w:date="2018-07-12T14:14:00Z">
        <w:r w:rsidRPr="00E5577E">
          <w:rPr>
            <w:rFonts w:ascii="Verdana" w:hAnsi="Verdana"/>
            <w:sz w:val="20"/>
            <w:szCs w:val="20"/>
          </w:rPr>
          <w:t>Η τιμή στόχος του οικονομικού δείκτη με ορόσημο το 2018, διαμορφώνεται σε 2.360.000 € πιστοποιημένες δαπάνες, σημαντικά μειωμένη σε σχέση με την αρχική στοχοθέτηση</w:t>
        </w:r>
        <w:r w:rsidR="00740F9F">
          <w:rPr>
            <w:rFonts w:ascii="Verdana" w:hAnsi="Verdana"/>
            <w:sz w:val="20"/>
            <w:szCs w:val="20"/>
          </w:rPr>
          <w:t>. Η μείωση αυτή της τιμής στόχο</w:t>
        </w:r>
        <w:r w:rsidRPr="00E5577E">
          <w:rPr>
            <w:rFonts w:ascii="Verdana" w:hAnsi="Verdana"/>
            <w:sz w:val="20"/>
            <w:szCs w:val="20"/>
          </w:rPr>
          <w:t xml:space="preserve"> για το 2018, </w:t>
        </w:r>
      </w:ins>
      <w:ins w:id="187" w:author="Γ" w:date="2018-07-12T20:47:00Z">
        <w:r w:rsidR="00740F9F">
          <w:rPr>
            <w:rFonts w:ascii="Verdana" w:hAnsi="Verdana"/>
            <w:sz w:val="20"/>
            <w:szCs w:val="20"/>
          </w:rPr>
          <w:t>προέκυψε</w:t>
        </w:r>
      </w:ins>
      <w:ins w:id="188" w:author="Γ" w:date="2018-07-12T14:14:00Z">
        <w:r w:rsidRPr="00E5577E">
          <w:rPr>
            <w:rFonts w:ascii="Verdana" w:hAnsi="Verdana"/>
            <w:sz w:val="20"/>
            <w:szCs w:val="20"/>
          </w:rPr>
          <w:t xml:space="preserve"> με βάση τη μεθοδολογία αφαίρεσης των αρχικών προκαταβολών και των ετήσιων προχρηματοδοτήσεων, συμπεριλαμβανομένης και της μεθοδολογίας χρονισμού, των καθυστερήσεων ενεργοποίησης και υλοποίησης του ΑΠ, λόγω αδυναμίας χρήσης του ΠΣΚΕ από την ΕΥΔ ΕΠ Περιφέρειας Πελοποννήσου και τους δυνητικούς δικαιούχους στην Περιφέρεια</w:t>
        </w:r>
      </w:ins>
      <w:ins w:id="189" w:author="Γ" w:date="2018-07-12T20:47:00Z">
        <w:r w:rsidR="00740F9F">
          <w:rPr>
            <w:rFonts w:ascii="Verdana" w:hAnsi="Verdana"/>
            <w:sz w:val="20"/>
            <w:szCs w:val="20"/>
          </w:rPr>
          <w:t>. Η μεθοδολογία αυτή</w:t>
        </w:r>
      </w:ins>
      <w:ins w:id="190" w:author="Γ" w:date="2018-07-12T14:14:00Z">
        <w:r w:rsidRPr="00E5577E">
          <w:rPr>
            <w:rFonts w:ascii="Verdana" w:hAnsi="Verdana"/>
            <w:sz w:val="20"/>
            <w:szCs w:val="20"/>
          </w:rPr>
          <w:t>, περιγράφεται</w:t>
        </w:r>
      </w:ins>
      <w:ins w:id="191" w:author="Γ" w:date="2018-07-12T20:47:00Z">
        <w:r w:rsidR="00740F9F">
          <w:rPr>
            <w:rFonts w:ascii="Verdana" w:hAnsi="Verdana"/>
            <w:sz w:val="20"/>
            <w:szCs w:val="20"/>
          </w:rPr>
          <w:t xml:space="preserve"> </w:t>
        </w:r>
        <w:r w:rsidR="00740F9F" w:rsidRPr="00E5577E">
          <w:rPr>
            <w:rFonts w:ascii="Verdana" w:hAnsi="Verdana"/>
            <w:sz w:val="20"/>
            <w:szCs w:val="20"/>
          </w:rPr>
          <w:t>αναλυτικά</w:t>
        </w:r>
      </w:ins>
      <w:ins w:id="192" w:author="Γ" w:date="2018-07-12T14:14:00Z">
        <w:r w:rsidRPr="00E5577E">
          <w:rPr>
            <w:rFonts w:ascii="Verdana" w:hAnsi="Verdana"/>
            <w:sz w:val="20"/>
            <w:szCs w:val="20"/>
          </w:rPr>
          <w:t xml:space="preserve"> </w:t>
        </w:r>
        <w:r>
          <w:rPr>
            <w:rFonts w:ascii="Verdana" w:hAnsi="Verdana"/>
            <w:sz w:val="20"/>
            <w:szCs w:val="20"/>
          </w:rPr>
          <w:t xml:space="preserve">στο </w:t>
        </w:r>
        <w:r w:rsidRPr="00E5577E">
          <w:rPr>
            <w:rFonts w:ascii="Verdana" w:hAnsi="Verdana"/>
            <w:sz w:val="20"/>
            <w:szCs w:val="20"/>
          </w:rPr>
          <w:t>πρόσθετο έγγραφο «Αιτιολόγησης της Πρότασης Αναθεώρησης του Επιχειρησιακού Προγράμματος» και συγκεκριμένα, στο μέρος της τεκμηρίωσης των τροποποιήσεων του Πλαισίου Επίδοσης.</w:t>
        </w:r>
      </w:ins>
    </w:p>
    <w:p w:rsidR="00BC6695" w:rsidRPr="008056BD" w:rsidRDefault="00BC6695" w:rsidP="00BC6695">
      <w:pPr>
        <w:spacing w:line="360" w:lineRule="auto"/>
        <w:jc w:val="both"/>
        <w:rPr>
          <w:rFonts w:ascii="Verdana" w:hAnsi="Verdana"/>
          <w:sz w:val="20"/>
          <w:szCs w:val="20"/>
        </w:rPr>
      </w:pPr>
      <w:r w:rsidRPr="008056BD">
        <w:rPr>
          <w:rFonts w:ascii="Verdana" w:hAnsi="Verdana"/>
          <w:sz w:val="20"/>
          <w:szCs w:val="20"/>
        </w:rPr>
        <w:t>Η τιμή του δείκτη για το έτος 2018, αναφέρεται σε πιστοποιημένες δαπάνες από το σύνολο των έργων / πράξεων και δράσεων του Άξονα Προτεραιότητας 1. Κυρίως όμως θα προέλθουν</w:t>
      </w:r>
      <w:del w:id="193" w:author="Γ" w:date="2018-07-12T14:14:00Z">
        <w:r w:rsidR="0007381B">
          <w:rPr>
            <w:rFonts w:ascii="Verdana" w:hAnsi="Verdana"/>
            <w:sz w:val="20"/>
            <w:szCs w:val="20"/>
          </w:rPr>
          <w:delText xml:space="preserve"> από</w:delText>
        </w:r>
        <w:r w:rsidR="008B4469" w:rsidRPr="00A50D64">
          <w:rPr>
            <w:rFonts w:ascii="Verdana" w:hAnsi="Verdana"/>
            <w:sz w:val="20"/>
            <w:szCs w:val="20"/>
          </w:rPr>
          <w:delText xml:space="preserve"> τις επιχειρήσεις που προσδιορίζουν τον δείκτη εκροής με κωδικό </w:delText>
        </w:r>
        <w:r w:rsidR="008B4469" w:rsidRPr="00A50D64">
          <w:rPr>
            <w:rFonts w:ascii="Verdana" w:hAnsi="Verdana"/>
            <w:sz w:val="20"/>
            <w:szCs w:val="20"/>
            <w:lang w:val="en-US"/>
          </w:rPr>
          <w:delText>C</w:delText>
        </w:r>
        <w:r w:rsidR="008B4469" w:rsidRPr="00A50D64">
          <w:rPr>
            <w:rFonts w:ascii="Verdana" w:hAnsi="Verdana"/>
            <w:sz w:val="20"/>
            <w:szCs w:val="20"/>
          </w:rPr>
          <w:delText>Ο0</w:delText>
        </w:r>
        <w:r w:rsidR="0007381B">
          <w:rPr>
            <w:rFonts w:ascii="Verdana" w:hAnsi="Verdana"/>
            <w:sz w:val="20"/>
            <w:szCs w:val="20"/>
          </w:rPr>
          <w:delText>2</w:delText>
        </w:r>
        <w:r w:rsidR="008B4469" w:rsidRPr="00A50D64">
          <w:rPr>
            <w:rFonts w:ascii="Verdana" w:hAnsi="Verdana"/>
            <w:sz w:val="20"/>
            <w:szCs w:val="20"/>
          </w:rPr>
          <w:delText xml:space="preserve">, καθώς και από τις επιχειρήσεις που προσδιορίζουν το δείκτη εκροής με κωδικό </w:delText>
        </w:r>
        <w:r w:rsidR="008B4469" w:rsidRPr="00A50D64">
          <w:rPr>
            <w:rFonts w:ascii="Verdana" w:hAnsi="Verdana"/>
            <w:sz w:val="20"/>
            <w:szCs w:val="20"/>
            <w:lang w:val="en-US"/>
          </w:rPr>
          <w:delText>C</w:delText>
        </w:r>
        <w:r w:rsidR="00A93FF4" w:rsidRPr="00A50D64">
          <w:rPr>
            <w:rFonts w:ascii="Verdana" w:hAnsi="Verdana"/>
            <w:sz w:val="20"/>
            <w:szCs w:val="20"/>
          </w:rPr>
          <w:delText>Ο0</w:delText>
        </w:r>
        <w:r w:rsidR="008B4469" w:rsidRPr="00A50D64">
          <w:rPr>
            <w:rFonts w:ascii="Verdana" w:hAnsi="Verdana"/>
            <w:sz w:val="20"/>
            <w:szCs w:val="20"/>
          </w:rPr>
          <w:delText>5. Οι δαπάνες αυτές προέρχονται από τις επιχειρήσεις με αποφάσεις υπαγωγής και με υπογεγραμμένε</w:delText>
        </w:r>
        <w:r w:rsidR="00AA6B1C" w:rsidRPr="00A50D64">
          <w:rPr>
            <w:rFonts w:ascii="Verdana" w:hAnsi="Verdana"/>
            <w:sz w:val="20"/>
            <w:szCs w:val="20"/>
          </w:rPr>
          <w:delText xml:space="preserve">ς συμβάσεις, όπως </w:delText>
        </w:r>
        <w:r w:rsidR="00AA6B1C" w:rsidRPr="008B701E">
          <w:rPr>
            <w:rFonts w:ascii="Verdana" w:hAnsi="Verdana"/>
            <w:sz w:val="20"/>
            <w:szCs w:val="20"/>
          </w:rPr>
          <w:delText>προσδιορίζεται ο</w:delText>
        </w:r>
        <w:r w:rsidR="008B701E" w:rsidRPr="008B701E">
          <w:rPr>
            <w:rFonts w:ascii="Verdana" w:hAnsi="Verdana"/>
            <w:sz w:val="20"/>
            <w:szCs w:val="20"/>
          </w:rPr>
          <w:delText xml:space="preserve"> δείκτη</w:delText>
        </w:r>
        <w:r w:rsidR="008B4469" w:rsidRPr="008B701E">
          <w:rPr>
            <w:rFonts w:ascii="Verdana" w:hAnsi="Verdana"/>
            <w:sz w:val="20"/>
            <w:szCs w:val="20"/>
          </w:rPr>
          <w:delText>ς τ</w:delText>
        </w:r>
        <w:r w:rsidR="00AA6B1C" w:rsidRPr="008B701E">
          <w:rPr>
            <w:rFonts w:ascii="Verdana" w:hAnsi="Verdana"/>
            <w:sz w:val="20"/>
            <w:szCs w:val="20"/>
          </w:rPr>
          <w:delText>ου βασικού σταδίου υλοποίησης με αντίστοιχο</w:delText>
        </w:r>
        <w:r w:rsidR="008B4469" w:rsidRPr="008B701E">
          <w:rPr>
            <w:rFonts w:ascii="Verdana" w:hAnsi="Verdana"/>
            <w:sz w:val="20"/>
            <w:szCs w:val="20"/>
          </w:rPr>
          <w:delText xml:space="preserve"> κωδ</w:delText>
        </w:r>
        <w:r w:rsidR="00AA6B1C" w:rsidRPr="008B701E">
          <w:rPr>
            <w:rFonts w:ascii="Verdana" w:hAnsi="Verdana"/>
            <w:sz w:val="20"/>
            <w:szCs w:val="20"/>
          </w:rPr>
          <w:delText>ικό</w:delText>
        </w:r>
        <w:r w:rsidR="008B4469" w:rsidRPr="008B701E">
          <w:rPr>
            <w:rFonts w:ascii="Verdana" w:hAnsi="Verdana"/>
            <w:sz w:val="20"/>
            <w:szCs w:val="20"/>
          </w:rPr>
          <w:delText xml:space="preserve"> Κ</w:delText>
        </w:r>
        <w:r w:rsidR="00AA6B1C" w:rsidRPr="008B701E">
          <w:rPr>
            <w:rFonts w:ascii="Verdana" w:hAnsi="Verdana"/>
            <w:sz w:val="20"/>
            <w:szCs w:val="20"/>
          </w:rPr>
          <w:delText>302</w:delText>
        </w:r>
        <w:r w:rsidR="008B4469" w:rsidRPr="008B701E">
          <w:rPr>
            <w:rFonts w:ascii="Verdana" w:hAnsi="Verdana"/>
            <w:sz w:val="20"/>
            <w:szCs w:val="20"/>
          </w:rPr>
          <w:delText xml:space="preserve">. Αποτελούν δε, περίπου το </w:delText>
        </w:r>
        <w:r w:rsidR="00B228C6">
          <w:rPr>
            <w:rFonts w:ascii="Verdana" w:hAnsi="Verdana"/>
            <w:sz w:val="20"/>
            <w:szCs w:val="20"/>
          </w:rPr>
          <w:delText>27,4</w:delText>
        </w:r>
        <w:r w:rsidR="008B4469" w:rsidRPr="008B701E">
          <w:rPr>
            <w:rFonts w:ascii="Verdana" w:hAnsi="Verdana"/>
            <w:sz w:val="20"/>
            <w:szCs w:val="20"/>
          </w:rPr>
          <w:delText xml:space="preserve">% </w:delText>
        </w:r>
        <w:r w:rsidR="00AA6B1C" w:rsidRPr="008B701E">
          <w:rPr>
            <w:rFonts w:ascii="Verdana" w:hAnsi="Verdana"/>
            <w:sz w:val="20"/>
            <w:szCs w:val="20"/>
          </w:rPr>
          <w:delText>των</w:delText>
        </w:r>
        <w:r w:rsidR="008B4469" w:rsidRPr="008B701E">
          <w:rPr>
            <w:rFonts w:ascii="Verdana" w:hAnsi="Verdana"/>
            <w:sz w:val="20"/>
            <w:szCs w:val="20"/>
          </w:rPr>
          <w:delText xml:space="preserve"> </w:delText>
        </w:r>
        <w:r w:rsidR="0007381B">
          <w:rPr>
            <w:rFonts w:ascii="Verdana" w:hAnsi="Verdana"/>
            <w:sz w:val="20"/>
            <w:szCs w:val="20"/>
          </w:rPr>
          <w:delText xml:space="preserve">συνολικών δαπανών του ΑΠ1 </w:delText>
        </w:r>
        <w:r w:rsidR="008B4469" w:rsidRPr="008B701E">
          <w:rPr>
            <w:rFonts w:ascii="Verdana" w:hAnsi="Verdana"/>
            <w:sz w:val="20"/>
            <w:szCs w:val="20"/>
          </w:rPr>
          <w:delText xml:space="preserve">μέχρι το τέλος </w:delText>
        </w:r>
        <w:r w:rsidR="0007381B">
          <w:rPr>
            <w:rFonts w:ascii="Verdana" w:hAnsi="Verdana"/>
            <w:sz w:val="20"/>
            <w:szCs w:val="20"/>
          </w:rPr>
          <w:delText>της περιόδου</w:delText>
        </w:r>
        <w:r w:rsidR="008B4469" w:rsidRPr="008B701E">
          <w:rPr>
            <w:rFonts w:ascii="Verdana" w:hAnsi="Verdana"/>
            <w:sz w:val="20"/>
            <w:szCs w:val="20"/>
          </w:rPr>
          <w:delText>.</w:delText>
        </w:r>
      </w:del>
      <w:ins w:id="194" w:author="Γ" w:date="2018-07-12T14:14:00Z">
        <w:r w:rsidRPr="008056BD">
          <w:rPr>
            <w:rFonts w:ascii="Verdana" w:hAnsi="Verdana"/>
            <w:sz w:val="20"/>
            <w:szCs w:val="20"/>
          </w:rPr>
          <w:t xml:space="preserve">, αφ’ ενός από το 25% του συνολικού προϋπολογισμού της συμβολής του ΕΠ στο Μέσο Χρηματοοικονομικής Τεχνικής (ΤΕΠΙΧ ΙΙ), το οποίο έχει </w:t>
        </w:r>
      </w:ins>
      <w:ins w:id="195" w:author="Γ" w:date="2018-07-12T20:48:00Z">
        <w:r w:rsidR="00740F9F">
          <w:rPr>
            <w:rFonts w:ascii="Verdana" w:hAnsi="Verdana"/>
            <w:sz w:val="20"/>
            <w:szCs w:val="20"/>
          </w:rPr>
          <w:t>ήδη καταχωρισθεί</w:t>
        </w:r>
      </w:ins>
      <w:ins w:id="196" w:author="Γ" w:date="2018-07-12T14:14:00Z">
        <w:r w:rsidRPr="008056BD">
          <w:rPr>
            <w:rFonts w:ascii="Verdana" w:hAnsi="Verdana"/>
            <w:sz w:val="20"/>
            <w:szCs w:val="20"/>
          </w:rPr>
          <w:t xml:space="preserve"> ως δαπάνες</w:t>
        </w:r>
      </w:ins>
      <w:ins w:id="197" w:author="Γ" w:date="2018-07-12T20:48:00Z">
        <w:r w:rsidR="00740F9F">
          <w:rPr>
            <w:rFonts w:ascii="Verdana" w:hAnsi="Verdana"/>
            <w:sz w:val="20"/>
            <w:szCs w:val="20"/>
          </w:rPr>
          <w:t>/πληρωμές στο ΟΠΣ</w:t>
        </w:r>
      </w:ins>
      <w:ins w:id="198" w:author="Γ" w:date="2018-07-12T14:14:00Z">
        <w:r w:rsidRPr="008056BD">
          <w:rPr>
            <w:rFonts w:ascii="Verdana" w:hAnsi="Verdana"/>
            <w:sz w:val="20"/>
            <w:szCs w:val="20"/>
          </w:rPr>
          <w:t xml:space="preserve">, αφ’ ετέρου από τις προκαταβολές των επιχειρήσεων των οποίων θα έχει εγκριθεί η επιχορήγηση </w:t>
        </w:r>
      </w:ins>
      <w:ins w:id="199" w:author="Γ" w:date="2018-07-12T20:48:00Z">
        <w:r w:rsidR="00740F9F">
          <w:rPr>
            <w:rFonts w:ascii="Verdana" w:hAnsi="Verdana"/>
            <w:sz w:val="20"/>
            <w:szCs w:val="20"/>
          </w:rPr>
          <w:t>στο</w:t>
        </w:r>
      </w:ins>
      <w:ins w:id="200" w:author="Γ" w:date="2018-07-12T14:14:00Z">
        <w:r w:rsidR="00740F9F">
          <w:rPr>
            <w:rFonts w:ascii="Verdana" w:hAnsi="Verdana"/>
            <w:sz w:val="20"/>
            <w:szCs w:val="20"/>
          </w:rPr>
          <w:t xml:space="preserve"> </w:t>
        </w:r>
        <w:proofErr w:type="spellStart"/>
        <w:r w:rsidR="00740F9F">
          <w:rPr>
            <w:rFonts w:ascii="Verdana" w:hAnsi="Verdana"/>
            <w:sz w:val="20"/>
            <w:szCs w:val="20"/>
          </w:rPr>
          <w:t>πλαίσι</w:t>
        </w:r>
        <w:proofErr w:type="spellEnd"/>
        <w:r w:rsidRPr="008056BD">
          <w:rPr>
            <w:rFonts w:ascii="Verdana" w:hAnsi="Verdana"/>
            <w:sz w:val="20"/>
            <w:szCs w:val="20"/>
          </w:rPr>
          <w:t xml:space="preserve"> σχετικής πρόσκλησης του ΕΠΑΝΕΚ για την ενίσχυση της ίδρυσης και λειτουργίας νέων τουριστικών ΜΜΕ, καθώς επίσης και από τις λοιπές ενταγμένες ή/και υπό ένταξη πράξεις των Επενδυτικών Προτεραιοτήτων 1</w:t>
        </w:r>
        <w:r w:rsidRPr="008056BD">
          <w:rPr>
            <w:rFonts w:ascii="Verdana" w:hAnsi="Verdana"/>
            <w:sz w:val="20"/>
            <w:szCs w:val="20"/>
            <w:lang w:val="en-US"/>
          </w:rPr>
          <w:t>b</w:t>
        </w:r>
        <w:r w:rsidRPr="008056BD">
          <w:rPr>
            <w:rFonts w:ascii="Verdana" w:hAnsi="Verdana"/>
            <w:sz w:val="20"/>
            <w:szCs w:val="20"/>
          </w:rPr>
          <w:t xml:space="preserve"> και 2</w:t>
        </w:r>
        <w:r w:rsidRPr="008056BD">
          <w:rPr>
            <w:rFonts w:ascii="Verdana" w:hAnsi="Verdana"/>
            <w:sz w:val="20"/>
            <w:szCs w:val="20"/>
            <w:lang w:val="en-US"/>
          </w:rPr>
          <w:t>c</w:t>
        </w:r>
        <w:r w:rsidRPr="008056BD">
          <w:rPr>
            <w:rFonts w:ascii="Verdana" w:hAnsi="Verdana"/>
            <w:sz w:val="20"/>
            <w:szCs w:val="20"/>
          </w:rPr>
          <w:t xml:space="preserve">. Συγκεκριμένα, η εκτίμηση επίτευξης του </w:t>
        </w:r>
        <w:r w:rsidRPr="008056BD">
          <w:rPr>
            <w:rFonts w:ascii="Verdana" w:hAnsi="Verdana"/>
            <w:sz w:val="20"/>
            <w:szCs w:val="20"/>
          </w:rPr>
          <w:lastRenderedPageBreak/>
          <w:t>στόχου των 2.360.000 € πιστοποιημένων δαπανών για τον ΑΠ1, αναλύεται αμέσως πιο κάτω ανά είδος δράσης:</w:t>
        </w:r>
      </w:ins>
    </w:p>
    <w:p w:rsidR="00BC6695" w:rsidRPr="008056BD" w:rsidRDefault="008B4469" w:rsidP="00BC6695">
      <w:pPr>
        <w:numPr>
          <w:ilvl w:val="0"/>
          <w:numId w:val="9"/>
        </w:numPr>
        <w:tabs>
          <w:tab w:val="left" w:pos="284"/>
        </w:tabs>
        <w:spacing w:line="360" w:lineRule="auto"/>
        <w:ind w:left="284" w:hanging="142"/>
        <w:jc w:val="both"/>
        <w:rPr>
          <w:ins w:id="201" w:author="Γ" w:date="2018-07-12T14:14:00Z"/>
          <w:rFonts w:ascii="Verdana" w:hAnsi="Verdana"/>
          <w:sz w:val="20"/>
          <w:szCs w:val="20"/>
        </w:rPr>
      </w:pPr>
      <w:del w:id="202" w:author="Γ" w:date="2018-07-12T14:14:00Z">
        <w:r w:rsidRPr="008B701E">
          <w:rPr>
            <w:rFonts w:ascii="Verdana" w:hAnsi="Verdana"/>
            <w:sz w:val="20"/>
            <w:szCs w:val="20"/>
          </w:rPr>
          <w:delText xml:space="preserve">Η εκτίμηση αυτών των ποσών στηρίζεται </w:delText>
        </w:r>
        <w:r w:rsidR="009031DA" w:rsidRPr="008B701E">
          <w:rPr>
            <w:rFonts w:ascii="Verdana" w:hAnsi="Verdana"/>
            <w:sz w:val="20"/>
            <w:szCs w:val="20"/>
          </w:rPr>
          <w:delText>στην υπόθεση</w:delText>
        </w:r>
      </w:del>
      <w:ins w:id="203" w:author="Γ" w:date="2018-07-12T14:14:00Z">
        <w:r w:rsidR="00BC6695" w:rsidRPr="008056BD">
          <w:rPr>
            <w:rFonts w:ascii="Verdana" w:hAnsi="Verdana"/>
            <w:sz w:val="20"/>
            <w:szCs w:val="20"/>
          </w:rPr>
          <w:t>Από τα 2,0 εκατ. της δράσης «Συμμετοχή το ΤΕΠΙΧ ΙΙ», είναι δεδομένο</w:t>
        </w:r>
      </w:ins>
      <w:r w:rsidR="00BC6695" w:rsidRPr="008056BD">
        <w:rPr>
          <w:rFonts w:ascii="Verdana" w:hAnsi="Verdana"/>
          <w:sz w:val="20"/>
          <w:szCs w:val="20"/>
        </w:rPr>
        <w:t xml:space="preserve"> ότι </w:t>
      </w:r>
      <w:del w:id="204" w:author="Γ" w:date="2018-07-12T14:14:00Z">
        <w:r w:rsidR="009031DA" w:rsidRPr="008B701E">
          <w:rPr>
            <w:rFonts w:ascii="Verdana" w:hAnsi="Verdana"/>
            <w:sz w:val="20"/>
            <w:szCs w:val="20"/>
          </w:rPr>
          <w:delText>θα ενταχθούν</w:delText>
        </w:r>
      </w:del>
      <w:ins w:id="205" w:author="Γ" w:date="2018-07-12T14:14:00Z">
        <w:r w:rsidR="00BC6695" w:rsidRPr="008056BD">
          <w:rPr>
            <w:rFonts w:ascii="Verdana" w:hAnsi="Verdana"/>
            <w:sz w:val="20"/>
            <w:szCs w:val="20"/>
          </w:rPr>
          <w:t>το 25% της συμμετοχής του ΕΠ</w:t>
        </w:r>
      </w:ins>
      <w:r w:rsidR="00BC6695" w:rsidRPr="008056BD">
        <w:rPr>
          <w:rFonts w:ascii="Verdana" w:hAnsi="Verdana"/>
          <w:sz w:val="20"/>
          <w:szCs w:val="20"/>
        </w:rPr>
        <w:t xml:space="preserve"> στο </w:t>
      </w:r>
      <w:del w:id="206" w:author="Γ" w:date="2018-07-12T14:14:00Z">
        <w:r w:rsidR="009031DA" w:rsidRPr="008B701E">
          <w:rPr>
            <w:rFonts w:ascii="Verdana" w:hAnsi="Verdana"/>
            <w:sz w:val="20"/>
            <w:szCs w:val="20"/>
          </w:rPr>
          <w:delText>Π</w:delText>
        </w:r>
        <w:r w:rsidR="008B701E" w:rsidRPr="008B701E">
          <w:rPr>
            <w:rFonts w:ascii="Verdana" w:hAnsi="Verdana"/>
            <w:sz w:val="20"/>
            <w:szCs w:val="20"/>
          </w:rPr>
          <w:delText>ρό</w:delText>
        </w:r>
        <w:r w:rsidR="009031DA" w:rsidRPr="008B701E">
          <w:rPr>
            <w:rFonts w:ascii="Verdana" w:hAnsi="Verdana"/>
            <w:sz w:val="20"/>
            <w:szCs w:val="20"/>
          </w:rPr>
          <w:delText>γραμμα ήδη προετοιμαζόμενες επενδύσεις ΜΜΕ</w:delText>
        </w:r>
      </w:del>
      <w:ins w:id="207" w:author="Γ" w:date="2018-07-12T14:14:00Z">
        <w:r w:rsidR="00BC6695" w:rsidRPr="008056BD">
          <w:rPr>
            <w:rFonts w:ascii="Verdana" w:hAnsi="Verdana"/>
            <w:sz w:val="20"/>
            <w:szCs w:val="20"/>
          </w:rPr>
          <w:t>συγκεκριμένο Χρηματοδοτικό Μέσο, όπως αποτυπώθηκε στη πρώτη αίτηση πληρωμής</w:t>
        </w:r>
      </w:ins>
      <w:ins w:id="208" w:author="Γ" w:date="2018-07-12T20:49:00Z">
        <w:r w:rsidR="00740F9F">
          <w:rPr>
            <w:rFonts w:ascii="Verdana" w:hAnsi="Verdana"/>
            <w:sz w:val="20"/>
            <w:szCs w:val="20"/>
          </w:rPr>
          <w:t xml:space="preserve"> του συγκεκριμένου Χρηματοδοτικού Μέσου</w:t>
        </w:r>
      </w:ins>
      <w:ins w:id="209" w:author="Γ" w:date="2018-07-12T14:14:00Z">
        <w:r w:rsidR="00BC6695" w:rsidRPr="008056BD">
          <w:rPr>
            <w:rFonts w:ascii="Verdana" w:hAnsi="Verdana"/>
            <w:sz w:val="20"/>
            <w:szCs w:val="20"/>
          </w:rPr>
          <w:t>, το οποίο ανέρχεται σε 0,5 εκατ. €.</w:t>
        </w:r>
      </w:ins>
    </w:p>
    <w:p w:rsidR="00BC6695" w:rsidRPr="008056BD" w:rsidRDefault="00BC6695" w:rsidP="00BC6695">
      <w:pPr>
        <w:numPr>
          <w:ilvl w:val="0"/>
          <w:numId w:val="9"/>
        </w:numPr>
        <w:tabs>
          <w:tab w:val="left" w:pos="284"/>
        </w:tabs>
        <w:spacing w:line="360" w:lineRule="auto"/>
        <w:ind w:left="284" w:hanging="142"/>
        <w:jc w:val="both"/>
        <w:rPr>
          <w:ins w:id="210" w:author="Γ" w:date="2018-07-12T14:14:00Z"/>
          <w:rFonts w:ascii="Verdana" w:hAnsi="Verdana"/>
          <w:sz w:val="20"/>
          <w:szCs w:val="20"/>
        </w:rPr>
      </w:pPr>
      <w:ins w:id="211" w:author="Γ" w:date="2018-07-12T14:14:00Z">
        <w:r w:rsidRPr="008056BD">
          <w:rPr>
            <w:rFonts w:ascii="Verdana" w:hAnsi="Verdana"/>
            <w:sz w:val="20"/>
            <w:szCs w:val="20"/>
          </w:rPr>
          <w:t>Από τη δράση</w:t>
        </w:r>
      </w:ins>
      <w:r w:rsidRPr="008056BD">
        <w:rPr>
          <w:rFonts w:ascii="Verdana" w:hAnsi="Verdana"/>
          <w:sz w:val="20"/>
          <w:szCs w:val="20"/>
        </w:rPr>
        <w:t xml:space="preserve"> για </w:t>
      </w:r>
      <w:ins w:id="212" w:author="Γ" w:date="2018-07-12T14:14:00Z">
        <w:r w:rsidRPr="008056BD">
          <w:rPr>
            <w:rFonts w:ascii="Verdana" w:hAnsi="Verdana"/>
            <w:sz w:val="20"/>
            <w:szCs w:val="20"/>
          </w:rPr>
          <w:t>την «ενίσχυση της ίδρυσης και λειτουργίας νέων τουριστικών ΜΜΕ» του ΕΠΑΝΕΚ, υπολογίζεται ότι οι αναγκαίες δαπάνες θα προκύψουν από τα αιτήματα προκαταβολών</w:t>
        </w:r>
      </w:ins>
      <w:ins w:id="213" w:author="Γ" w:date="2018-07-12T20:49:00Z">
        <w:r w:rsidR="00740F9F">
          <w:rPr>
            <w:rFonts w:ascii="Verdana" w:hAnsi="Verdana"/>
            <w:sz w:val="20"/>
            <w:szCs w:val="20"/>
          </w:rPr>
          <w:t>, έναντι ισόποσης εγγυητικής επιστ</w:t>
        </w:r>
      </w:ins>
      <w:ins w:id="214" w:author="Γ" w:date="2018-07-12T20:50:00Z">
        <w:r w:rsidR="00740F9F">
          <w:rPr>
            <w:rFonts w:ascii="Verdana" w:hAnsi="Verdana"/>
            <w:sz w:val="20"/>
            <w:szCs w:val="20"/>
          </w:rPr>
          <w:t>ολής χρηματοπιστωτικού οργανισμού,</w:t>
        </w:r>
      </w:ins>
      <w:ins w:id="215" w:author="Γ" w:date="2018-07-12T14:14:00Z">
        <w:r w:rsidRPr="008056BD">
          <w:rPr>
            <w:rFonts w:ascii="Verdana" w:hAnsi="Verdana"/>
            <w:sz w:val="20"/>
            <w:szCs w:val="20"/>
          </w:rPr>
          <w:t xml:space="preserve"> που θα υποβάλλουν οι ενισχυόμενες επιχειρήσεις στο πλαίσιο της συγκεκριμένης δράσης. Συγκεκριμένα, με βάση ένα ρεαλιστικό σενάριο, κατά το οποίο το 50% των επιχειρήσεων που θα </w:t>
        </w:r>
      </w:ins>
      <w:ins w:id="216" w:author="Γ" w:date="2018-07-12T20:50:00Z">
        <w:r w:rsidR="00740F9F">
          <w:rPr>
            <w:rFonts w:ascii="Verdana" w:hAnsi="Verdana"/>
            <w:sz w:val="20"/>
            <w:szCs w:val="20"/>
          </w:rPr>
          <w:t>εγκριθεί σε αυτές</w:t>
        </w:r>
      </w:ins>
      <w:ins w:id="217" w:author="Γ" w:date="2018-07-12T14:14:00Z">
        <w:r w:rsidRPr="008056BD">
          <w:rPr>
            <w:rFonts w:ascii="Verdana" w:hAnsi="Verdana"/>
            <w:sz w:val="20"/>
            <w:szCs w:val="20"/>
          </w:rPr>
          <w:t xml:space="preserve"> ενίσχυση, θα  υποβάλλουν αίτημα προκαταβολής με μέσο ύψος το 30% της συνολικής επιχορήγησης (το ανώτατο ποσό σύμφωνα με την προκήρυξη είναι 40%), οι εκτιμώμενες δαπάνες στο τέλος του 2018, ανέρχονται σε 1,05 εκατ. €.</w:t>
        </w:r>
      </w:ins>
    </w:p>
    <w:p w:rsidR="00404D41" w:rsidRDefault="00BC6695">
      <w:pPr>
        <w:numPr>
          <w:ilvl w:val="0"/>
          <w:numId w:val="9"/>
        </w:numPr>
        <w:tabs>
          <w:tab w:val="left" w:pos="284"/>
        </w:tabs>
        <w:spacing w:line="360" w:lineRule="auto"/>
        <w:ind w:left="284" w:hanging="142"/>
        <w:jc w:val="both"/>
        <w:rPr>
          <w:rFonts w:ascii="Verdana" w:hAnsi="Verdana"/>
          <w:sz w:val="20"/>
          <w:szCs w:val="20"/>
        </w:rPr>
        <w:pPrChange w:id="218" w:author="Γ" w:date="2018-07-12T14:14:00Z">
          <w:pPr>
            <w:spacing w:line="360" w:lineRule="auto"/>
            <w:jc w:val="both"/>
          </w:pPr>
        </w:pPrChange>
      </w:pPr>
      <w:ins w:id="219" w:author="Γ" w:date="2018-07-12T14:14:00Z">
        <w:r w:rsidRPr="008056BD">
          <w:rPr>
            <w:rFonts w:ascii="Verdana" w:hAnsi="Verdana"/>
            <w:sz w:val="20"/>
            <w:szCs w:val="20"/>
          </w:rPr>
          <w:t xml:space="preserve">Από τις λοιπές δράσεις που υλοποιούνται ή βρίσκονται σε διαδικασία αξιολόγησης για την </w:t>
        </w:r>
      </w:ins>
      <w:r w:rsidRPr="008056BD">
        <w:rPr>
          <w:rFonts w:ascii="Verdana" w:hAnsi="Verdana"/>
          <w:sz w:val="20"/>
          <w:szCs w:val="20"/>
        </w:rPr>
        <w:t xml:space="preserve">ένταξή τους </w:t>
      </w:r>
      <w:del w:id="220" w:author="Γ" w:date="2018-07-12T14:14:00Z">
        <w:r w:rsidR="009031DA" w:rsidRPr="008B701E">
          <w:rPr>
            <w:rFonts w:ascii="Verdana" w:hAnsi="Verdana"/>
            <w:sz w:val="20"/>
            <w:szCs w:val="20"/>
          </w:rPr>
          <w:delText>στον Άξονα</w:delText>
        </w:r>
      </w:del>
      <w:ins w:id="221" w:author="Γ" w:date="2018-07-12T14:14:00Z">
        <w:r w:rsidRPr="008056BD">
          <w:rPr>
            <w:rFonts w:ascii="Verdana" w:hAnsi="Verdana"/>
            <w:sz w:val="20"/>
            <w:szCs w:val="20"/>
          </w:rPr>
          <w:t>στο ΕΠ «Πελοπόννησος», εκτιμάται ότι θα προκύψουν δαπάνες της τάξης των 300.000 – 400.000 €. Οι εν λόγω πράξεις είναι ο «Μηχανισμός Διαχείρισης, Παρακολούθησης και Εφαρμογής της Στρατηγικής Έξυπνης Εξειδίκευσης της Περιφέρειας Πελοποννήσου» στην Επενδυτική Προτεραιότητα 1</w:t>
        </w:r>
        <w:r w:rsidRPr="008056BD">
          <w:rPr>
            <w:rFonts w:ascii="Verdana" w:hAnsi="Verdana"/>
            <w:sz w:val="20"/>
            <w:szCs w:val="20"/>
            <w:lang w:val="en-US"/>
          </w:rPr>
          <w:t>b</w:t>
        </w:r>
        <w:r w:rsidRPr="008056BD">
          <w:rPr>
            <w:rFonts w:ascii="Verdana" w:hAnsi="Verdana"/>
            <w:sz w:val="20"/>
            <w:szCs w:val="20"/>
          </w:rPr>
          <w:t xml:space="preserve"> και η «Δημιουργία και διαχείριση Συστήματος Διαχείρισης Προορισμού DMS σε περιφερειακό επίπεδο» της Επενδυτικής</w:t>
        </w:r>
      </w:ins>
      <w:r w:rsidRPr="008056BD">
        <w:rPr>
          <w:rFonts w:ascii="Verdana" w:hAnsi="Verdana"/>
          <w:sz w:val="20"/>
          <w:szCs w:val="20"/>
        </w:rPr>
        <w:t xml:space="preserve"> Προτεραιότητας</w:t>
      </w:r>
      <w:del w:id="222" w:author="Γ" w:date="2018-07-12T14:14:00Z">
        <w:r w:rsidR="008B701E" w:rsidRPr="008B701E">
          <w:rPr>
            <w:rFonts w:ascii="Verdana" w:hAnsi="Verdana"/>
            <w:sz w:val="20"/>
            <w:szCs w:val="20"/>
          </w:rPr>
          <w:delText>,</w:delText>
        </w:r>
        <w:r w:rsidR="009031DA" w:rsidRPr="008B701E">
          <w:rPr>
            <w:rFonts w:ascii="Verdana" w:hAnsi="Verdana"/>
            <w:sz w:val="20"/>
            <w:szCs w:val="20"/>
          </w:rPr>
          <w:delText xml:space="preserve"> με την</w:delText>
        </w:r>
        <w:r w:rsidR="008B701E" w:rsidRPr="008B701E">
          <w:rPr>
            <w:rFonts w:ascii="Verdana" w:hAnsi="Verdana"/>
            <w:sz w:val="20"/>
            <w:szCs w:val="20"/>
          </w:rPr>
          <w:delText xml:space="preserve"> </w:delText>
        </w:r>
        <w:r w:rsidR="009031DA" w:rsidRPr="008B701E">
          <w:rPr>
            <w:rFonts w:ascii="Verdana" w:hAnsi="Verdana"/>
            <w:sz w:val="20"/>
            <w:szCs w:val="20"/>
          </w:rPr>
          <w:delText>έγκριση του Προγ</w:delText>
        </w:r>
        <w:r w:rsidR="008B701E" w:rsidRPr="008B701E">
          <w:rPr>
            <w:rFonts w:ascii="Verdana" w:hAnsi="Verdana"/>
            <w:sz w:val="20"/>
            <w:szCs w:val="20"/>
          </w:rPr>
          <w:delText>ρά</w:delText>
        </w:r>
        <w:r w:rsidR="009031DA" w:rsidRPr="008B701E">
          <w:rPr>
            <w:rFonts w:ascii="Verdana" w:hAnsi="Verdana"/>
            <w:sz w:val="20"/>
            <w:szCs w:val="20"/>
          </w:rPr>
          <w:delText>μματος</w:delText>
        </w:r>
      </w:del>
      <w:ins w:id="223" w:author="Γ" w:date="2018-07-12T14:14:00Z">
        <w:r w:rsidRPr="008056BD">
          <w:rPr>
            <w:rFonts w:ascii="Verdana" w:hAnsi="Verdana"/>
            <w:sz w:val="20"/>
            <w:szCs w:val="20"/>
          </w:rPr>
          <w:t xml:space="preserve"> 2</w:t>
        </w:r>
        <w:r w:rsidRPr="008056BD">
          <w:rPr>
            <w:rFonts w:ascii="Verdana" w:hAnsi="Verdana"/>
            <w:sz w:val="20"/>
            <w:szCs w:val="20"/>
            <w:lang w:val="en-US"/>
          </w:rPr>
          <w:t>c</w:t>
        </w:r>
      </w:ins>
      <w:r w:rsidRPr="008056BD">
        <w:rPr>
          <w:rFonts w:ascii="Verdana" w:hAnsi="Verdana"/>
          <w:sz w:val="20"/>
          <w:szCs w:val="20"/>
        </w:rPr>
        <w:t>.</w:t>
      </w:r>
    </w:p>
    <w:p w:rsidR="00BC6695" w:rsidRDefault="00BC6695" w:rsidP="00BC6695">
      <w:pPr>
        <w:spacing w:line="360" w:lineRule="auto"/>
        <w:jc w:val="both"/>
        <w:rPr>
          <w:ins w:id="224" w:author="Γ" w:date="2018-07-12T14:14:00Z"/>
          <w:rFonts w:ascii="Verdana" w:hAnsi="Verdana"/>
          <w:sz w:val="20"/>
          <w:szCs w:val="20"/>
        </w:rPr>
      </w:pPr>
    </w:p>
    <w:p w:rsidR="00BC6695" w:rsidRPr="008056BD" w:rsidRDefault="00BC6695" w:rsidP="00BC6695">
      <w:pPr>
        <w:spacing w:line="360" w:lineRule="auto"/>
        <w:jc w:val="both"/>
        <w:rPr>
          <w:rFonts w:ascii="Verdana" w:hAnsi="Verdana"/>
          <w:sz w:val="20"/>
          <w:szCs w:val="20"/>
        </w:rPr>
      </w:pPr>
      <w:r w:rsidRPr="008056BD">
        <w:rPr>
          <w:rFonts w:ascii="Verdana" w:hAnsi="Verdana"/>
          <w:sz w:val="20"/>
          <w:szCs w:val="20"/>
        </w:rPr>
        <w:t xml:space="preserve">Οι εκτιμήσεις αυτές, όσον αφορά στο ποσό πιστοποιημένων δαπανών, μπορεί να μην επικυρωθούν αν αναδειχθούν λανθασμένες </w:t>
      </w:r>
      <w:del w:id="225" w:author="Γ" w:date="2018-07-12T14:14:00Z">
        <w:r w:rsidR="008B4469" w:rsidRPr="00A50D64">
          <w:rPr>
            <w:rFonts w:ascii="Verdana" w:hAnsi="Verdana"/>
            <w:sz w:val="20"/>
            <w:szCs w:val="20"/>
          </w:rPr>
          <w:delText>κάποιες από τις υποθέσεις που έχουν διατυπωθεί για τις τιμές όλων των προηγούμενων δεικτών.</w:delText>
        </w:r>
      </w:del>
      <w:ins w:id="226" w:author="Γ" w:date="2018-07-12T14:14:00Z">
        <w:r w:rsidRPr="008056BD">
          <w:rPr>
            <w:rFonts w:ascii="Verdana" w:hAnsi="Verdana"/>
            <w:sz w:val="20"/>
            <w:szCs w:val="20"/>
          </w:rPr>
          <w:t>οι ακόλουθες υποθέσεις:</w:t>
        </w:r>
      </w:ins>
    </w:p>
    <w:p w:rsidR="00415ACF" w:rsidRDefault="00415ACF" w:rsidP="008B4469">
      <w:pPr>
        <w:spacing w:line="360" w:lineRule="auto"/>
        <w:jc w:val="both"/>
        <w:rPr>
          <w:del w:id="227" w:author="Γ" w:date="2018-07-12T14:14:00Z"/>
          <w:rFonts w:ascii="Verdana" w:hAnsi="Verdana"/>
          <w:sz w:val="20"/>
          <w:szCs w:val="20"/>
        </w:rPr>
      </w:pPr>
    </w:p>
    <w:p w:rsidR="00BC6695" w:rsidRPr="008056BD" w:rsidRDefault="00BC6695" w:rsidP="00BC6695">
      <w:pPr>
        <w:numPr>
          <w:ilvl w:val="0"/>
          <w:numId w:val="6"/>
        </w:numPr>
        <w:tabs>
          <w:tab w:val="clear" w:pos="720"/>
          <w:tab w:val="num" w:pos="360"/>
        </w:tabs>
        <w:spacing w:line="360" w:lineRule="auto"/>
        <w:ind w:left="360"/>
        <w:jc w:val="both"/>
        <w:rPr>
          <w:ins w:id="228" w:author="Γ" w:date="2018-07-12T14:14:00Z"/>
          <w:rFonts w:ascii="Verdana" w:hAnsi="Verdana"/>
          <w:sz w:val="20"/>
          <w:szCs w:val="20"/>
        </w:rPr>
      </w:pPr>
      <w:ins w:id="229" w:author="Γ" w:date="2018-07-12T14:14:00Z">
        <w:r w:rsidRPr="008056BD">
          <w:rPr>
            <w:rFonts w:ascii="Verdana" w:hAnsi="Verdana"/>
            <w:sz w:val="20"/>
            <w:szCs w:val="20"/>
          </w:rPr>
          <w:t>Θα υπάρξει έγκαιρη έγκριση των αποφάσεων επιχορήγησης της δράσης για την ενίσχυση της ίδρυσης και λειτουργίας νέων τουριστικών ΜΜΕ</w:t>
        </w:r>
      </w:ins>
      <w:ins w:id="230" w:author="Γ" w:date="2018-07-12T20:50:00Z">
        <w:r w:rsidR="00740F9F">
          <w:rPr>
            <w:rFonts w:ascii="Verdana" w:hAnsi="Verdana"/>
            <w:sz w:val="20"/>
            <w:szCs w:val="20"/>
          </w:rPr>
          <w:t xml:space="preserve"> και </w:t>
        </w:r>
      </w:ins>
      <w:ins w:id="231" w:author="Γ" w:date="2018-07-12T20:51:00Z">
        <w:r w:rsidR="00740F9F">
          <w:rPr>
            <w:rFonts w:ascii="Verdana" w:hAnsi="Verdana"/>
            <w:sz w:val="20"/>
            <w:szCs w:val="20"/>
          </w:rPr>
          <w:t>κυρίως θα υπάρξει έγκαιρη θεσμικά και διοικητικά ασφαλής διαδικασία εκχώρησης πόρων και αρμοδιοτήτων διαχείρισης του ποσού που αντιστοιχεί</w:t>
        </w:r>
        <w:r w:rsidR="005034F7">
          <w:rPr>
            <w:rFonts w:ascii="Verdana" w:hAnsi="Verdana"/>
            <w:sz w:val="20"/>
            <w:szCs w:val="20"/>
          </w:rPr>
          <w:t xml:space="preserve"> σε αυτές τις επενδύσεις</w:t>
        </w:r>
      </w:ins>
      <w:ins w:id="232" w:author="Γ" w:date="2018-07-12T14:14:00Z">
        <w:r w:rsidRPr="008056BD">
          <w:rPr>
            <w:rFonts w:ascii="Verdana" w:hAnsi="Verdana"/>
            <w:sz w:val="20"/>
            <w:szCs w:val="20"/>
          </w:rPr>
          <w:t>.</w:t>
        </w:r>
      </w:ins>
    </w:p>
    <w:p w:rsidR="00BC6695" w:rsidRPr="008056BD" w:rsidRDefault="00BC6695" w:rsidP="00BC6695">
      <w:pPr>
        <w:numPr>
          <w:ilvl w:val="0"/>
          <w:numId w:val="6"/>
        </w:numPr>
        <w:tabs>
          <w:tab w:val="clear" w:pos="720"/>
          <w:tab w:val="num" w:pos="360"/>
        </w:tabs>
        <w:spacing w:line="360" w:lineRule="auto"/>
        <w:ind w:left="360"/>
        <w:jc w:val="both"/>
        <w:rPr>
          <w:ins w:id="233" w:author="Γ" w:date="2018-07-12T14:14:00Z"/>
          <w:rFonts w:ascii="Verdana" w:hAnsi="Verdana"/>
          <w:sz w:val="20"/>
          <w:szCs w:val="20"/>
        </w:rPr>
      </w:pPr>
      <w:ins w:id="234" w:author="Γ" w:date="2018-07-12T14:14:00Z">
        <w:r w:rsidRPr="008056BD">
          <w:rPr>
            <w:rFonts w:ascii="Verdana" w:hAnsi="Verdana"/>
            <w:sz w:val="20"/>
            <w:szCs w:val="20"/>
          </w:rPr>
          <w:lastRenderedPageBreak/>
          <w:t>Το επιχειρηματικό και οικονομικό περιβάλλον θα δώσει τη δυνατότητα στις επιχειρήσεις να εξασφαλίσουν τις προϋποθέσεις δυνατότητας λήψης εγγυητικών επιστολών προκαταβολής.</w:t>
        </w:r>
      </w:ins>
    </w:p>
    <w:p w:rsidR="00BC6695" w:rsidRPr="008056BD" w:rsidRDefault="00BC6695" w:rsidP="00BC6695">
      <w:pPr>
        <w:numPr>
          <w:ilvl w:val="0"/>
          <w:numId w:val="6"/>
        </w:numPr>
        <w:tabs>
          <w:tab w:val="clear" w:pos="720"/>
          <w:tab w:val="num" w:pos="360"/>
        </w:tabs>
        <w:spacing w:line="360" w:lineRule="auto"/>
        <w:ind w:left="360"/>
        <w:jc w:val="both"/>
        <w:rPr>
          <w:ins w:id="235" w:author="Γ" w:date="2018-07-12T14:14:00Z"/>
          <w:rFonts w:ascii="Verdana" w:hAnsi="Verdana"/>
          <w:sz w:val="20"/>
          <w:szCs w:val="20"/>
        </w:rPr>
      </w:pPr>
      <w:ins w:id="236" w:author="Γ" w:date="2018-07-12T14:14:00Z">
        <w:r w:rsidRPr="008056BD">
          <w:rPr>
            <w:rFonts w:ascii="Verdana" w:hAnsi="Verdana"/>
            <w:sz w:val="20"/>
            <w:szCs w:val="20"/>
          </w:rPr>
          <w:t xml:space="preserve">Το χρηματοπιστωτικό σύστημα της Χώρας θα υποστηρίξει χρηματοδοτικά τις επιχειρήσεις της Περιφέρειας </w:t>
        </w:r>
      </w:ins>
      <w:ins w:id="237" w:author="Γ" w:date="2018-07-12T20:52:00Z">
        <w:r w:rsidR="005034F7">
          <w:rPr>
            <w:rFonts w:ascii="Verdana" w:hAnsi="Verdana"/>
            <w:sz w:val="20"/>
            <w:szCs w:val="20"/>
          </w:rPr>
          <w:t>Πελοποννήσου</w:t>
        </w:r>
      </w:ins>
      <w:ins w:id="238" w:author="Γ" w:date="2018-07-12T14:14:00Z">
        <w:r w:rsidRPr="008056BD">
          <w:rPr>
            <w:rFonts w:ascii="Verdana" w:hAnsi="Verdana"/>
            <w:sz w:val="20"/>
            <w:szCs w:val="20"/>
          </w:rPr>
          <w:t>, όχι μόνο για την συμμετοχή τους στο Πρόγραμμα, όσον αφορά στην ανταπόκρισή του στον όρο της προκήρυξης (ενίσχυση της ίδρυσης και λειτουργίας νέων τουριστικών ΜΜΕ) αλλά και για τη δυνατότητα προκαταβολής έως 40% της επιχορήγησης.</w:t>
        </w:r>
      </w:ins>
    </w:p>
    <w:p w:rsidR="00BC6695" w:rsidRDefault="00BC6695" w:rsidP="00E50E17">
      <w:pPr>
        <w:spacing w:line="360" w:lineRule="auto"/>
        <w:jc w:val="both"/>
        <w:rPr>
          <w:rFonts w:ascii="Verdana" w:hAnsi="Verdana"/>
          <w:b/>
          <w:sz w:val="20"/>
          <w:u w:val="single"/>
          <w:rPrChange w:id="239" w:author="Γ" w:date="2018-07-12T14:14:00Z">
            <w:rPr>
              <w:rFonts w:ascii="Verdana" w:hAnsi="Verdana"/>
              <w:sz w:val="20"/>
            </w:rPr>
          </w:rPrChange>
        </w:rPr>
      </w:pPr>
    </w:p>
    <w:p w:rsidR="00E50E17" w:rsidRPr="0055030A" w:rsidRDefault="00E50E17" w:rsidP="00E50E17">
      <w:pPr>
        <w:spacing w:line="360" w:lineRule="auto"/>
        <w:jc w:val="both"/>
        <w:rPr>
          <w:rFonts w:ascii="Verdana" w:hAnsi="Verdana"/>
          <w:sz w:val="20"/>
          <w:szCs w:val="20"/>
        </w:rPr>
      </w:pPr>
      <w:r w:rsidRPr="00AF71F7">
        <w:rPr>
          <w:rFonts w:ascii="Verdana" w:hAnsi="Verdana"/>
          <w:b/>
          <w:sz w:val="20"/>
          <w:szCs w:val="20"/>
          <w:u w:val="single"/>
        </w:rPr>
        <w:t>Άξονας Προτεραιότητας 2Α</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και αξιοποίηση ικανοτήτων ανθρώπινου δυναμικού – ενεργός κοινωνική ενσωμάτωση»</w:t>
      </w:r>
      <w:r>
        <w:rPr>
          <w:rFonts w:ascii="Verdana" w:hAnsi="Verdana"/>
          <w:sz w:val="20"/>
          <w:szCs w:val="20"/>
        </w:rPr>
        <w:t>.</w:t>
      </w:r>
    </w:p>
    <w:p w:rsidR="00404D41" w:rsidRDefault="00404D41">
      <w:pPr>
        <w:spacing w:line="360" w:lineRule="auto"/>
        <w:ind w:left="360"/>
        <w:jc w:val="both"/>
        <w:rPr>
          <w:rFonts w:ascii="Verdana" w:hAnsi="Verdana"/>
          <w:b/>
          <w:sz w:val="20"/>
          <w:u w:val="single"/>
          <w:rPrChange w:id="240" w:author="Γ" w:date="2018-07-12T14:14:00Z">
            <w:rPr>
              <w:rFonts w:ascii="Verdana" w:hAnsi="Verdana"/>
              <w:sz w:val="20"/>
            </w:rPr>
          </w:rPrChange>
        </w:rPr>
        <w:pPrChange w:id="241" w:author="Γ" w:date="2018-07-12T14:14:00Z">
          <w:pPr>
            <w:spacing w:line="360" w:lineRule="auto"/>
            <w:jc w:val="both"/>
          </w:pPr>
        </w:pPrChange>
      </w:pPr>
    </w:p>
    <w:p w:rsidR="00FA6F43" w:rsidRDefault="00FA6F43" w:rsidP="0013003B">
      <w:pPr>
        <w:tabs>
          <w:tab w:val="left" w:pos="364"/>
        </w:tabs>
        <w:spacing w:line="360" w:lineRule="auto"/>
        <w:ind w:left="360" w:hanging="360"/>
        <w:rPr>
          <w:del w:id="242" w:author="Γ" w:date="2018-07-12T14:14:00Z"/>
          <w:rFonts w:ascii="Verdana" w:hAnsi="Verdana"/>
          <w:b/>
          <w:sz w:val="20"/>
          <w:szCs w:val="20"/>
          <w:u w:val="single"/>
        </w:rPr>
      </w:pPr>
      <w:del w:id="243" w:author="Γ" w:date="2018-07-12T14:14:00Z">
        <w:r w:rsidRPr="00DC4EBC">
          <w:rPr>
            <w:rFonts w:ascii="Verdana" w:hAnsi="Verdana"/>
            <w:b/>
            <w:sz w:val="20"/>
            <w:szCs w:val="20"/>
          </w:rPr>
          <w:delText>1</w:delText>
        </w:r>
        <w:r w:rsidRPr="00DE202F">
          <w:rPr>
            <w:rFonts w:ascii="Verdana" w:hAnsi="Verdana"/>
            <w:b/>
            <w:sz w:val="20"/>
            <w:szCs w:val="20"/>
          </w:rPr>
          <w:delText>.</w:delText>
        </w:r>
        <w:r>
          <w:rPr>
            <w:rFonts w:ascii="Verdana" w:hAnsi="Verdana"/>
            <w:b/>
            <w:sz w:val="20"/>
            <w:szCs w:val="20"/>
          </w:rPr>
          <w:tab/>
        </w:r>
        <w:r w:rsidRPr="00DE202F">
          <w:rPr>
            <w:rFonts w:ascii="Verdana" w:hAnsi="Verdana"/>
            <w:b/>
            <w:sz w:val="20"/>
            <w:szCs w:val="20"/>
            <w:u w:val="single"/>
          </w:rPr>
          <w:delText>Δείκτης</w:delText>
        </w:r>
        <w:r w:rsidRPr="00DC4EBC">
          <w:rPr>
            <w:rFonts w:ascii="Verdana" w:hAnsi="Verdana"/>
            <w:b/>
            <w:sz w:val="20"/>
            <w:szCs w:val="20"/>
          </w:rPr>
          <w:delText>:</w:delText>
        </w:r>
        <w:r w:rsidR="0013003B">
          <w:rPr>
            <w:rFonts w:ascii="Verdana" w:hAnsi="Verdana"/>
            <w:b/>
            <w:sz w:val="20"/>
            <w:szCs w:val="20"/>
          </w:rPr>
          <w:delText xml:space="preserve"> </w:delText>
        </w:r>
        <w:r w:rsidRPr="00DC4EBC">
          <w:rPr>
            <w:rFonts w:ascii="Verdana" w:hAnsi="Verdana"/>
            <w:b/>
            <w:sz w:val="20"/>
            <w:szCs w:val="20"/>
          </w:rPr>
          <w:delText>«Απασχολούμενοι, συμπεριλαμβανομένων των αυτοαπασχολούμενων»</w:delText>
        </w:r>
        <w:r>
          <w:rPr>
            <w:rFonts w:ascii="Verdana" w:hAnsi="Verdana"/>
            <w:b/>
            <w:sz w:val="20"/>
            <w:szCs w:val="20"/>
          </w:rPr>
          <w:delText>,</w:delText>
        </w:r>
        <w:r w:rsidRPr="00DC4EBC">
          <w:rPr>
            <w:rFonts w:ascii="Verdana" w:hAnsi="Verdana"/>
            <w:b/>
            <w:sz w:val="20"/>
            <w:szCs w:val="20"/>
          </w:rPr>
          <w:delText xml:space="preserve"> </w:delText>
        </w:r>
        <w:r w:rsidRPr="00DC4EBC">
          <w:rPr>
            <w:rFonts w:ascii="Verdana" w:hAnsi="Verdana"/>
            <w:sz w:val="20"/>
            <w:szCs w:val="20"/>
          </w:rPr>
          <w:delText>με κωδικό</w:delText>
        </w:r>
        <w:r>
          <w:rPr>
            <w:rFonts w:ascii="Verdana" w:hAnsi="Verdana"/>
            <w:sz w:val="20"/>
            <w:szCs w:val="20"/>
          </w:rPr>
          <w:delText xml:space="preserve"> </w:delText>
        </w:r>
        <w:r>
          <w:rPr>
            <w:rFonts w:ascii="Verdana" w:hAnsi="Verdana"/>
            <w:sz w:val="20"/>
            <w:szCs w:val="20"/>
            <w:lang w:val="en-US"/>
          </w:rPr>
          <w:delText>CO</w:delText>
        </w:r>
        <w:r w:rsidRPr="00DC4EBC">
          <w:rPr>
            <w:rFonts w:ascii="Verdana" w:hAnsi="Verdana"/>
            <w:sz w:val="20"/>
            <w:szCs w:val="20"/>
          </w:rPr>
          <w:delText>05</w:delText>
        </w:r>
        <w:r>
          <w:rPr>
            <w:rFonts w:ascii="Verdana" w:hAnsi="Verdana"/>
            <w:b/>
            <w:sz w:val="20"/>
            <w:szCs w:val="20"/>
            <w:u w:val="single"/>
          </w:rPr>
          <w:delText xml:space="preserve"> </w:delText>
        </w:r>
        <w:r w:rsidRPr="00DE202F">
          <w:rPr>
            <w:rFonts w:ascii="Verdana" w:hAnsi="Verdana"/>
            <w:b/>
            <w:sz w:val="20"/>
            <w:szCs w:val="20"/>
            <w:u w:val="single"/>
          </w:rPr>
          <w:delText xml:space="preserve"> </w:delText>
        </w:r>
      </w:del>
    </w:p>
    <w:p w:rsidR="00FA6F43" w:rsidRPr="0056128D" w:rsidRDefault="00FA6F43" w:rsidP="00FA6F43">
      <w:pPr>
        <w:spacing w:line="360" w:lineRule="auto"/>
        <w:ind w:left="360"/>
        <w:jc w:val="both"/>
        <w:rPr>
          <w:del w:id="244" w:author="Γ" w:date="2018-07-12T14:14:00Z"/>
          <w:rFonts w:ascii="Verdana" w:hAnsi="Verdana"/>
          <w:b/>
          <w:sz w:val="20"/>
          <w:szCs w:val="20"/>
          <w:u w:val="single"/>
        </w:rPr>
      </w:pPr>
      <w:del w:id="245" w:author="Γ" w:date="2018-07-12T14:14:00Z">
        <w:r w:rsidRPr="0056128D">
          <w:rPr>
            <w:rFonts w:ascii="Verdana" w:hAnsi="Verdana"/>
            <w:b/>
            <w:sz w:val="20"/>
            <w:szCs w:val="20"/>
            <w:u w:val="single"/>
          </w:rPr>
          <w:delText>Τιμή στόχος 20</w:delText>
        </w:r>
        <w:r>
          <w:rPr>
            <w:rFonts w:ascii="Verdana" w:hAnsi="Verdana"/>
            <w:b/>
            <w:sz w:val="20"/>
            <w:szCs w:val="20"/>
            <w:u w:val="single"/>
          </w:rPr>
          <w:delText>23</w:delText>
        </w:r>
        <w:r w:rsidRPr="0056128D">
          <w:rPr>
            <w:rFonts w:ascii="Verdana" w:hAnsi="Verdana"/>
            <w:b/>
            <w:sz w:val="20"/>
            <w:szCs w:val="20"/>
          </w:rPr>
          <w:delText xml:space="preserve">: </w:delText>
        </w:r>
        <w:r>
          <w:rPr>
            <w:rFonts w:ascii="Verdana" w:hAnsi="Verdana"/>
            <w:b/>
            <w:sz w:val="20"/>
            <w:szCs w:val="20"/>
          </w:rPr>
          <w:delText>1.200 άτομα</w:delText>
        </w:r>
        <w:r w:rsidRPr="0056128D">
          <w:rPr>
            <w:rFonts w:ascii="Verdana" w:hAnsi="Verdana"/>
            <w:b/>
            <w:sz w:val="20"/>
            <w:szCs w:val="20"/>
          </w:rPr>
          <w:delText>.</w:delText>
        </w:r>
      </w:del>
    </w:p>
    <w:p w:rsidR="00FA6F43" w:rsidRDefault="00FA6F43" w:rsidP="00FA6F43">
      <w:pPr>
        <w:tabs>
          <w:tab w:val="left" w:pos="5805"/>
          <w:tab w:val="left" w:pos="7005"/>
        </w:tabs>
        <w:spacing w:line="360" w:lineRule="auto"/>
        <w:jc w:val="both"/>
        <w:rPr>
          <w:del w:id="246" w:author="Γ" w:date="2018-07-12T14:14:00Z"/>
          <w:rFonts w:ascii="Verdana" w:hAnsi="Verdana"/>
          <w:sz w:val="20"/>
          <w:szCs w:val="20"/>
        </w:rPr>
      </w:pPr>
      <w:del w:id="247" w:author="Γ" w:date="2018-07-12T14:14:00Z">
        <w:r w:rsidRPr="00692F98">
          <w:rPr>
            <w:rFonts w:ascii="Verdana" w:hAnsi="Verdana"/>
            <w:sz w:val="20"/>
            <w:szCs w:val="20"/>
          </w:rPr>
          <w:delText>Ο συγκεκριμένος δείκτης αποτελεί κοινό δείκτη εκροών του ΕΚΤ και αναφέρεται σε εργαζόμενους σε επιχειρήσεις, συμπεριλαμβανομένων των αυτοαπασχολούμενων εργοδοτών, οι οποίοι συμμετέχουν κατά κύριο λόγο σε δράσεις κατάρτισης εργαζομένων/στελεχών σε επιχειρήσεις για την προσα</w:delText>
        </w:r>
        <w:r>
          <w:rPr>
            <w:rFonts w:ascii="Verdana" w:hAnsi="Verdana"/>
            <w:sz w:val="20"/>
            <w:szCs w:val="20"/>
          </w:rPr>
          <w:delText xml:space="preserve">ρμοστικότητά τους στις αλλαγές. </w:delText>
        </w:r>
        <w:r w:rsidRPr="00692F98">
          <w:rPr>
            <w:rFonts w:ascii="Verdana" w:hAnsi="Verdana"/>
            <w:sz w:val="20"/>
            <w:szCs w:val="20"/>
          </w:rPr>
          <w:delText xml:space="preserve">Η τιμή στόχος του δείκτη υπολογίζεται σε 1.200 άτομα, </w:delText>
        </w:r>
        <w:r>
          <w:rPr>
            <w:rFonts w:ascii="Verdana" w:hAnsi="Verdana"/>
            <w:sz w:val="20"/>
            <w:szCs w:val="20"/>
          </w:rPr>
          <w:delText>με βάση τον συνολικά διατιθέμενο προϋπολογισμό των εν λόγω δράσεων, ο οποίος ανέρχεται σε 3,17 εκατ. € (100% του ενδεικτικού προϋπολογισμού της Επ.Προτ. 8</w:delText>
        </w:r>
        <w:r>
          <w:rPr>
            <w:rFonts w:ascii="Verdana" w:hAnsi="Verdana"/>
            <w:sz w:val="20"/>
            <w:szCs w:val="20"/>
            <w:lang w:val="en-US"/>
          </w:rPr>
          <w:delText>v</w:delText>
        </w:r>
        <w:r>
          <w:rPr>
            <w:rFonts w:ascii="Verdana" w:hAnsi="Verdana"/>
            <w:sz w:val="20"/>
            <w:szCs w:val="20"/>
          </w:rPr>
          <w:delText xml:space="preserve">), </w:delText>
        </w:r>
        <w:r w:rsidRPr="00692F98">
          <w:rPr>
            <w:rFonts w:ascii="Verdana" w:hAnsi="Verdana"/>
            <w:sz w:val="20"/>
            <w:szCs w:val="20"/>
          </w:rPr>
          <w:delText>με μέσο κόστος ανά άτομο, της τάξης</w:delText>
        </w:r>
        <w:r>
          <w:rPr>
            <w:rFonts w:ascii="Verdana" w:hAnsi="Verdana"/>
            <w:sz w:val="20"/>
            <w:szCs w:val="20"/>
          </w:rPr>
          <w:delText xml:space="preserve"> των 2.700 € (ΔΔ).</w:delText>
        </w:r>
        <w:r w:rsidRPr="00692F98">
          <w:rPr>
            <w:rFonts w:ascii="Verdana" w:hAnsi="Verdana"/>
            <w:sz w:val="20"/>
            <w:szCs w:val="20"/>
          </w:rPr>
          <w:delText xml:space="preserve"> Το μέσο μοναδιαίο κόστος (ανά ωφελούμενο εργαζόμενο) εξαρτάται σε σημαντικό βαθμό από τις ώρες κατάρτισης, το οποίο στην προκειμένη περίπτωση εκτιμάται σε μία τάξη μεγέθους 140 ωρών.</w:delText>
        </w:r>
      </w:del>
    </w:p>
    <w:p w:rsidR="00FA6F43" w:rsidRDefault="00FA6F43" w:rsidP="00FA6F43">
      <w:pPr>
        <w:tabs>
          <w:tab w:val="left" w:pos="5805"/>
          <w:tab w:val="left" w:pos="7005"/>
        </w:tabs>
        <w:spacing w:line="360" w:lineRule="auto"/>
        <w:jc w:val="both"/>
        <w:rPr>
          <w:del w:id="248" w:author="Γ" w:date="2018-07-12T14:14:00Z"/>
          <w:rFonts w:ascii="Verdana" w:hAnsi="Verdana"/>
          <w:sz w:val="20"/>
          <w:szCs w:val="20"/>
        </w:rPr>
      </w:pPr>
      <w:del w:id="249" w:author="Γ" w:date="2018-07-12T14:14:00Z">
        <w:r>
          <w:rPr>
            <w:rFonts w:ascii="Verdana" w:hAnsi="Verdana"/>
            <w:sz w:val="20"/>
            <w:szCs w:val="20"/>
          </w:rPr>
          <w:delText xml:space="preserve">Με βάση τα παραπάνω και με δεδομένο τον προγραμματισμό της ΕΥΔ ΕΠ Περιφέρειας Πελοποννήσου, για άμεση έκδοση πρόσκλησης για αντίστοιχες δράσεις </w:delText>
        </w:r>
        <w:r w:rsidRPr="00692F98">
          <w:rPr>
            <w:rFonts w:ascii="Verdana" w:hAnsi="Verdana"/>
            <w:sz w:val="20"/>
            <w:szCs w:val="20"/>
          </w:rPr>
          <w:delText>εργαζομένων/στελεχών σε επιχειρήσεις</w:delText>
        </w:r>
        <w:r>
          <w:rPr>
            <w:rFonts w:ascii="Verdana" w:hAnsi="Verdana"/>
            <w:sz w:val="20"/>
            <w:szCs w:val="20"/>
          </w:rPr>
          <w:delText>,</w:delText>
        </w:r>
        <w:r w:rsidRPr="00692F98">
          <w:rPr>
            <w:rFonts w:ascii="Verdana" w:hAnsi="Verdana"/>
            <w:sz w:val="20"/>
            <w:szCs w:val="20"/>
          </w:rPr>
          <w:delText xml:space="preserve"> </w:delText>
        </w:r>
        <w:r>
          <w:rPr>
            <w:rFonts w:ascii="Verdana" w:hAnsi="Verdana"/>
            <w:sz w:val="20"/>
            <w:szCs w:val="20"/>
          </w:rPr>
          <w:delText>εντός του έτους 2017, τίθενται ως ορόσημο για το 2018, τα 1.200 άτομα, ήτοι το 100% του συνολικού στόχου του δείκτη για το 2023.</w:delText>
        </w:r>
      </w:del>
    </w:p>
    <w:p w:rsidR="00FA6F43" w:rsidRDefault="00FA6F43" w:rsidP="00FA6F43">
      <w:pPr>
        <w:tabs>
          <w:tab w:val="left" w:pos="5805"/>
          <w:tab w:val="left" w:pos="7005"/>
        </w:tabs>
        <w:spacing w:line="360" w:lineRule="auto"/>
        <w:jc w:val="both"/>
        <w:rPr>
          <w:del w:id="250" w:author="Γ" w:date="2018-07-12T14:14:00Z"/>
          <w:rFonts w:ascii="Verdana" w:hAnsi="Verdana"/>
          <w:sz w:val="20"/>
          <w:szCs w:val="20"/>
        </w:rPr>
      </w:pPr>
      <w:del w:id="251" w:author="Γ" w:date="2018-07-12T14:14:00Z">
        <w:r>
          <w:rPr>
            <w:rFonts w:ascii="Verdana" w:hAnsi="Verdana"/>
            <w:sz w:val="20"/>
            <w:szCs w:val="20"/>
          </w:rPr>
          <w:delText xml:space="preserve">Η προαναφερθείσα στοχοθεσία για το 2018, αιτιολογείται, αφ’ ενός από τον σχετικά μικρό προϋπολογισμό της Επενδυτικής Προτεραιότητας, για τέτοιου τύπου δράσεις, αφ’ ετέρου από το γεγονός ότι οι εν λόγω δράσεις αποτελούν τις μόνες δράσεις της Επενδυτικής Προτεραιότητας στο Πρόγραμμα και ως εκ τούτου, η επίτευξη της τιμής στόχου, επηρεάζεται, στην ουσία, από μία πράξη. </w:delText>
        </w:r>
      </w:del>
    </w:p>
    <w:p w:rsidR="00FA6F43" w:rsidRPr="00A50D64" w:rsidRDefault="00FA6F43" w:rsidP="00AF71F7">
      <w:pPr>
        <w:spacing w:line="360" w:lineRule="auto"/>
        <w:jc w:val="both"/>
        <w:rPr>
          <w:del w:id="252" w:author="Γ" w:date="2018-07-12T14:14:00Z"/>
          <w:rFonts w:ascii="Verdana" w:hAnsi="Verdana"/>
          <w:sz w:val="20"/>
          <w:szCs w:val="20"/>
        </w:rPr>
      </w:pPr>
    </w:p>
    <w:p w:rsidR="00415ACF" w:rsidRPr="006008E9" w:rsidRDefault="00FA6F43" w:rsidP="00415ACF">
      <w:pPr>
        <w:spacing w:line="360" w:lineRule="auto"/>
        <w:ind w:left="360" w:hanging="360"/>
        <w:jc w:val="both"/>
        <w:rPr>
          <w:del w:id="253" w:author="Γ" w:date="2018-07-12T14:14:00Z"/>
          <w:rFonts w:ascii="Verdana" w:hAnsi="Verdana"/>
          <w:sz w:val="20"/>
          <w:szCs w:val="20"/>
          <w:u w:val="single"/>
        </w:rPr>
      </w:pPr>
      <w:del w:id="254" w:author="Γ" w:date="2018-07-12T14:14:00Z">
        <w:r>
          <w:rPr>
            <w:rFonts w:ascii="Verdana" w:hAnsi="Verdana"/>
            <w:b/>
            <w:sz w:val="20"/>
            <w:szCs w:val="20"/>
          </w:rPr>
          <w:lastRenderedPageBreak/>
          <w:delText>2</w:delText>
        </w:r>
        <w:r w:rsidR="00415ACF" w:rsidRPr="006008E9">
          <w:rPr>
            <w:rFonts w:ascii="Verdana" w:hAnsi="Verdana"/>
            <w:b/>
            <w:sz w:val="20"/>
            <w:szCs w:val="20"/>
          </w:rPr>
          <w:delText>.</w:delText>
        </w:r>
        <w:r w:rsidR="00415ACF" w:rsidRPr="006008E9">
          <w:rPr>
            <w:rFonts w:ascii="Verdana" w:hAnsi="Verdana"/>
            <w:b/>
            <w:sz w:val="20"/>
            <w:szCs w:val="20"/>
          </w:rPr>
          <w:tab/>
        </w:r>
        <w:r w:rsidR="00415ACF" w:rsidRPr="006008E9">
          <w:rPr>
            <w:rFonts w:ascii="Verdana" w:hAnsi="Verdana"/>
            <w:b/>
            <w:sz w:val="20"/>
            <w:szCs w:val="20"/>
            <w:u w:val="single"/>
          </w:rPr>
          <w:delText>Δείκτης</w:delText>
        </w:r>
        <w:r w:rsidR="00415ACF" w:rsidRPr="00811A50">
          <w:rPr>
            <w:rFonts w:ascii="Verdana" w:hAnsi="Verdana"/>
            <w:i/>
            <w:sz w:val="20"/>
            <w:szCs w:val="20"/>
          </w:rPr>
          <w:delText xml:space="preserve">: </w:delText>
        </w:r>
        <w:r w:rsidR="00415ACF" w:rsidRPr="006008E9">
          <w:rPr>
            <w:rFonts w:ascii="Verdana" w:hAnsi="Verdana"/>
            <w:b/>
            <w:sz w:val="20"/>
            <w:szCs w:val="20"/>
          </w:rPr>
          <w:delText>«</w:delText>
        </w:r>
        <w:r w:rsidR="00AC1DAB" w:rsidRPr="006008E9">
          <w:rPr>
            <w:rFonts w:ascii="Verdana" w:hAnsi="Verdana"/>
            <w:b/>
            <w:sz w:val="20"/>
            <w:szCs w:val="20"/>
          </w:rPr>
          <w:delText>Άνεργοι συμπεριλαμβανομένων των μακροχρόνια ανέργων</w:delText>
        </w:r>
        <w:r w:rsidR="00415ACF" w:rsidRPr="006008E9">
          <w:rPr>
            <w:rFonts w:ascii="Verdana" w:hAnsi="Verdana"/>
            <w:b/>
            <w:sz w:val="20"/>
            <w:szCs w:val="20"/>
          </w:rPr>
          <w:delText xml:space="preserve">», </w:delText>
        </w:r>
        <w:r w:rsidR="00415ACF" w:rsidRPr="006008E9">
          <w:rPr>
            <w:rFonts w:ascii="Verdana" w:hAnsi="Verdana"/>
            <w:sz w:val="20"/>
            <w:szCs w:val="20"/>
          </w:rPr>
          <w:delText xml:space="preserve">με κωδικό </w:delText>
        </w:r>
        <w:r w:rsidR="00415ACF" w:rsidRPr="006008E9">
          <w:rPr>
            <w:rFonts w:ascii="Verdana" w:hAnsi="Verdana"/>
            <w:sz w:val="20"/>
            <w:szCs w:val="20"/>
            <w:lang w:val="en-US"/>
          </w:rPr>
          <w:delText>CO</w:delText>
        </w:r>
        <w:r w:rsidR="00AC1DAB" w:rsidRPr="006008E9">
          <w:rPr>
            <w:rFonts w:ascii="Verdana" w:hAnsi="Verdana"/>
            <w:sz w:val="20"/>
            <w:szCs w:val="20"/>
          </w:rPr>
          <w:delText>01</w:delText>
        </w:r>
        <w:r w:rsidR="00415ACF" w:rsidRPr="006008E9">
          <w:rPr>
            <w:rFonts w:ascii="Verdana" w:hAnsi="Verdana"/>
            <w:sz w:val="20"/>
            <w:szCs w:val="20"/>
          </w:rPr>
          <w:delText>.</w:delText>
        </w:r>
      </w:del>
    </w:p>
    <w:p w:rsidR="00415ACF" w:rsidRDefault="00415ACF" w:rsidP="00BB7CA0">
      <w:pPr>
        <w:spacing w:line="360" w:lineRule="auto"/>
        <w:ind w:left="360"/>
        <w:jc w:val="both"/>
        <w:rPr>
          <w:del w:id="255" w:author="Γ" w:date="2018-07-12T14:14:00Z"/>
          <w:rFonts w:ascii="Verdana" w:hAnsi="Verdana"/>
          <w:b/>
          <w:sz w:val="20"/>
          <w:szCs w:val="20"/>
        </w:rPr>
      </w:pPr>
      <w:del w:id="256" w:author="Γ" w:date="2018-07-12T14:14:00Z">
        <w:r w:rsidRPr="006008E9">
          <w:rPr>
            <w:rFonts w:ascii="Verdana" w:hAnsi="Verdana"/>
            <w:b/>
            <w:sz w:val="20"/>
            <w:szCs w:val="20"/>
            <w:u w:val="single"/>
          </w:rPr>
          <w:delText>Τιμή στόχος 2023</w:delText>
        </w:r>
        <w:r w:rsidRPr="006008E9">
          <w:rPr>
            <w:rFonts w:ascii="Verdana" w:hAnsi="Verdana"/>
            <w:b/>
            <w:sz w:val="20"/>
            <w:szCs w:val="20"/>
          </w:rPr>
          <w:delText xml:space="preserve">: </w:delText>
        </w:r>
        <w:r w:rsidR="00FA6F43">
          <w:rPr>
            <w:rFonts w:ascii="Verdana" w:hAnsi="Verdana"/>
            <w:b/>
            <w:sz w:val="20"/>
            <w:szCs w:val="20"/>
          </w:rPr>
          <w:delText>8</w:delText>
        </w:r>
        <w:r w:rsidR="00FA6F43" w:rsidRPr="006008E9">
          <w:rPr>
            <w:rFonts w:ascii="Verdana" w:hAnsi="Verdana"/>
            <w:b/>
            <w:sz w:val="20"/>
            <w:szCs w:val="20"/>
          </w:rPr>
          <w:delText xml:space="preserve">00 </w:delText>
        </w:r>
        <w:r w:rsidRPr="006008E9">
          <w:rPr>
            <w:rFonts w:ascii="Verdana" w:hAnsi="Verdana"/>
            <w:b/>
            <w:sz w:val="20"/>
            <w:szCs w:val="20"/>
          </w:rPr>
          <w:delText>άτομα.</w:delText>
        </w:r>
      </w:del>
    </w:p>
    <w:p w:rsidR="00FA6F43" w:rsidRPr="00654341" w:rsidRDefault="00FA6F43" w:rsidP="00FA6F43">
      <w:pPr>
        <w:tabs>
          <w:tab w:val="left" w:pos="5805"/>
          <w:tab w:val="left" w:pos="7005"/>
        </w:tabs>
        <w:spacing w:line="360" w:lineRule="auto"/>
        <w:jc w:val="both"/>
        <w:rPr>
          <w:del w:id="257" w:author="Γ" w:date="2018-07-12T14:14:00Z"/>
          <w:rFonts w:ascii="Verdana" w:hAnsi="Verdana"/>
          <w:sz w:val="20"/>
          <w:szCs w:val="20"/>
        </w:rPr>
      </w:pPr>
      <w:del w:id="258" w:author="Γ" w:date="2018-07-12T14:14:00Z">
        <w:r w:rsidRPr="00654341">
          <w:rPr>
            <w:rFonts w:ascii="Verdana" w:hAnsi="Verdana"/>
            <w:sz w:val="20"/>
            <w:szCs w:val="20"/>
          </w:rPr>
          <w:delText>Ο συγκεκριμένος δείκτης αναφέρεται / προσδιορίζεται από πράξεις που αντιστοιχούν σ’ ένα μέρος του προϋπολογισμού των κατηγοριών παρέμβασης  με κωδικούς 109 και 112, οι οποίες αντιστοιχούν στις επενδυτικές προτεραιότητες 9</w:delText>
        </w:r>
        <w:r w:rsidRPr="00654341">
          <w:rPr>
            <w:rFonts w:ascii="Verdana" w:hAnsi="Verdana"/>
            <w:sz w:val="20"/>
            <w:szCs w:val="20"/>
            <w:lang w:val="en-US"/>
          </w:rPr>
          <w:delText>i</w:delText>
        </w:r>
        <w:r w:rsidRPr="00654341">
          <w:rPr>
            <w:rFonts w:ascii="Verdana" w:hAnsi="Verdana"/>
            <w:sz w:val="20"/>
            <w:szCs w:val="20"/>
          </w:rPr>
          <w:delText xml:space="preserve"> και 9</w:delText>
        </w:r>
        <w:r w:rsidRPr="00654341">
          <w:rPr>
            <w:rFonts w:ascii="Verdana" w:hAnsi="Verdana"/>
            <w:sz w:val="20"/>
            <w:szCs w:val="20"/>
            <w:lang w:val="en-US"/>
          </w:rPr>
          <w:delText>vi</w:delText>
        </w:r>
        <w:r w:rsidRPr="00654341">
          <w:rPr>
            <w:rFonts w:ascii="Verdana" w:hAnsi="Verdana"/>
            <w:sz w:val="20"/>
            <w:szCs w:val="20"/>
          </w:rPr>
          <w:delText>. Ο δείκτης αποτελεί κοινό δείκτη εκροών του ΕΚΤ και αναφέρεται σε άνεργους κατά κανόνα με χαμηλά προσόντα και ιδιαίτερα σε μακροχρόνια άνεργους, στους οποίους προσφέρονται υπηρεσίες υποστήριξης, όπως κατάρτιση / απόκτηση εργασιακής – επαγγελματικής εμπειρίας με πρακτική άσκηση), προκειμένου να ενδυναμωθεί η απασχολησιμότητά τους, για να εξασφαλίσουν θέση απασχόλησης. Στο πλαίσιο των δράσεων ενεργητικών πολιτικών απασχόλησης, τόσο της 9i όσο και της 9</w:delText>
        </w:r>
        <w:r w:rsidRPr="00654341">
          <w:rPr>
            <w:rFonts w:ascii="Verdana" w:hAnsi="Verdana"/>
            <w:sz w:val="20"/>
            <w:szCs w:val="20"/>
            <w:lang w:val="en-US"/>
          </w:rPr>
          <w:delText>vi</w:delText>
        </w:r>
        <w:r w:rsidRPr="00654341">
          <w:rPr>
            <w:rFonts w:ascii="Verdana" w:hAnsi="Verdana"/>
            <w:sz w:val="20"/>
            <w:szCs w:val="20"/>
          </w:rPr>
          <w:delText xml:space="preserve"> και βάσει των διαθέσιμων πόρων των αντίστοιχων Επενδυτικών Προτεραιοτήτων, καθώς επίσης και βάσει των προβλεπόμενων παρεμβάσεων των Στρατηγικών Χωρικής Ανάπτυξης (ΒΑΑ και ΤΑΠΤοΚ), προγραμματίζονται δράσεις κατάρτισης (θεωρία και πρακτική, συνολικής μέσης διάρκειας 400 ωρών, με συνολικό προϋπολογισμό της τάξης των 4,17 εκατ. € (ΔΔ). Ως μέσο κόστος των εν λόγω παρεμβάσεων εκτιμώνται τα 5.070 € ανά ωφελούμενο, σύμφωνα με στοιχεία αντίστοιχων δράσεων της περιόδου 2007-2013 (ΕΠΑΝΑΔ), αλλά και υλοποιούμενες ομοειδείς δράσεις της περιόδου 2014-2020. Συνεπώς, η τιμή στόχος του εν λόγω δείκτη υπολογίζεται στα 600 άτομα για το τέλος της προγραμματικής περιόδου. </w:delText>
        </w:r>
      </w:del>
    </w:p>
    <w:p w:rsidR="00FA6F43" w:rsidRDefault="00FA6F43" w:rsidP="00FA6F43">
      <w:pPr>
        <w:tabs>
          <w:tab w:val="left" w:pos="5805"/>
          <w:tab w:val="left" w:pos="7005"/>
        </w:tabs>
        <w:spacing w:line="360" w:lineRule="auto"/>
        <w:jc w:val="both"/>
        <w:rPr>
          <w:del w:id="259" w:author="Γ" w:date="2018-07-12T14:14:00Z"/>
          <w:rFonts w:ascii="Verdana" w:hAnsi="Verdana"/>
          <w:sz w:val="20"/>
          <w:szCs w:val="20"/>
        </w:rPr>
      </w:pPr>
      <w:del w:id="260" w:author="Γ" w:date="2018-07-12T14:14:00Z">
        <w:r w:rsidRPr="00654341">
          <w:rPr>
            <w:rFonts w:ascii="Verdana" w:hAnsi="Verdana"/>
            <w:sz w:val="20"/>
            <w:szCs w:val="20"/>
          </w:rPr>
          <w:delText>Δεδομένων των παραπάνω και με βάση τον προγραμματισμό της ΕΥΔ ΕΠ Περιφέρειας Πελοποννήσου</w:delText>
        </w:r>
        <w:r>
          <w:rPr>
            <w:rFonts w:ascii="Verdana" w:hAnsi="Verdana"/>
            <w:sz w:val="20"/>
            <w:szCs w:val="20"/>
          </w:rPr>
          <w:delText>,</w:delText>
        </w:r>
        <w:r w:rsidRPr="00654341">
          <w:rPr>
            <w:rFonts w:ascii="Verdana" w:hAnsi="Verdana"/>
            <w:sz w:val="20"/>
            <w:szCs w:val="20"/>
          </w:rPr>
          <w:delText xml:space="preserve"> για ά</w:delText>
        </w:r>
        <w:r>
          <w:rPr>
            <w:rFonts w:ascii="Verdana" w:hAnsi="Verdana"/>
            <w:sz w:val="20"/>
            <w:szCs w:val="20"/>
          </w:rPr>
          <w:delText xml:space="preserve">μεση έκδοση πρόσκλησης για δράσεις </w:delText>
        </w:r>
        <w:r w:rsidRPr="00654341">
          <w:rPr>
            <w:rFonts w:ascii="Verdana" w:hAnsi="Verdana"/>
            <w:sz w:val="20"/>
            <w:szCs w:val="20"/>
          </w:rPr>
          <w:delText xml:space="preserve">κατάρτισης οριζόντιου χαρακτήρα, προσδιορίζεται ως ορόσημο για το 2018 , η ολοκλήρωση ή/και σε στάδιο υλοποίησης δράσεων κατάρτισης με ωφελούμενους 500 άτομα, συνεκτιμώντας επίσης ότι έως το τέλος του 2018, δεν θα έχει ξεκινήσει η υλοποίηση των αντίστοιχων δράσεων που προβλέπονται στις Στρατηγικές Χωρικής Ανάπτυξης (ΒΑΑ και ΤΑΠΤοΚ) στην Περιφέρεια Πελοποννήσου. </w:delText>
        </w:r>
        <w:r>
          <w:rPr>
            <w:rFonts w:ascii="Verdana" w:hAnsi="Verdana"/>
            <w:sz w:val="20"/>
            <w:szCs w:val="20"/>
          </w:rPr>
          <w:delText>Η τιμή στόχος για το 2018, αντιστοιχεί στο 62,5% του συνολικού στόχου για το 2023.</w:delText>
        </w:r>
      </w:del>
    </w:p>
    <w:p w:rsidR="00FA6F43" w:rsidRDefault="00FA6F43" w:rsidP="00BB7CA0">
      <w:pPr>
        <w:spacing w:line="360" w:lineRule="auto"/>
        <w:ind w:left="360"/>
        <w:jc w:val="both"/>
        <w:rPr>
          <w:del w:id="261" w:author="Γ" w:date="2018-07-12T14:14:00Z"/>
          <w:rFonts w:ascii="Verdana" w:hAnsi="Verdana"/>
          <w:b/>
          <w:sz w:val="20"/>
          <w:szCs w:val="20"/>
          <w:u w:val="single"/>
        </w:rPr>
      </w:pPr>
    </w:p>
    <w:p w:rsidR="00E50E17" w:rsidRDefault="00FA6F43" w:rsidP="00E50E17">
      <w:pPr>
        <w:tabs>
          <w:tab w:val="left" w:pos="364"/>
        </w:tabs>
        <w:spacing w:line="360" w:lineRule="auto"/>
        <w:ind w:left="360" w:hanging="360"/>
        <w:jc w:val="both"/>
        <w:rPr>
          <w:rFonts w:ascii="Verdana" w:hAnsi="Verdana"/>
          <w:b/>
          <w:sz w:val="20"/>
          <w:szCs w:val="20"/>
          <w:u w:val="single"/>
        </w:rPr>
      </w:pPr>
      <w:del w:id="262" w:author="Γ" w:date="2018-07-12T14:14:00Z">
        <w:r w:rsidRPr="00DC4EBC">
          <w:rPr>
            <w:rFonts w:ascii="Verdana" w:hAnsi="Verdana"/>
            <w:b/>
            <w:sz w:val="20"/>
            <w:szCs w:val="20"/>
          </w:rPr>
          <w:delText>3</w:delText>
        </w:r>
      </w:del>
      <w:ins w:id="263" w:author="Γ" w:date="2018-07-12T14:14:00Z">
        <w:r w:rsidR="00E50E17" w:rsidRPr="00E50E17">
          <w:rPr>
            <w:rFonts w:ascii="Verdana" w:hAnsi="Verdana"/>
            <w:b/>
            <w:sz w:val="20"/>
            <w:szCs w:val="20"/>
          </w:rPr>
          <w:t>1</w:t>
        </w:r>
      </w:ins>
      <w:r w:rsidR="00E50E17" w:rsidRPr="00DE202F">
        <w:rPr>
          <w:rFonts w:ascii="Verdana" w:hAnsi="Verdana"/>
          <w:b/>
          <w:sz w:val="20"/>
          <w:szCs w:val="20"/>
        </w:rPr>
        <w:t>.</w:t>
      </w:r>
      <w:r w:rsidR="00E50E17">
        <w:rPr>
          <w:rFonts w:ascii="Verdana" w:hAnsi="Verdana"/>
          <w:b/>
          <w:sz w:val="20"/>
          <w:szCs w:val="20"/>
        </w:rPr>
        <w:tab/>
      </w:r>
      <w:r w:rsidR="00E50E17" w:rsidRPr="00DE202F">
        <w:rPr>
          <w:rFonts w:ascii="Verdana" w:hAnsi="Verdana"/>
          <w:b/>
          <w:sz w:val="20"/>
          <w:szCs w:val="20"/>
          <w:u w:val="single"/>
        </w:rPr>
        <w:t>Δείκτης</w:t>
      </w:r>
      <w:r w:rsidR="00E50E17" w:rsidRPr="00DC4EBC">
        <w:rPr>
          <w:rFonts w:ascii="Verdana" w:hAnsi="Verdana"/>
          <w:b/>
          <w:sz w:val="20"/>
          <w:szCs w:val="20"/>
        </w:rPr>
        <w:t>: «</w:t>
      </w:r>
      <w:r w:rsidR="00E50E17">
        <w:rPr>
          <w:rFonts w:ascii="Verdana" w:hAnsi="Verdana"/>
          <w:b/>
          <w:sz w:val="20"/>
          <w:szCs w:val="20"/>
        </w:rPr>
        <w:t>Άτομα που αποδεσμεύονται από τη φροντίδα εξαρτώμενων ατόμων</w:t>
      </w:r>
      <w:r w:rsidR="00E50E17" w:rsidRPr="00DC4EBC">
        <w:rPr>
          <w:rFonts w:ascii="Verdana" w:hAnsi="Verdana"/>
          <w:b/>
          <w:sz w:val="20"/>
          <w:szCs w:val="20"/>
        </w:rPr>
        <w:t>»</w:t>
      </w:r>
      <w:r w:rsidR="00E50E17">
        <w:rPr>
          <w:rFonts w:ascii="Verdana" w:hAnsi="Verdana"/>
          <w:b/>
          <w:sz w:val="20"/>
          <w:szCs w:val="20"/>
        </w:rPr>
        <w:t>,</w:t>
      </w:r>
      <w:r w:rsidR="00E50E17" w:rsidRPr="00DC4EBC">
        <w:rPr>
          <w:rFonts w:ascii="Verdana" w:hAnsi="Verdana"/>
          <w:b/>
          <w:sz w:val="20"/>
          <w:szCs w:val="20"/>
        </w:rPr>
        <w:t xml:space="preserve"> </w:t>
      </w:r>
      <w:r w:rsidR="00E50E17" w:rsidRPr="00DC4EBC">
        <w:rPr>
          <w:rFonts w:ascii="Verdana" w:hAnsi="Verdana"/>
          <w:sz w:val="20"/>
          <w:szCs w:val="20"/>
        </w:rPr>
        <w:t>με κωδικό</w:t>
      </w:r>
      <w:r w:rsidR="00E50E17">
        <w:rPr>
          <w:rFonts w:ascii="Verdana" w:hAnsi="Verdana"/>
          <w:sz w:val="20"/>
          <w:szCs w:val="20"/>
        </w:rPr>
        <w:t xml:space="preserve"> 10501</w:t>
      </w:r>
      <w:r w:rsidR="00E50E17">
        <w:rPr>
          <w:rFonts w:ascii="Verdana" w:hAnsi="Verdana"/>
          <w:b/>
          <w:sz w:val="20"/>
          <w:szCs w:val="20"/>
          <w:u w:val="single"/>
        </w:rPr>
        <w:t xml:space="preserve"> </w:t>
      </w:r>
      <w:r w:rsidR="00E50E17" w:rsidRPr="00DE202F">
        <w:rPr>
          <w:rFonts w:ascii="Verdana" w:hAnsi="Verdana"/>
          <w:b/>
          <w:sz w:val="20"/>
          <w:szCs w:val="20"/>
          <w:u w:val="single"/>
        </w:rPr>
        <w:t xml:space="preserve"> </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del w:id="264" w:author="Γ" w:date="2018-07-12T14:14:00Z">
        <w:r w:rsidR="00FA6F43">
          <w:rPr>
            <w:rFonts w:ascii="Verdana" w:hAnsi="Verdana"/>
            <w:b/>
            <w:sz w:val="20"/>
            <w:szCs w:val="20"/>
          </w:rPr>
          <w:delText>15.220</w:delText>
        </w:r>
      </w:del>
      <w:ins w:id="265" w:author="Γ" w:date="2018-07-12T14:14:00Z">
        <w:r>
          <w:rPr>
            <w:rFonts w:ascii="Verdana" w:hAnsi="Verdana"/>
            <w:b/>
            <w:sz w:val="20"/>
            <w:szCs w:val="20"/>
          </w:rPr>
          <w:t>14.400</w:t>
        </w:r>
      </w:ins>
      <w:r>
        <w:rPr>
          <w:rFonts w:ascii="Verdana" w:hAnsi="Verdana"/>
          <w:b/>
          <w:sz w:val="20"/>
          <w:szCs w:val="20"/>
        </w:rPr>
        <w:t xml:space="preserve"> άτομα</w:t>
      </w:r>
      <w:r w:rsidRPr="0056128D">
        <w:rPr>
          <w:rFonts w:ascii="Verdana" w:hAnsi="Verdana"/>
          <w:b/>
          <w:sz w:val="20"/>
          <w:szCs w:val="20"/>
        </w:rPr>
        <w:t>.</w:t>
      </w:r>
    </w:p>
    <w:p w:rsidR="00E50E17" w:rsidRPr="00960862" w:rsidRDefault="00E50E17" w:rsidP="00E50E17">
      <w:pPr>
        <w:tabs>
          <w:tab w:val="left" w:pos="1620"/>
        </w:tabs>
        <w:spacing w:line="360" w:lineRule="auto"/>
        <w:jc w:val="both"/>
        <w:rPr>
          <w:rFonts w:ascii="Verdana" w:hAnsi="Verdana"/>
          <w:sz w:val="20"/>
          <w:szCs w:val="20"/>
        </w:rPr>
      </w:pPr>
      <w:r w:rsidRPr="00960862">
        <w:rPr>
          <w:rFonts w:ascii="Verdana" w:hAnsi="Verdana"/>
          <w:sz w:val="20"/>
          <w:szCs w:val="20"/>
        </w:rPr>
        <w:t>Ο δείκτης αποτελεί ειδικό δείκτη εκροών του ΕΠ και συνδέεται</w:t>
      </w:r>
      <w:r>
        <w:rPr>
          <w:rFonts w:ascii="Verdana" w:hAnsi="Verdana"/>
          <w:sz w:val="20"/>
          <w:szCs w:val="20"/>
        </w:rPr>
        <w:t xml:space="preserve"> </w:t>
      </w:r>
      <w:ins w:id="266" w:author="Γ" w:date="2018-07-12T14:14:00Z">
        <w:r>
          <w:rPr>
            <w:rFonts w:ascii="Verdana" w:hAnsi="Verdana"/>
            <w:sz w:val="20"/>
            <w:szCs w:val="20"/>
          </w:rPr>
          <w:t xml:space="preserve">αποκλειστικά </w:t>
        </w:r>
      </w:ins>
      <w:r w:rsidRPr="00960862">
        <w:rPr>
          <w:rFonts w:ascii="Verdana" w:hAnsi="Verdana"/>
          <w:sz w:val="20"/>
          <w:szCs w:val="20"/>
        </w:rPr>
        <w:t>με τις δράσεις της Εναρμόνισης της Οικογενειακής και Επαγγελματικής Ζωής</w:t>
      </w:r>
      <w:del w:id="267" w:author="Γ" w:date="2018-07-12T14:14:00Z">
        <w:r w:rsidR="00FA6F43" w:rsidRPr="00960862">
          <w:rPr>
            <w:rFonts w:ascii="Verdana" w:hAnsi="Verdana"/>
            <w:sz w:val="20"/>
            <w:szCs w:val="20"/>
          </w:rPr>
          <w:delText>, τόσο</w:delText>
        </w:r>
      </w:del>
      <w:r w:rsidRPr="00960862">
        <w:rPr>
          <w:rFonts w:ascii="Verdana" w:hAnsi="Verdana"/>
          <w:sz w:val="20"/>
          <w:szCs w:val="20"/>
        </w:rPr>
        <w:t xml:space="preserve"> της Επενδυτικής Προτεραιότητας 9</w:t>
      </w:r>
      <w:r w:rsidRPr="00960862">
        <w:rPr>
          <w:rFonts w:ascii="Verdana" w:hAnsi="Verdana"/>
          <w:sz w:val="20"/>
          <w:szCs w:val="20"/>
          <w:lang w:val="en-US"/>
        </w:rPr>
        <w:t>i</w:t>
      </w:r>
      <w:r w:rsidRPr="00960862">
        <w:rPr>
          <w:rFonts w:ascii="Verdana" w:hAnsi="Verdana"/>
          <w:sz w:val="20"/>
          <w:szCs w:val="20"/>
        </w:rPr>
        <w:t xml:space="preserve"> και Κατηγορίας Παρέμβασης 109</w:t>
      </w:r>
      <w:del w:id="268" w:author="Γ" w:date="2018-07-12T14:14:00Z">
        <w:r w:rsidR="00FA6F43" w:rsidRPr="00960862">
          <w:rPr>
            <w:rFonts w:ascii="Verdana" w:hAnsi="Verdana"/>
            <w:sz w:val="20"/>
            <w:szCs w:val="20"/>
          </w:rPr>
          <w:delText>, όσο και της ΕπΠροτ. 9</w:delText>
        </w:r>
        <w:r w:rsidR="00FA6F43" w:rsidRPr="00960862">
          <w:rPr>
            <w:rFonts w:ascii="Verdana" w:hAnsi="Verdana"/>
            <w:sz w:val="20"/>
            <w:szCs w:val="20"/>
            <w:lang w:val="en-US"/>
          </w:rPr>
          <w:delText>iii</w:delText>
        </w:r>
        <w:r w:rsidR="00FA6F43" w:rsidRPr="00960862">
          <w:rPr>
            <w:rFonts w:ascii="Verdana" w:hAnsi="Verdana"/>
            <w:sz w:val="20"/>
            <w:szCs w:val="20"/>
          </w:rPr>
          <w:delText xml:space="preserve"> και Κατηγορίας Παρέμβασης 111 (ΑμΕΑ).</w:delText>
        </w:r>
      </w:del>
      <w:ins w:id="269" w:author="Γ" w:date="2018-07-12T14:14:00Z">
        <w:r>
          <w:rPr>
            <w:rFonts w:ascii="Verdana" w:hAnsi="Verdana"/>
            <w:sz w:val="20"/>
            <w:szCs w:val="20"/>
          </w:rPr>
          <w:t>.</w:t>
        </w:r>
      </w:ins>
      <w:r>
        <w:rPr>
          <w:rFonts w:ascii="Verdana" w:hAnsi="Verdana"/>
          <w:sz w:val="20"/>
          <w:szCs w:val="20"/>
        </w:rPr>
        <w:t xml:space="preserve"> </w:t>
      </w:r>
      <w:r w:rsidRPr="00960862">
        <w:rPr>
          <w:rFonts w:ascii="Verdana" w:hAnsi="Verdana"/>
          <w:sz w:val="20"/>
          <w:szCs w:val="20"/>
        </w:rPr>
        <w:t xml:space="preserve">Ο εν λόγω δείκτης μετρά το </w:t>
      </w:r>
      <w:r w:rsidRPr="00960862">
        <w:rPr>
          <w:rFonts w:ascii="Verdana" w:hAnsi="Verdana"/>
          <w:sz w:val="20"/>
          <w:szCs w:val="20"/>
        </w:rPr>
        <w:lastRenderedPageBreak/>
        <w:t xml:space="preserve">σύνολο των συμμετεχόντων στις πράξεις της Εναρμόνισης (άνεργοι, μη ενεργοί και απασχολούμενοι), οι οποίοι αποδεσμεύονται από τη φροντίδα εξαρτώμενων ατόμων, με στόχο την ένταξή τους στην αγορά εργασίας ή/και στην απασχόληση ή την διατήρηση και ισχυροποίηση των θέσεων απασχόλησής τους. </w:t>
      </w:r>
    </w:p>
    <w:p w:rsidR="00E50E17" w:rsidDel="005034F7" w:rsidRDefault="00FA6F43" w:rsidP="00E50E17">
      <w:pPr>
        <w:tabs>
          <w:tab w:val="left" w:pos="1620"/>
        </w:tabs>
        <w:spacing w:line="360" w:lineRule="auto"/>
        <w:jc w:val="both"/>
        <w:rPr>
          <w:del w:id="270" w:author="Γ" w:date="2018-07-12T20:52:00Z"/>
          <w:rFonts w:ascii="Verdana" w:hAnsi="Verdana"/>
          <w:sz w:val="20"/>
          <w:szCs w:val="20"/>
        </w:rPr>
      </w:pPr>
      <w:del w:id="271" w:author="Γ" w:date="2018-07-12T14:14:00Z">
        <w:r w:rsidRPr="00960862">
          <w:rPr>
            <w:rFonts w:ascii="Verdana" w:hAnsi="Verdana"/>
            <w:sz w:val="20"/>
            <w:szCs w:val="20"/>
          </w:rPr>
          <w:delText>Όσον αφορά στην τιμή στόχο του δείκτη, αυτή ανέρχεται συνολικά σε 15.220 άτομα, αθροίζοντας τις τιμές στόχους του δείκτη στις δύο προαναφερθείσες Επενδυτικές Προτεραιότητες και Κατηγορίες Παρέμβασης. Αντίστοιχα, το</w:delText>
        </w:r>
      </w:del>
      <w:del w:id="272" w:author="Γ" w:date="2018-07-12T20:52:00Z">
        <w:r w:rsidR="00E50E17" w:rsidRPr="00960862" w:rsidDel="005034F7">
          <w:rPr>
            <w:rFonts w:ascii="Verdana" w:hAnsi="Verdana"/>
            <w:sz w:val="20"/>
            <w:szCs w:val="20"/>
          </w:rPr>
          <w:delText xml:space="preserve"> συνολικό διατιθέμενο ποσό που συμβάλει στην επίτευξη του εν λόγω δείκτη, προσδιορίζεται σε </w:delText>
        </w:r>
      </w:del>
      <w:del w:id="273" w:author="Γ" w:date="2018-07-12T14:14:00Z">
        <w:r w:rsidRPr="00960862">
          <w:rPr>
            <w:rFonts w:ascii="Verdana" w:hAnsi="Verdana"/>
            <w:sz w:val="20"/>
            <w:szCs w:val="20"/>
          </w:rPr>
          <w:delText>13.596.020</w:delText>
        </w:r>
      </w:del>
      <w:del w:id="274" w:author="Γ" w:date="2018-07-12T20:52:00Z">
        <w:r w:rsidR="00E50E17" w:rsidRPr="00960862" w:rsidDel="005034F7">
          <w:rPr>
            <w:rFonts w:ascii="Verdana" w:hAnsi="Verdana"/>
            <w:sz w:val="20"/>
            <w:szCs w:val="20"/>
          </w:rPr>
          <w:delText xml:space="preserve"> € (το </w:delText>
        </w:r>
      </w:del>
      <w:del w:id="275" w:author="Γ" w:date="2018-07-12T14:14:00Z">
        <w:r>
          <w:rPr>
            <w:rFonts w:ascii="Verdana" w:hAnsi="Verdana"/>
            <w:sz w:val="20"/>
            <w:szCs w:val="20"/>
          </w:rPr>
          <w:delText>17,04</w:delText>
        </w:r>
      </w:del>
      <w:del w:id="276" w:author="Γ" w:date="2018-07-12T20:52:00Z">
        <w:r w:rsidR="00E50E17" w:rsidRPr="00960862" w:rsidDel="005034F7">
          <w:rPr>
            <w:rFonts w:ascii="Verdana" w:hAnsi="Verdana"/>
            <w:sz w:val="20"/>
            <w:szCs w:val="20"/>
          </w:rPr>
          <w:delText>% του συνολικού προϋπολογισμού του ΑΠ2Α).</w:delText>
        </w:r>
      </w:del>
    </w:p>
    <w:p w:rsidR="00FA6F43" w:rsidRPr="00A21690" w:rsidRDefault="00FA6F43" w:rsidP="00FA6F43">
      <w:pPr>
        <w:tabs>
          <w:tab w:val="left" w:pos="1620"/>
        </w:tabs>
        <w:spacing w:line="360" w:lineRule="auto"/>
        <w:jc w:val="both"/>
        <w:rPr>
          <w:del w:id="277" w:author="Γ" w:date="2018-07-12T14:14:00Z"/>
          <w:rFonts w:ascii="Verdana" w:hAnsi="Verdana"/>
          <w:sz w:val="20"/>
          <w:szCs w:val="20"/>
        </w:rPr>
      </w:pPr>
      <w:del w:id="278" w:author="Γ" w:date="2018-07-12T14:14:00Z">
        <w:r w:rsidRPr="00A21690">
          <w:rPr>
            <w:rFonts w:ascii="Verdana" w:hAnsi="Verdana"/>
            <w:sz w:val="20"/>
            <w:szCs w:val="20"/>
          </w:rPr>
          <w:delText>Η τιμή στόχος του δείκτη, λόγω της διαφορετικής φύσης των πράξεων μεταξύ των δύο Επενδυτικών Προτεραιοτήτων, υπολογίστηκε κάνοντας χρήση διαφορετικών εκτιμήσεων για το μοναδιαίο κόστος κάθε τύπου παρέμβασης. Οι παραδοχές αυτές, παρουσιάζονται συνοπτικά αμέσως πιο κάτω, για την κάθε μία Επενδυτική Προτεραιότητα:</w:delText>
        </w:r>
      </w:del>
    </w:p>
    <w:p w:rsidR="00404D41" w:rsidRDefault="00FA6F43">
      <w:pPr>
        <w:tabs>
          <w:tab w:val="left" w:pos="1620"/>
        </w:tabs>
        <w:spacing w:line="360" w:lineRule="auto"/>
        <w:jc w:val="both"/>
        <w:rPr>
          <w:rFonts w:ascii="Verdana" w:hAnsi="Verdana"/>
          <w:sz w:val="20"/>
          <w:szCs w:val="20"/>
        </w:rPr>
        <w:pPrChange w:id="279" w:author="Γ" w:date="2018-07-12T14:14:00Z">
          <w:pPr>
            <w:pStyle w:val="ListParagraph"/>
            <w:numPr>
              <w:numId w:val="26"/>
            </w:numPr>
            <w:tabs>
              <w:tab w:val="left" w:pos="284"/>
            </w:tabs>
            <w:spacing w:line="360" w:lineRule="auto"/>
            <w:ind w:left="284" w:hanging="284"/>
            <w:jc w:val="both"/>
          </w:pPr>
        </w:pPrChange>
      </w:pPr>
      <w:del w:id="280" w:author="Γ" w:date="2018-07-12T14:14:00Z">
        <w:r w:rsidRPr="00A21690">
          <w:rPr>
            <w:rFonts w:ascii="Verdana" w:hAnsi="Verdana"/>
            <w:sz w:val="20"/>
            <w:szCs w:val="20"/>
          </w:rPr>
          <w:delText>Με</w:delText>
        </w:r>
      </w:del>
      <w:ins w:id="281" w:author="Γ" w:date="2018-07-12T14:14:00Z">
        <w:r w:rsidR="005034F7">
          <w:rPr>
            <w:rFonts w:ascii="Verdana" w:hAnsi="Verdana"/>
            <w:sz w:val="20"/>
            <w:szCs w:val="20"/>
          </w:rPr>
          <w:t>Η εκτίμηση της τιμής στόχο</w:t>
        </w:r>
        <w:r w:rsidR="00E50E17">
          <w:rPr>
            <w:rFonts w:ascii="Verdana" w:hAnsi="Verdana"/>
            <w:sz w:val="20"/>
            <w:szCs w:val="20"/>
          </w:rPr>
          <w:t xml:space="preserve"> του δείκτη έγινε με</w:t>
        </w:r>
      </w:ins>
      <w:r w:rsidR="00E50E17">
        <w:rPr>
          <w:rFonts w:ascii="Verdana" w:hAnsi="Verdana"/>
          <w:sz w:val="20"/>
          <w:szCs w:val="20"/>
        </w:rPr>
        <w:t xml:space="preserve"> βάση </w:t>
      </w:r>
      <w:r w:rsidR="00E50E17" w:rsidRPr="00F42031">
        <w:rPr>
          <w:rFonts w:ascii="Verdana" w:hAnsi="Verdana"/>
          <w:sz w:val="20"/>
          <w:szCs w:val="20"/>
        </w:rPr>
        <w:t xml:space="preserve">τον διαθέσιμο προϋπολογισμό της </w:t>
      </w:r>
      <w:r w:rsidR="001D1FD7" w:rsidRPr="001D1FD7">
        <w:rPr>
          <w:rFonts w:ascii="Verdana" w:hAnsi="Verdana"/>
          <w:sz w:val="20"/>
          <w:rPrChange w:id="282" w:author="Γ" w:date="2018-07-12T14:14:00Z">
            <w:rPr>
              <w:rFonts w:ascii="Verdana" w:hAnsi="Verdana"/>
              <w:sz w:val="20"/>
              <w:u w:val="single"/>
            </w:rPr>
          </w:rPrChange>
        </w:rPr>
        <w:t>Επενδυτικής Προτεραιότητας 9i</w:t>
      </w:r>
      <w:r w:rsidR="00E50E17" w:rsidRPr="00F42031">
        <w:rPr>
          <w:rFonts w:ascii="Verdana" w:hAnsi="Verdana"/>
          <w:sz w:val="20"/>
          <w:szCs w:val="20"/>
        </w:rPr>
        <w:t xml:space="preserve"> για το συγκεκριμένο τύπο δράσης, ύψους 12.</w:t>
      </w:r>
      <w:del w:id="283" w:author="Γ" w:date="2018-07-12T14:14:00Z">
        <w:r w:rsidRPr="00A21690">
          <w:rPr>
            <w:rFonts w:ascii="Verdana" w:hAnsi="Verdana"/>
            <w:sz w:val="20"/>
            <w:szCs w:val="20"/>
          </w:rPr>
          <w:delText>361.020</w:delText>
        </w:r>
      </w:del>
      <w:ins w:id="284" w:author="Γ" w:date="2018-07-12T14:14:00Z">
        <w:r w:rsidR="00E50E17" w:rsidRPr="00F42031">
          <w:rPr>
            <w:rFonts w:ascii="Verdana" w:hAnsi="Verdana"/>
            <w:sz w:val="20"/>
            <w:szCs w:val="20"/>
          </w:rPr>
          <w:t>377.795</w:t>
        </w:r>
      </w:ins>
      <w:r w:rsidR="00E50E17" w:rsidRPr="00F42031">
        <w:rPr>
          <w:rFonts w:ascii="Verdana" w:hAnsi="Verdana"/>
          <w:sz w:val="20"/>
          <w:szCs w:val="20"/>
        </w:rPr>
        <w:t xml:space="preserve"> €, (το </w:t>
      </w:r>
      <w:del w:id="285" w:author="Γ" w:date="2018-07-12T14:14:00Z">
        <w:r w:rsidRPr="00A21690">
          <w:rPr>
            <w:rFonts w:ascii="Verdana" w:hAnsi="Verdana"/>
            <w:sz w:val="20"/>
            <w:szCs w:val="20"/>
          </w:rPr>
          <w:delText>79,1</w:delText>
        </w:r>
      </w:del>
      <w:ins w:id="286" w:author="Γ" w:date="2018-07-12T14:14:00Z">
        <w:r w:rsidR="00E50E17" w:rsidRPr="00436C47">
          <w:rPr>
            <w:rFonts w:ascii="Verdana" w:hAnsi="Verdana"/>
            <w:sz w:val="20"/>
            <w:szCs w:val="20"/>
          </w:rPr>
          <w:t>65</w:t>
        </w:r>
      </w:ins>
      <w:ins w:id="287" w:author="Γ" w:date="2018-07-12T20:52:00Z">
        <w:r w:rsidR="005034F7">
          <w:rPr>
            <w:rFonts w:ascii="Verdana" w:hAnsi="Verdana"/>
            <w:sz w:val="20"/>
            <w:szCs w:val="20"/>
          </w:rPr>
          <w:t>,</w:t>
        </w:r>
      </w:ins>
      <w:ins w:id="288" w:author="Γ" w:date="2018-07-12T14:14:00Z">
        <w:r w:rsidR="00E50E17" w:rsidRPr="00436C47">
          <w:rPr>
            <w:rFonts w:ascii="Verdana" w:hAnsi="Verdana"/>
            <w:sz w:val="20"/>
            <w:szCs w:val="20"/>
          </w:rPr>
          <w:t>14</w:t>
        </w:r>
      </w:ins>
      <w:r w:rsidR="00E50E17" w:rsidRPr="00F42031">
        <w:rPr>
          <w:rFonts w:ascii="Verdana" w:hAnsi="Verdana"/>
          <w:sz w:val="20"/>
          <w:szCs w:val="20"/>
        </w:rPr>
        <w:t xml:space="preserve">% του ενδεικτικού συνολικού προϋπολογισμού της </w:t>
      </w:r>
      <w:proofErr w:type="spellStart"/>
      <w:r w:rsidR="00E50E17" w:rsidRPr="00F42031">
        <w:rPr>
          <w:rFonts w:ascii="Verdana" w:hAnsi="Verdana"/>
          <w:sz w:val="20"/>
          <w:szCs w:val="20"/>
        </w:rPr>
        <w:t>Επ.Προτ</w:t>
      </w:r>
      <w:proofErr w:type="spellEnd"/>
      <w:r w:rsidR="00E50E17" w:rsidRPr="00F42031">
        <w:rPr>
          <w:rFonts w:ascii="Verdana" w:hAnsi="Verdana"/>
          <w:sz w:val="20"/>
          <w:szCs w:val="20"/>
        </w:rPr>
        <w:t xml:space="preserve">. 9i και της </w:t>
      </w:r>
      <w:proofErr w:type="spellStart"/>
      <w:r w:rsidR="00E50E17" w:rsidRPr="00F42031">
        <w:rPr>
          <w:rFonts w:ascii="Verdana" w:hAnsi="Verdana"/>
          <w:sz w:val="20"/>
          <w:szCs w:val="20"/>
        </w:rPr>
        <w:t>Κατ.Παρ</w:t>
      </w:r>
      <w:proofErr w:type="spellEnd"/>
      <w:r w:rsidR="00E50E17" w:rsidRPr="00F42031">
        <w:rPr>
          <w:rFonts w:ascii="Verdana" w:hAnsi="Verdana"/>
          <w:sz w:val="20"/>
          <w:szCs w:val="20"/>
        </w:rPr>
        <w:t xml:space="preserve"> 109</w:t>
      </w:r>
      <w:ins w:id="289" w:author="Γ" w:date="2018-07-12T20:52:00Z">
        <w:r w:rsidR="005034F7">
          <w:rPr>
            <w:rFonts w:ascii="Verdana" w:hAnsi="Verdana"/>
            <w:sz w:val="20"/>
            <w:szCs w:val="20"/>
          </w:rPr>
          <w:t xml:space="preserve"> ή το 15,56% </w:t>
        </w:r>
      </w:ins>
      <w:ins w:id="290" w:author="Γ" w:date="2018-07-12T20:53:00Z">
        <w:r w:rsidR="005034F7">
          <w:rPr>
            <w:rFonts w:ascii="Verdana" w:hAnsi="Verdana"/>
            <w:sz w:val="20"/>
            <w:szCs w:val="20"/>
          </w:rPr>
          <w:t>του προϋπολογισμού του Άξονα Προτεραιότητας</w:t>
        </w:r>
      </w:ins>
      <w:r w:rsidR="00E50E17" w:rsidRPr="00F42031">
        <w:rPr>
          <w:rFonts w:ascii="Verdana" w:hAnsi="Verdana"/>
          <w:sz w:val="20"/>
          <w:szCs w:val="20"/>
        </w:rPr>
        <w:t>)</w:t>
      </w:r>
      <w:del w:id="291" w:author="Γ" w:date="2018-07-12T14:14:00Z">
        <w:r w:rsidRPr="00A21690">
          <w:rPr>
            <w:rFonts w:ascii="Verdana" w:hAnsi="Verdana"/>
            <w:sz w:val="20"/>
            <w:szCs w:val="20"/>
          </w:rPr>
          <w:delText xml:space="preserve"> καθώς επίσης</w:delText>
        </w:r>
      </w:del>
      <w:r w:rsidR="00E50E17" w:rsidRPr="00F42031">
        <w:rPr>
          <w:rFonts w:ascii="Verdana" w:hAnsi="Verdana"/>
          <w:sz w:val="20"/>
          <w:szCs w:val="20"/>
        </w:rPr>
        <w:t xml:space="preserve"> λαμβάνοντας υπ’ όψη το επιλέξιμο μη συγχρηματοδοτούμενο μέρος των εν λόγω δράσεων (εθνικό ΠΔΕ), το οποίο ανέρχεται στο </w:t>
      </w:r>
      <w:del w:id="292" w:author="Γ" w:date="2018-07-12T14:14:00Z">
        <w:r w:rsidRPr="00A21690">
          <w:rPr>
            <w:rFonts w:ascii="Verdana" w:hAnsi="Verdana"/>
            <w:sz w:val="20"/>
            <w:szCs w:val="20"/>
          </w:rPr>
          <w:delText>68</w:delText>
        </w:r>
      </w:del>
      <w:ins w:id="293" w:author="Γ" w:date="2018-07-12T14:14:00Z">
        <w:r w:rsidR="00E50E17">
          <w:rPr>
            <w:rFonts w:ascii="Verdana" w:hAnsi="Verdana"/>
            <w:sz w:val="20"/>
            <w:szCs w:val="20"/>
          </w:rPr>
          <w:t>60</w:t>
        </w:r>
      </w:ins>
      <w:r w:rsidR="00E50E17" w:rsidRPr="00F42031">
        <w:rPr>
          <w:rFonts w:ascii="Verdana" w:hAnsi="Verdana"/>
          <w:sz w:val="20"/>
          <w:szCs w:val="20"/>
        </w:rPr>
        <w:t>% περίπου επί του συνολικού προϋπολογισμού των δράσεων</w:t>
      </w:r>
      <w:ins w:id="294" w:author="Γ" w:date="2018-07-12T20:53:00Z">
        <w:r w:rsidR="005034F7">
          <w:rPr>
            <w:rFonts w:ascii="Verdana" w:hAnsi="Verdana"/>
            <w:sz w:val="20"/>
            <w:szCs w:val="20"/>
          </w:rPr>
          <w:t>. Το δε μ</w:t>
        </w:r>
      </w:ins>
      <w:del w:id="295" w:author="Γ" w:date="2018-07-12T14:14:00Z">
        <w:r w:rsidRPr="00A21690">
          <w:rPr>
            <w:rFonts w:ascii="Verdana" w:hAnsi="Verdana"/>
            <w:sz w:val="20"/>
            <w:szCs w:val="20"/>
          </w:rPr>
          <w:delText>,</w:delText>
        </w:r>
      </w:del>
      <w:del w:id="296" w:author="Γ" w:date="2018-07-12T20:53:00Z">
        <w:r w:rsidR="00E50E17" w:rsidDel="005034F7">
          <w:rPr>
            <w:rFonts w:ascii="Verdana" w:hAnsi="Verdana"/>
            <w:sz w:val="20"/>
            <w:szCs w:val="20"/>
          </w:rPr>
          <w:delText xml:space="preserve"> το μ</w:delText>
        </w:r>
      </w:del>
      <w:r w:rsidR="00E50E17" w:rsidRPr="00F42031">
        <w:rPr>
          <w:rFonts w:ascii="Verdana" w:hAnsi="Verdana"/>
          <w:sz w:val="20"/>
          <w:szCs w:val="20"/>
        </w:rPr>
        <w:t xml:space="preserve">έσο μοναδιαίο κόστος </w:t>
      </w:r>
      <w:ins w:id="297" w:author="Γ" w:date="2018-07-12T14:14:00Z">
        <w:r w:rsidR="00E50E17">
          <w:rPr>
            <w:rFonts w:ascii="Verdana" w:hAnsi="Verdana"/>
            <w:sz w:val="20"/>
            <w:szCs w:val="20"/>
          </w:rPr>
          <w:t xml:space="preserve">ανά ωφελούμενο, </w:t>
        </w:r>
      </w:ins>
      <w:ins w:id="298" w:author="Γ" w:date="2018-07-12T20:53:00Z">
        <w:r w:rsidR="005034F7">
          <w:rPr>
            <w:rFonts w:ascii="Verdana" w:hAnsi="Verdana"/>
            <w:sz w:val="20"/>
            <w:szCs w:val="20"/>
          </w:rPr>
          <w:t>στο σύνολο των πόρων για τη συγκεκριμένη δ</w:t>
        </w:r>
      </w:ins>
      <w:ins w:id="299" w:author="Γ" w:date="2018-07-12T20:54:00Z">
        <w:r w:rsidR="005034F7">
          <w:rPr>
            <w:rFonts w:ascii="Verdana" w:hAnsi="Verdana"/>
            <w:sz w:val="20"/>
            <w:szCs w:val="20"/>
          </w:rPr>
          <w:t xml:space="preserve">ράση (συγχρηματοδοτούμενοι και αμιγώς εθνικοί) </w:t>
        </w:r>
      </w:ins>
      <w:r w:rsidR="00E50E17">
        <w:rPr>
          <w:rFonts w:ascii="Verdana" w:hAnsi="Verdana"/>
          <w:sz w:val="20"/>
          <w:szCs w:val="20"/>
        </w:rPr>
        <w:t>ανέρχεται σε</w:t>
      </w:r>
      <w:r w:rsidR="00E50E17" w:rsidRPr="00F42031">
        <w:rPr>
          <w:rFonts w:ascii="Verdana" w:hAnsi="Verdana"/>
          <w:sz w:val="20"/>
          <w:szCs w:val="20"/>
        </w:rPr>
        <w:t xml:space="preserve"> 2.</w:t>
      </w:r>
      <w:del w:id="300" w:author="Γ" w:date="2018-07-12T14:14:00Z">
        <w:r w:rsidRPr="00A21690">
          <w:rPr>
            <w:rFonts w:ascii="Verdana" w:hAnsi="Verdana"/>
            <w:sz w:val="20"/>
            <w:szCs w:val="20"/>
          </w:rPr>
          <w:delText>675</w:delText>
        </w:r>
      </w:del>
      <w:ins w:id="301" w:author="Γ" w:date="2018-07-12T14:14:00Z">
        <w:r w:rsidR="00E50E17">
          <w:rPr>
            <w:rFonts w:ascii="Verdana" w:hAnsi="Verdana"/>
            <w:sz w:val="20"/>
            <w:szCs w:val="20"/>
          </w:rPr>
          <w:t>150</w:t>
        </w:r>
      </w:ins>
      <w:r w:rsidR="00E50E17" w:rsidRPr="00F42031">
        <w:rPr>
          <w:rFonts w:ascii="Verdana" w:hAnsi="Verdana"/>
          <w:sz w:val="20"/>
          <w:szCs w:val="20"/>
        </w:rPr>
        <w:t xml:space="preserve"> €. Ως εκ τούτου, η τιμή στόχος του εν λόγω δείκτη είναι 14.400 άτομα.</w:t>
      </w:r>
    </w:p>
    <w:p w:rsidR="00FA6F43" w:rsidRPr="00A21690" w:rsidRDefault="00FA6F43" w:rsidP="00FA6F43">
      <w:pPr>
        <w:pStyle w:val="ListParagraph"/>
        <w:numPr>
          <w:ilvl w:val="0"/>
          <w:numId w:val="25"/>
        </w:numPr>
        <w:tabs>
          <w:tab w:val="left" w:pos="284"/>
        </w:tabs>
        <w:spacing w:line="360" w:lineRule="auto"/>
        <w:ind w:left="284" w:hanging="284"/>
        <w:jc w:val="both"/>
        <w:rPr>
          <w:del w:id="302" w:author="Γ" w:date="2018-07-12T14:14:00Z"/>
          <w:rFonts w:ascii="Verdana" w:hAnsi="Verdana"/>
          <w:sz w:val="20"/>
          <w:szCs w:val="20"/>
        </w:rPr>
      </w:pPr>
      <w:del w:id="303" w:author="Γ" w:date="2018-07-12T14:14:00Z">
        <w:r w:rsidRPr="00A21690">
          <w:rPr>
            <w:rFonts w:ascii="Verdana" w:hAnsi="Verdana"/>
            <w:sz w:val="20"/>
            <w:szCs w:val="20"/>
          </w:rPr>
          <w:delText xml:space="preserve">Με βάση τον διαθέσιμο προϋπολογισμό της </w:delText>
        </w:r>
        <w:r w:rsidRPr="00A21690">
          <w:rPr>
            <w:rFonts w:ascii="Verdana" w:hAnsi="Verdana"/>
            <w:sz w:val="20"/>
            <w:szCs w:val="20"/>
            <w:u w:val="single"/>
          </w:rPr>
          <w:delText>Επενδυτικής Προτεραιότητας 9</w:delText>
        </w:r>
        <w:r w:rsidRPr="00A21690">
          <w:rPr>
            <w:rFonts w:ascii="Verdana" w:hAnsi="Verdana"/>
            <w:sz w:val="20"/>
            <w:szCs w:val="20"/>
            <w:u w:val="single"/>
            <w:lang w:val="en-US"/>
          </w:rPr>
          <w:delText>iii</w:delText>
        </w:r>
        <w:r w:rsidRPr="00A21690">
          <w:rPr>
            <w:rFonts w:ascii="Verdana" w:hAnsi="Verdana"/>
            <w:sz w:val="20"/>
            <w:szCs w:val="20"/>
          </w:rPr>
          <w:delText xml:space="preserve"> για το συγκεκριμένο τύπο δράσης, ύψους 1.235.000 €, (το 20,6% του ενδεικτικού συνολικού προϋπολογισμού της Επ.Προτ. 9iii και της Κατ.Παρ 111), καθώς επίσης με βάση το επιλέξιμο μη συγχρηματοδοτούμενο μέρος των εν λόγω δράσεων (εθνικό ΠΔΕ), το οποίο ανέρχεται στο 68% περίπου επί του συνολικού προϋπολογισμού των δράσεων, υπολογίζεται, με μέσο μοναδιαίο κόστος 5.000 €, η τιμή στόχος εν λόγω δείκτη σε 820 άτομα.</w:delText>
        </w:r>
      </w:del>
    </w:p>
    <w:p w:rsidR="00E50E17" w:rsidRPr="00A21690" w:rsidRDefault="00E50E17" w:rsidP="00E50E17">
      <w:pPr>
        <w:tabs>
          <w:tab w:val="left" w:pos="1620"/>
        </w:tabs>
        <w:spacing w:line="360" w:lineRule="auto"/>
        <w:jc w:val="both"/>
        <w:rPr>
          <w:rFonts w:ascii="Verdana" w:hAnsi="Verdana"/>
          <w:sz w:val="20"/>
          <w:szCs w:val="20"/>
        </w:rPr>
      </w:pPr>
    </w:p>
    <w:p w:rsidR="00E50E17" w:rsidRPr="007208E5" w:rsidRDefault="00E50E17" w:rsidP="00E50E17">
      <w:pPr>
        <w:tabs>
          <w:tab w:val="left" w:pos="1620"/>
        </w:tabs>
        <w:spacing w:line="360" w:lineRule="auto"/>
        <w:jc w:val="both"/>
        <w:rPr>
          <w:rFonts w:ascii="Verdana" w:hAnsi="Verdana"/>
          <w:sz w:val="20"/>
          <w:szCs w:val="20"/>
        </w:rPr>
      </w:pPr>
      <w:r w:rsidRPr="00A21690">
        <w:rPr>
          <w:rFonts w:ascii="Verdana" w:hAnsi="Verdana"/>
          <w:sz w:val="20"/>
          <w:szCs w:val="20"/>
        </w:rPr>
        <w:t xml:space="preserve">Λαμβάνοντας υπ’ όψη τα παραπάνω και με δεδομένο το στόχο των </w:t>
      </w:r>
      <w:del w:id="304" w:author="Γ" w:date="2018-07-12T14:14:00Z">
        <w:r w:rsidR="00FA6F43" w:rsidRPr="00A21690">
          <w:rPr>
            <w:rFonts w:ascii="Verdana" w:hAnsi="Verdana"/>
            <w:sz w:val="20"/>
            <w:szCs w:val="20"/>
          </w:rPr>
          <w:delText>15.220</w:delText>
        </w:r>
      </w:del>
      <w:ins w:id="305" w:author="Γ" w:date="2018-07-12T14:14:00Z">
        <w:r>
          <w:rPr>
            <w:rFonts w:ascii="Verdana" w:hAnsi="Verdana"/>
            <w:sz w:val="20"/>
            <w:szCs w:val="20"/>
          </w:rPr>
          <w:t>14.400</w:t>
        </w:r>
      </w:ins>
      <w:r w:rsidRPr="00A21690">
        <w:rPr>
          <w:rFonts w:ascii="Verdana" w:hAnsi="Verdana"/>
          <w:sz w:val="20"/>
          <w:szCs w:val="20"/>
        </w:rPr>
        <w:t xml:space="preserve"> συμμετεχόντων στο πλαίσιο </w:t>
      </w:r>
      <w:del w:id="306" w:author="Γ" w:date="2018-07-12T14:14:00Z">
        <w:r w:rsidR="00FA6F43" w:rsidRPr="00A21690">
          <w:rPr>
            <w:rFonts w:ascii="Verdana" w:hAnsi="Verdana"/>
            <w:sz w:val="20"/>
            <w:szCs w:val="20"/>
          </w:rPr>
          <w:delText>των Επενδυτικών Προτεραιοτήτων 9</w:delText>
        </w:r>
        <w:r w:rsidR="00FA6F43" w:rsidRPr="00A21690">
          <w:rPr>
            <w:rFonts w:ascii="Verdana" w:hAnsi="Verdana"/>
            <w:sz w:val="20"/>
            <w:szCs w:val="20"/>
            <w:lang w:val="en-US"/>
          </w:rPr>
          <w:delText>i</w:delText>
        </w:r>
        <w:r w:rsidR="00FA6F43" w:rsidRPr="00A21690">
          <w:rPr>
            <w:rFonts w:ascii="Verdana" w:hAnsi="Verdana"/>
            <w:sz w:val="20"/>
            <w:szCs w:val="20"/>
          </w:rPr>
          <w:delText xml:space="preserve"> και 9</w:delText>
        </w:r>
        <w:r w:rsidR="00FA6F43" w:rsidRPr="00A21690">
          <w:rPr>
            <w:rFonts w:ascii="Verdana" w:hAnsi="Verdana"/>
            <w:sz w:val="20"/>
            <w:szCs w:val="20"/>
            <w:lang w:val="en-US"/>
          </w:rPr>
          <w:delText>iii</w:delText>
        </w:r>
      </w:del>
      <w:ins w:id="307" w:author="Γ" w:date="2018-07-12T14:14:00Z">
        <w:r>
          <w:rPr>
            <w:rFonts w:ascii="Verdana" w:hAnsi="Verdana"/>
            <w:sz w:val="20"/>
            <w:szCs w:val="20"/>
          </w:rPr>
          <w:t>της</w:t>
        </w:r>
        <w:r w:rsidRPr="00A21690">
          <w:rPr>
            <w:rFonts w:ascii="Verdana" w:hAnsi="Verdana"/>
            <w:sz w:val="20"/>
            <w:szCs w:val="20"/>
          </w:rPr>
          <w:t xml:space="preserve"> Επενδυτικ</w:t>
        </w:r>
        <w:r>
          <w:rPr>
            <w:rFonts w:ascii="Verdana" w:hAnsi="Verdana"/>
            <w:sz w:val="20"/>
            <w:szCs w:val="20"/>
          </w:rPr>
          <w:t>ής</w:t>
        </w:r>
        <w:r w:rsidRPr="00A21690">
          <w:rPr>
            <w:rFonts w:ascii="Verdana" w:hAnsi="Verdana"/>
            <w:sz w:val="20"/>
            <w:szCs w:val="20"/>
          </w:rPr>
          <w:t xml:space="preserve"> Προτεραιότητ</w:t>
        </w:r>
        <w:r>
          <w:rPr>
            <w:rFonts w:ascii="Verdana" w:hAnsi="Verdana"/>
            <w:sz w:val="20"/>
            <w:szCs w:val="20"/>
          </w:rPr>
          <w:t>ας</w:t>
        </w:r>
        <w:r w:rsidRPr="00A21690">
          <w:rPr>
            <w:rFonts w:ascii="Verdana" w:hAnsi="Verdana"/>
            <w:sz w:val="20"/>
            <w:szCs w:val="20"/>
          </w:rPr>
          <w:t xml:space="preserve"> 9</w:t>
        </w:r>
        <w:r w:rsidRPr="00A21690">
          <w:rPr>
            <w:rFonts w:ascii="Verdana" w:hAnsi="Verdana"/>
            <w:sz w:val="20"/>
            <w:szCs w:val="20"/>
            <w:lang w:val="en-US"/>
          </w:rPr>
          <w:t>i</w:t>
        </w:r>
      </w:ins>
      <w:r w:rsidRPr="00A21690">
        <w:rPr>
          <w:rFonts w:ascii="Verdana" w:hAnsi="Verdana"/>
          <w:sz w:val="20"/>
          <w:szCs w:val="20"/>
        </w:rPr>
        <w:t xml:space="preserve">, μέχρι το τέλος της περιόδου, τίθεται ως ορόσημο για το 2018 η ολοκλήρωση των παρεμβάσεων για 5.500,00 συμμετέχοντες (κυρίως γυναίκες), ήτοι σχεδόν το </w:t>
      </w:r>
      <w:del w:id="308" w:author="Γ" w:date="2018-07-12T14:14:00Z">
        <w:r w:rsidR="00FA6F43" w:rsidRPr="00A21690">
          <w:rPr>
            <w:rFonts w:ascii="Verdana" w:hAnsi="Verdana"/>
            <w:sz w:val="20"/>
            <w:szCs w:val="20"/>
          </w:rPr>
          <w:delText>36,1</w:delText>
        </w:r>
      </w:del>
      <w:ins w:id="309" w:author="Γ" w:date="2018-07-12T14:14:00Z">
        <w:r w:rsidRPr="00A21690">
          <w:rPr>
            <w:rFonts w:ascii="Verdana" w:hAnsi="Verdana"/>
            <w:sz w:val="20"/>
            <w:szCs w:val="20"/>
          </w:rPr>
          <w:t>3</w:t>
        </w:r>
        <w:r>
          <w:rPr>
            <w:rFonts w:ascii="Verdana" w:hAnsi="Verdana"/>
            <w:sz w:val="20"/>
            <w:szCs w:val="20"/>
          </w:rPr>
          <w:t>8</w:t>
        </w:r>
        <w:r w:rsidRPr="00A21690">
          <w:rPr>
            <w:rFonts w:ascii="Verdana" w:hAnsi="Verdana"/>
            <w:sz w:val="20"/>
            <w:szCs w:val="20"/>
          </w:rPr>
          <w:t>,</w:t>
        </w:r>
        <w:r>
          <w:rPr>
            <w:rFonts w:ascii="Verdana" w:hAnsi="Verdana"/>
            <w:sz w:val="20"/>
            <w:szCs w:val="20"/>
          </w:rPr>
          <w:t>2</w:t>
        </w:r>
      </w:ins>
      <w:r w:rsidRPr="00A21690">
        <w:rPr>
          <w:rFonts w:ascii="Verdana" w:hAnsi="Verdana"/>
          <w:sz w:val="20"/>
          <w:szCs w:val="20"/>
        </w:rPr>
        <w:t xml:space="preserve">% του συνολικού στόχου. Το ποσοστό </w:t>
      </w:r>
      <w:r w:rsidRPr="00A21690">
        <w:rPr>
          <w:rFonts w:ascii="Verdana" w:hAnsi="Verdana"/>
          <w:sz w:val="20"/>
          <w:szCs w:val="20"/>
        </w:rPr>
        <w:lastRenderedPageBreak/>
        <w:t xml:space="preserve">υλοποίησης / ολοκλήρωσης αυτού του στόχου μέχρι το 2018, συνδέεται με το γεγονός ότι, οι σχετικές δράσεις/πράξεις που έχουν ολοκληρωθεί ή/και υλοποιούνται στο πλαίσιο των </w:t>
      </w:r>
      <w:proofErr w:type="spellStart"/>
      <w:r w:rsidRPr="00A21690">
        <w:rPr>
          <w:rFonts w:ascii="Verdana" w:hAnsi="Verdana"/>
          <w:sz w:val="20"/>
          <w:szCs w:val="20"/>
        </w:rPr>
        <w:t>εμπροσθοβαρών</w:t>
      </w:r>
      <w:proofErr w:type="spellEnd"/>
      <w:r w:rsidRPr="00A21690">
        <w:rPr>
          <w:rFonts w:ascii="Verdana" w:hAnsi="Verdana"/>
          <w:sz w:val="20"/>
          <w:szCs w:val="20"/>
        </w:rPr>
        <w:t xml:space="preserve"> παρεμβάσεων για την αντιμετώπιση των αρνητικών επιπτώσεων της οικονομικής κρίσης και ύφεσης στον κοινωνικό ιστό της Περιφέρειας Πελοποννήσου. Πιο συγκεκριμένα, μέχρι σήμερα (</w:t>
      </w:r>
      <w:del w:id="310" w:author="Γ" w:date="2018-07-12T14:14:00Z">
        <w:r w:rsidR="00FA6F43" w:rsidRPr="00A21690">
          <w:rPr>
            <w:rFonts w:ascii="Verdana" w:hAnsi="Verdana"/>
            <w:sz w:val="20"/>
            <w:szCs w:val="20"/>
          </w:rPr>
          <w:delText>Νοέμβριος 2017</w:delText>
        </w:r>
      </w:del>
      <w:ins w:id="311" w:author="Γ" w:date="2018-07-12T14:14:00Z">
        <w:r>
          <w:rPr>
            <w:rFonts w:ascii="Verdana" w:hAnsi="Verdana"/>
            <w:sz w:val="20"/>
            <w:szCs w:val="20"/>
          </w:rPr>
          <w:t>Ιούλιος 2018</w:t>
        </w:r>
      </w:ins>
      <w:r w:rsidRPr="00A21690">
        <w:rPr>
          <w:rFonts w:ascii="Verdana" w:hAnsi="Verdana"/>
          <w:sz w:val="20"/>
          <w:szCs w:val="20"/>
        </w:rPr>
        <w:t xml:space="preserve">) έχουν υλοποιηθεί πλήρως </w:t>
      </w:r>
      <w:del w:id="312" w:author="Γ" w:date="2018-07-12T14:14:00Z">
        <w:r w:rsidR="00FA6F43" w:rsidRPr="00A21690">
          <w:rPr>
            <w:rFonts w:ascii="Verdana" w:hAnsi="Verdana"/>
            <w:sz w:val="20"/>
            <w:szCs w:val="20"/>
          </w:rPr>
          <w:delText>τέσσερεις</w:delText>
        </w:r>
      </w:del>
      <w:ins w:id="313" w:author="Γ" w:date="2018-07-12T14:14:00Z">
        <w:r>
          <w:rPr>
            <w:rFonts w:ascii="Verdana" w:hAnsi="Verdana"/>
            <w:sz w:val="20"/>
            <w:szCs w:val="20"/>
          </w:rPr>
          <w:t>δύο</w:t>
        </w:r>
      </w:ins>
      <w:r>
        <w:rPr>
          <w:rFonts w:ascii="Verdana" w:hAnsi="Verdana"/>
          <w:sz w:val="20"/>
          <w:szCs w:val="20"/>
        </w:rPr>
        <w:t xml:space="preserve"> </w:t>
      </w:r>
      <w:r w:rsidRPr="00A21690">
        <w:rPr>
          <w:rFonts w:ascii="Verdana" w:hAnsi="Verdana"/>
          <w:sz w:val="20"/>
          <w:szCs w:val="20"/>
        </w:rPr>
        <w:t xml:space="preserve">(2) πράξεις για τις χρονικές περιόδους 2015-2016 και 2016-2017 </w:t>
      </w:r>
      <w:del w:id="314" w:author="Γ" w:date="2018-07-12T14:14:00Z">
        <w:r w:rsidR="00FA6F43" w:rsidRPr="00A21690">
          <w:rPr>
            <w:rFonts w:ascii="Verdana" w:hAnsi="Verdana"/>
            <w:sz w:val="20"/>
            <w:szCs w:val="20"/>
          </w:rPr>
          <w:delText>στην Επενδυτική Προτεραιότητα 9</w:delText>
        </w:r>
        <w:r w:rsidR="00FA6F43" w:rsidRPr="00A21690">
          <w:rPr>
            <w:rFonts w:ascii="Verdana" w:hAnsi="Verdana"/>
            <w:sz w:val="20"/>
            <w:szCs w:val="20"/>
            <w:lang w:val="en-US"/>
          </w:rPr>
          <w:delText>i</w:delText>
        </w:r>
        <w:r w:rsidR="00FA6F43" w:rsidRPr="00A21690">
          <w:rPr>
            <w:rFonts w:ascii="Verdana" w:hAnsi="Verdana"/>
            <w:sz w:val="20"/>
            <w:szCs w:val="20"/>
          </w:rPr>
          <w:delText xml:space="preserve"> και μία (1) πράξη για την περίοδο 2016-2017 στην Επ.Προτ. 9</w:delText>
        </w:r>
        <w:r w:rsidR="00FA6F43" w:rsidRPr="00A21690">
          <w:rPr>
            <w:rFonts w:ascii="Verdana" w:hAnsi="Verdana"/>
            <w:sz w:val="20"/>
            <w:szCs w:val="20"/>
            <w:lang w:val="en-US"/>
          </w:rPr>
          <w:delText>iii</w:delText>
        </w:r>
        <w:r w:rsidR="00FA6F43" w:rsidRPr="00A21690">
          <w:rPr>
            <w:rFonts w:ascii="Verdana" w:hAnsi="Verdana"/>
            <w:sz w:val="20"/>
            <w:szCs w:val="20"/>
          </w:rPr>
          <w:delText xml:space="preserve">, </w:delText>
        </w:r>
      </w:del>
      <w:r w:rsidRPr="00A21690">
        <w:rPr>
          <w:rFonts w:ascii="Verdana" w:hAnsi="Verdana"/>
          <w:sz w:val="20"/>
          <w:szCs w:val="20"/>
        </w:rPr>
        <w:t xml:space="preserve">με συνολικό αριθμό ωφελουμένων </w:t>
      </w:r>
      <w:r>
        <w:rPr>
          <w:rFonts w:ascii="Verdana" w:hAnsi="Verdana"/>
          <w:sz w:val="20"/>
          <w:szCs w:val="20"/>
        </w:rPr>
        <w:t>3.</w:t>
      </w:r>
      <w:del w:id="315" w:author="Γ" w:date="2018-07-12T14:14:00Z">
        <w:r w:rsidR="00FA6F43" w:rsidRPr="00A21690">
          <w:rPr>
            <w:rFonts w:ascii="Verdana" w:hAnsi="Verdana"/>
            <w:sz w:val="20"/>
            <w:szCs w:val="20"/>
          </w:rPr>
          <w:delText>760</w:delText>
        </w:r>
      </w:del>
      <w:ins w:id="316" w:author="Γ" w:date="2018-07-12T14:14:00Z">
        <w:r>
          <w:rPr>
            <w:rFonts w:ascii="Verdana" w:hAnsi="Verdana"/>
            <w:sz w:val="20"/>
            <w:szCs w:val="20"/>
          </w:rPr>
          <w:t>730</w:t>
        </w:r>
      </w:ins>
      <w:r w:rsidRPr="00A21690">
        <w:rPr>
          <w:rFonts w:ascii="Verdana" w:hAnsi="Verdana"/>
          <w:sz w:val="20"/>
          <w:szCs w:val="20"/>
        </w:rPr>
        <w:t xml:space="preserve"> άτομα, ενώ </w:t>
      </w:r>
      <w:del w:id="317" w:author="Γ" w:date="2018-07-12T14:14:00Z">
        <w:r w:rsidR="00FA6F43" w:rsidRPr="00A21690">
          <w:rPr>
            <w:rFonts w:ascii="Verdana" w:hAnsi="Verdana"/>
            <w:sz w:val="20"/>
            <w:szCs w:val="20"/>
          </w:rPr>
          <w:delText>έχουν</w:delText>
        </w:r>
      </w:del>
      <w:ins w:id="318" w:author="Γ" w:date="2018-07-12T14:14:00Z">
        <w:r>
          <w:rPr>
            <w:rFonts w:ascii="Verdana" w:hAnsi="Verdana"/>
            <w:sz w:val="20"/>
            <w:szCs w:val="20"/>
          </w:rPr>
          <w:t>έχει</w:t>
        </w:r>
      </w:ins>
      <w:r w:rsidRPr="00A21690">
        <w:rPr>
          <w:rFonts w:ascii="Verdana" w:hAnsi="Verdana"/>
          <w:sz w:val="20"/>
          <w:szCs w:val="20"/>
        </w:rPr>
        <w:t xml:space="preserve"> ενταχθεί στο ΕΠ και </w:t>
      </w:r>
      <w:del w:id="319" w:author="Γ" w:date="2018-07-12T14:14:00Z">
        <w:r w:rsidR="00FA6F43" w:rsidRPr="00A21690">
          <w:rPr>
            <w:rFonts w:ascii="Verdana" w:hAnsi="Verdana"/>
            <w:sz w:val="20"/>
            <w:szCs w:val="20"/>
          </w:rPr>
          <w:delText>δύο πράξεις (από μία σε κάθε Επ.Προτ.)</w:delText>
        </w:r>
      </w:del>
      <w:ins w:id="320" w:author="Γ" w:date="2018-07-12T14:14:00Z">
        <w:r>
          <w:rPr>
            <w:rFonts w:ascii="Verdana" w:hAnsi="Verdana"/>
            <w:sz w:val="20"/>
            <w:szCs w:val="20"/>
          </w:rPr>
          <w:t>η αντίστοιχη</w:t>
        </w:r>
        <w:r w:rsidRPr="00A21690">
          <w:rPr>
            <w:rFonts w:ascii="Verdana" w:hAnsi="Verdana"/>
            <w:sz w:val="20"/>
            <w:szCs w:val="20"/>
          </w:rPr>
          <w:t xml:space="preserve"> πράξ</w:t>
        </w:r>
        <w:r>
          <w:rPr>
            <w:rFonts w:ascii="Verdana" w:hAnsi="Verdana"/>
            <w:sz w:val="20"/>
            <w:szCs w:val="20"/>
          </w:rPr>
          <w:t>η</w:t>
        </w:r>
      </w:ins>
      <w:r w:rsidRPr="00A21690">
        <w:rPr>
          <w:rFonts w:ascii="Verdana" w:hAnsi="Verdana"/>
          <w:sz w:val="20"/>
          <w:szCs w:val="20"/>
        </w:rPr>
        <w:t xml:space="preserve"> για την περίοδο 2017-2018, </w:t>
      </w:r>
      <w:del w:id="321" w:author="Γ" w:date="2018-07-12T14:14:00Z">
        <w:r w:rsidR="00FA6F43" w:rsidRPr="00A21690">
          <w:rPr>
            <w:rFonts w:ascii="Verdana" w:hAnsi="Verdana"/>
            <w:sz w:val="20"/>
            <w:szCs w:val="20"/>
          </w:rPr>
          <w:delText>οι οποίες</w:delText>
        </w:r>
      </w:del>
      <w:ins w:id="322" w:author="Γ" w:date="2018-07-12T14:14:00Z">
        <w:r>
          <w:rPr>
            <w:rFonts w:ascii="Verdana" w:hAnsi="Verdana"/>
            <w:sz w:val="20"/>
            <w:szCs w:val="20"/>
          </w:rPr>
          <w:t xml:space="preserve">η </w:t>
        </w:r>
        <w:r w:rsidRPr="00A21690">
          <w:rPr>
            <w:rFonts w:ascii="Verdana" w:hAnsi="Verdana"/>
            <w:sz w:val="20"/>
            <w:szCs w:val="20"/>
          </w:rPr>
          <w:t>οποί</w:t>
        </w:r>
        <w:r>
          <w:rPr>
            <w:rFonts w:ascii="Verdana" w:hAnsi="Verdana"/>
            <w:sz w:val="20"/>
            <w:szCs w:val="20"/>
          </w:rPr>
          <w:t>α</w:t>
        </w:r>
      </w:ins>
      <w:r w:rsidRPr="00A21690">
        <w:rPr>
          <w:rFonts w:ascii="Verdana" w:hAnsi="Verdana"/>
          <w:sz w:val="20"/>
          <w:szCs w:val="20"/>
        </w:rPr>
        <w:t xml:space="preserve"> θα </w:t>
      </w:r>
      <w:del w:id="323" w:author="Γ" w:date="2018-07-12T14:14:00Z">
        <w:r w:rsidR="00FA6F43" w:rsidRPr="00A21690">
          <w:rPr>
            <w:rFonts w:ascii="Verdana" w:hAnsi="Verdana"/>
            <w:sz w:val="20"/>
            <w:szCs w:val="20"/>
          </w:rPr>
          <w:delText>έχουν</w:delText>
        </w:r>
      </w:del>
      <w:ins w:id="324" w:author="Γ" w:date="2018-07-12T14:14:00Z">
        <w:r w:rsidRPr="00A21690">
          <w:rPr>
            <w:rFonts w:ascii="Verdana" w:hAnsi="Verdana"/>
            <w:sz w:val="20"/>
            <w:szCs w:val="20"/>
          </w:rPr>
          <w:t>έχ</w:t>
        </w:r>
        <w:r>
          <w:rPr>
            <w:rFonts w:ascii="Verdana" w:hAnsi="Verdana"/>
            <w:sz w:val="20"/>
            <w:szCs w:val="20"/>
          </w:rPr>
          <w:t>ει</w:t>
        </w:r>
      </w:ins>
      <w:r w:rsidRPr="00A21690">
        <w:rPr>
          <w:rFonts w:ascii="Verdana" w:hAnsi="Verdana"/>
          <w:sz w:val="20"/>
          <w:szCs w:val="20"/>
        </w:rPr>
        <w:t xml:space="preserve"> ολοκληρωθεί έως το τέλος του έτους 2018.</w:t>
      </w:r>
    </w:p>
    <w:p w:rsidR="00E50E17" w:rsidRDefault="00E50E17" w:rsidP="00E50E17">
      <w:pPr>
        <w:spacing w:line="360" w:lineRule="auto"/>
        <w:ind w:left="360"/>
        <w:jc w:val="both"/>
        <w:rPr>
          <w:rFonts w:ascii="Verdana" w:hAnsi="Verdana"/>
          <w:b/>
          <w:sz w:val="20"/>
          <w:szCs w:val="20"/>
          <w:u w:val="single"/>
        </w:rPr>
      </w:pPr>
    </w:p>
    <w:p w:rsidR="00FA6F43" w:rsidRDefault="00FA6F43" w:rsidP="00BB7CA0">
      <w:pPr>
        <w:spacing w:line="360" w:lineRule="auto"/>
        <w:ind w:left="360"/>
        <w:jc w:val="both"/>
        <w:rPr>
          <w:del w:id="325" w:author="Γ" w:date="2018-07-12T14:14:00Z"/>
          <w:rFonts w:ascii="Verdana" w:hAnsi="Verdana"/>
          <w:b/>
          <w:sz w:val="20"/>
          <w:szCs w:val="20"/>
          <w:u w:val="single"/>
        </w:rPr>
      </w:pPr>
    </w:p>
    <w:p w:rsidR="00E50E17" w:rsidRDefault="00FA6F43" w:rsidP="00E50E17">
      <w:pPr>
        <w:tabs>
          <w:tab w:val="left" w:pos="364"/>
        </w:tabs>
        <w:spacing w:line="360" w:lineRule="auto"/>
        <w:ind w:left="360" w:hanging="360"/>
        <w:jc w:val="both"/>
        <w:rPr>
          <w:rFonts w:ascii="Verdana" w:hAnsi="Verdana"/>
          <w:b/>
          <w:sz w:val="20"/>
          <w:szCs w:val="20"/>
          <w:u w:val="single"/>
        </w:rPr>
      </w:pPr>
      <w:del w:id="326" w:author="Γ" w:date="2018-07-12T14:14:00Z">
        <w:r>
          <w:rPr>
            <w:rFonts w:ascii="Verdana" w:hAnsi="Verdana"/>
            <w:b/>
            <w:sz w:val="20"/>
            <w:szCs w:val="20"/>
          </w:rPr>
          <w:delText>4</w:delText>
        </w:r>
      </w:del>
      <w:ins w:id="327" w:author="Γ" w:date="2018-07-12T14:14:00Z">
        <w:r w:rsidR="00E50E17" w:rsidRPr="00E50E17">
          <w:rPr>
            <w:rFonts w:ascii="Verdana" w:hAnsi="Verdana"/>
            <w:b/>
            <w:sz w:val="20"/>
            <w:szCs w:val="20"/>
          </w:rPr>
          <w:t>2</w:t>
        </w:r>
      </w:ins>
      <w:r w:rsidR="00E50E17" w:rsidRPr="00DE202F">
        <w:rPr>
          <w:rFonts w:ascii="Verdana" w:hAnsi="Verdana"/>
          <w:b/>
          <w:sz w:val="20"/>
          <w:szCs w:val="20"/>
        </w:rPr>
        <w:t>.</w:t>
      </w:r>
      <w:r w:rsidR="00E50E17">
        <w:rPr>
          <w:rFonts w:ascii="Verdana" w:hAnsi="Verdana"/>
          <w:b/>
          <w:sz w:val="20"/>
          <w:szCs w:val="20"/>
        </w:rPr>
        <w:tab/>
      </w:r>
      <w:r w:rsidR="00E50E17" w:rsidRPr="00DE202F">
        <w:rPr>
          <w:rFonts w:ascii="Verdana" w:hAnsi="Verdana"/>
          <w:b/>
          <w:sz w:val="20"/>
          <w:szCs w:val="20"/>
          <w:u w:val="single"/>
        </w:rPr>
        <w:t>Δείκτης</w:t>
      </w:r>
      <w:r w:rsidR="00E50E17">
        <w:rPr>
          <w:rFonts w:ascii="Verdana" w:hAnsi="Verdana"/>
          <w:b/>
          <w:sz w:val="20"/>
          <w:szCs w:val="20"/>
          <w:u w:val="single"/>
        </w:rPr>
        <w:t>: «Αριθμός υποστηριζόμενων δομών»</w:t>
      </w:r>
      <w:r w:rsidR="00E50E17" w:rsidRPr="00DE202F">
        <w:rPr>
          <w:rFonts w:ascii="Verdana" w:hAnsi="Verdana"/>
          <w:b/>
          <w:sz w:val="20"/>
          <w:szCs w:val="20"/>
          <w:u w:val="single"/>
        </w:rPr>
        <w:t xml:space="preserve"> </w:t>
      </w:r>
      <w:r w:rsidR="00E50E17" w:rsidRPr="00DC4EBC">
        <w:rPr>
          <w:rFonts w:ascii="Verdana" w:hAnsi="Verdana"/>
          <w:sz w:val="20"/>
          <w:szCs w:val="20"/>
        </w:rPr>
        <w:t>με κωδικό</w:t>
      </w:r>
      <w:r w:rsidR="00E50E17">
        <w:rPr>
          <w:rFonts w:ascii="Verdana" w:hAnsi="Verdana"/>
          <w:sz w:val="20"/>
          <w:szCs w:val="20"/>
        </w:rPr>
        <w:t xml:space="preserve"> 05502</w:t>
      </w:r>
      <w:r w:rsidR="00E50E17">
        <w:rPr>
          <w:rFonts w:ascii="Verdana" w:hAnsi="Verdana"/>
          <w:b/>
          <w:sz w:val="20"/>
          <w:szCs w:val="20"/>
          <w:u w:val="single"/>
        </w:rPr>
        <w:t xml:space="preserve"> </w:t>
      </w:r>
      <w:r w:rsidR="00E50E17" w:rsidRPr="00DE202F">
        <w:rPr>
          <w:rFonts w:ascii="Verdana" w:hAnsi="Verdana"/>
          <w:b/>
          <w:sz w:val="20"/>
          <w:szCs w:val="20"/>
          <w:u w:val="single"/>
        </w:rPr>
        <w:t xml:space="preserve"> </w:t>
      </w:r>
    </w:p>
    <w:p w:rsidR="00E50E17" w:rsidRDefault="00E50E17" w:rsidP="00E50E17">
      <w:pPr>
        <w:spacing w:line="360" w:lineRule="auto"/>
        <w:ind w:left="360"/>
        <w:jc w:val="both"/>
        <w:rPr>
          <w:rFonts w:ascii="Verdana" w:hAnsi="Verdana"/>
          <w:b/>
          <w:sz w:val="20"/>
          <w:szCs w:val="20"/>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del w:id="328" w:author="Γ" w:date="2018-07-12T14:14:00Z">
        <w:r w:rsidR="00FA6F43">
          <w:rPr>
            <w:rFonts w:ascii="Verdana" w:hAnsi="Verdana"/>
            <w:b/>
            <w:sz w:val="20"/>
            <w:szCs w:val="20"/>
          </w:rPr>
          <w:delText>29</w:delText>
        </w:r>
      </w:del>
      <w:ins w:id="329" w:author="Γ" w:date="2018-07-12T14:14:00Z">
        <w:r w:rsidRPr="00E50E17">
          <w:rPr>
            <w:rFonts w:ascii="Verdana" w:hAnsi="Verdana"/>
            <w:b/>
            <w:sz w:val="20"/>
            <w:szCs w:val="20"/>
          </w:rPr>
          <w:t>26</w:t>
        </w:r>
      </w:ins>
      <w:r>
        <w:rPr>
          <w:rFonts w:ascii="Verdana" w:hAnsi="Verdana"/>
          <w:b/>
          <w:sz w:val="20"/>
          <w:szCs w:val="20"/>
        </w:rPr>
        <w:t xml:space="preserve"> Δομές</w:t>
      </w:r>
      <w:r w:rsidRPr="0056128D">
        <w:rPr>
          <w:rFonts w:ascii="Verdana" w:hAnsi="Verdana"/>
          <w:b/>
          <w:sz w:val="20"/>
          <w:szCs w:val="20"/>
        </w:rPr>
        <w:t>.</w:t>
      </w:r>
    </w:p>
    <w:p w:rsidR="00E50E17" w:rsidRDefault="00E50E17" w:rsidP="00E50E17">
      <w:pPr>
        <w:spacing w:line="360" w:lineRule="auto"/>
        <w:jc w:val="both"/>
        <w:rPr>
          <w:rFonts w:ascii="Verdana" w:hAnsi="Verdana"/>
          <w:sz w:val="20"/>
          <w:szCs w:val="20"/>
        </w:rPr>
      </w:pPr>
      <w:r>
        <w:rPr>
          <w:rFonts w:ascii="Verdana" w:hAnsi="Verdana"/>
          <w:sz w:val="20"/>
          <w:szCs w:val="20"/>
        </w:rPr>
        <w:t>Ο συγκεκριμένος δείκτης αναφέρεται σε πράξεις των Κατηγοριών Παρέμβασης του Άξονα Προτεραιότητας 2Α με κωδικούς 110, 111</w:t>
      </w:r>
      <w:r w:rsidRPr="00894366">
        <w:rPr>
          <w:rFonts w:ascii="Verdana" w:hAnsi="Verdana"/>
          <w:sz w:val="20"/>
          <w:szCs w:val="20"/>
        </w:rPr>
        <w:t>,</w:t>
      </w:r>
      <w:r>
        <w:rPr>
          <w:rFonts w:ascii="Verdana" w:hAnsi="Verdana"/>
          <w:sz w:val="20"/>
          <w:szCs w:val="20"/>
        </w:rPr>
        <w:t xml:space="preserve"> 112</w:t>
      </w:r>
      <w:r w:rsidRPr="00894366">
        <w:rPr>
          <w:rFonts w:ascii="Verdana" w:hAnsi="Verdana"/>
          <w:sz w:val="20"/>
          <w:szCs w:val="20"/>
        </w:rPr>
        <w:t xml:space="preserve"> και 114</w:t>
      </w:r>
      <w:r>
        <w:rPr>
          <w:rFonts w:ascii="Verdana" w:hAnsi="Verdana"/>
          <w:sz w:val="20"/>
          <w:szCs w:val="20"/>
        </w:rPr>
        <w:t xml:space="preserve">. </w:t>
      </w:r>
      <w:r w:rsidRPr="00894366">
        <w:rPr>
          <w:rFonts w:ascii="Verdana" w:hAnsi="Verdana"/>
          <w:sz w:val="20"/>
          <w:szCs w:val="20"/>
        </w:rPr>
        <w:t xml:space="preserve">Οι </w:t>
      </w:r>
      <w:r>
        <w:rPr>
          <w:rFonts w:ascii="Verdana" w:hAnsi="Verdana"/>
          <w:sz w:val="20"/>
          <w:szCs w:val="20"/>
        </w:rPr>
        <w:t>«υποστηριζόμενες δομές»</w:t>
      </w:r>
      <w:r>
        <w:rPr>
          <w:rFonts w:ascii="Verdana" w:hAnsi="Verdana"/>
          <w:color w:val="17365D"/>
          <w:sz w:val="20"/>
          <w:szCs w:val="20"/>
        </w:rPr>
        <w:t xml:space="preserve"> </w:t>
      </w:r>
      <w:r w:rsidRPr="00894366">
        <w:rPr>
          <w:rFonts w:ascii="Verdana" w:hAnsi="Verdana"/>
          <w:sz w:val="20"/>
          <w:szCs w:val="20"/>
        </w:rPr>
        <w:t>που εμπίπτουν</w:t>
      </w:r>
      <w:r>
        <w:rPr>
          <w:rFonts w:ascii="Verdana" w:hAnsi="Verdana"/>
          <w:sz w:val="20"/>
          <w:szCs w:val="20"/>
        </w:rPr>
        <w:t xml:space="preserve"> στις ενδεικτικές δράσεις των επενδυτικών προτεραιοτήτων 9</w:t>
      </w:r>
      <w:r>
        <w:rPr>
          <w:rFonts w:ascii="Verdana" w:hAnsi="Verdana"/>
          <w:sz w:val="20"/>
          <w:szCs w:val="20"/>
          <w:lang w:val="en-US"/>
        </w:rPr>
        <w:t>ii</w:t>
      </w:r>
      <w:r w:rsidRPr="00894366">
        <w:rPr>
          <w:rFonts w:ascii="Verdana" w:hAnsi="Verdana"/>
          <w:sz w:val="20"/>
          <w:szCs w:val="20"/>
        </w:rPr>
        <w:t>, 9</w:t>
      </w:r>
      <w:r>
        <w:rPr>
          <w:rFonts w:ascii="Verdana" w:hAnsi="Verdana"/>
          <w:sz w:val="20"/>
          <w:szCs w:val="20"/>
          <w:lang w:val="en-US"/>
        </w:rPr>
        <w:t>iii</w:t>
      </w:r>
      <w:r w:rsidRPr="00894366">
        <w:rPr>
          <w:rFonts w:ascii="Verdana" w:hAnsi="Verdana"/>
          <w:sz w:val="20"/>
          <w:szCs w:val="20"/>
        </w:rPr>
        <w:t>, 9</w:t>
      </w:r>
      <w:r>
        <w:rPr>
          <w:rFonts w:ascii="Verdana" w:hAnsi="Verdana"/>
          <w:sz w:val="20"/>
          <w:szCs w:val="20"/>
          <w:lang w:val="en-US"/>
        </w:rPr>
        <w:t>iv</w:t>
      </w:r>
      <w:r w:rsidRPr="00894366">
        <w:rPr>
          <w:rFonts w:ascii="Verdana" w:hAnsi="Verdana"/>
          <w:sz w:val="20"/>
          <w:szCs w:val="20"/>
        </w:rPr>
        <w:t xml:space="preserve"> &amp; 9</w:t>
      </w:r>
      <w:r>
        <w:rPr>
          <w:rFonts w:ascii="Verdana" w:hAnsi="Verdana"/>
          <w:sz w:val="20"/>
          <w:szCs w:val="20"/>
          <w:lang w:val="en-US"/>
        </w:rPr>
        <w:t>vi</w:t>
      </w:r>
      <w:ins w:id="330" w:author="User" w:date="2018-07-12T22:20:00Z">
        <w:r w:rsidR="00FC28E7">
          <w:rPr>
            <w:rFonts w:ascii="Verdana" w:hAnsi="Verdana"/>
            <w:sz w:val="20"/>
            <w:szCs w:val="20"/>
          </w:rPr>
          <w:t>,</w:t>
        </w:r>
      </w:ins>
      <w:del w:id="331" w:author="Γ" w:date="2018-07-12T14:14:00Z">
        <w:r w:rsidR="00FA6F43">
          <w:rPr>
            <w:rFonts w:ascii="Verdana" w:hAnsi="Verdana"/>
            <w:sz w:val="20"/>
            <w:szCs w:val="20"/>
          </w:rPr>
          <w:delText>,</w:delText>
        </w:r>
        <w:r w:rsidR="00FA6F43" w:rsidRPr="00894366">
          <w:rPr>
            <w:rFonts w:ascii="Verdana" w:hAnsi="Verdana"/>
            <w:sz w:val="20"/>
            <w:szCs w:val="20"/>
          </w:rPr>
          <w:delText xml:space="preserve"> </w:delText>
        </w:r>
        <w:r w:rsidR="00FA6F43">
          <w:rPr>
            <w:rFonts w:ascii="Verdana" w:hAnsi="Verdana"/>
            <w:sz w:val="20"/>
            <w:szCs w:val="20"/>
          </w:rPr>
          <w:delText>και οι οποίες  ενισχύονται/συγχρηματοδοτούνται από το ΕΚΤ</w:delText>
        </w:r>
      </w:del>
      <w:ins w:id="332" w:author="Γ" w:date="2018-07-12T14:14:00Z">
        <w:r w:rsidR="002D505F">
          <w:rPr>
            <w:rFonts w:ascii="Verdana" w:hAnsi="Verdana"/>
            <w:sz w:val="20"/>
            <w:szCs w:val="20"/>
          </w:rPr>
          <w:t xml:space="preserve"> των οποίων η λειτουργία</w:t>
        </w:r>
        <w:r>
          <w:rPr>
            <w:rFonts w:ascii="Verdana" w:hAnsi="Verdana"/>
            <w:sz w:val="20"/>
            <w:szCs w:val="20"/>
          </w:rPr>
          <w:t xml:space="preserve">  ενισχύ</w:t>
        </w:r>
        <w:r w:rsidR="002D505F">
          <w:rPr>
            <w:rFonts w:ascii="Verdana" w:hAnsi="Verdana"/>
            <w:sz w:val="20"/>
            <w:szCs w:val="20"/>
          </w:rPr>
          <w:t>ε</w:t>
        </w:r>
        <w:r>
          <w:rPr>
            <w:rFonts w:ascii="Verdana" w:hAnsi="Verdana"/>
            <w:sz w:val="20"/>
            <w:szCs w:val="20"/>
          </w:rPr>
          <w:t>ται/</w:t>
        </w:r>
        <w:r w:rsidR="002D505F">
          <w:rPr>
            <w:rFonts w:ascii="Verdana" w:hAnsi="Verdana"/>
            <w:sz w:val="20"/>
            <w:szCs w:val="20"/>
          </w:rPr>
          <w:t>συγχρηματοδοτεί</w:t>
        </w:r>
        <w:r>
          <w:rPr>
            <w:rFonts w:ascii="Verdana" w:hAnsi="Verdana"/>
            <w:sz w:val="20"/>
            <w:szCs w:val="20"/>
          </w:rPr>
          <w:t>ται από το ΕΚΤ</w:t>
        </w:r>
      </w:ins>
      <w:ins w:id="333" w:author="User" w:date="2018-07-12T22:21:00Z">
        <w:r w:rsidR="00FC28E7">
          <w:rPr>
            <w:rFonts w:ascii="Verdana" w:hAnsi="Verdana"/>
            <w:sz w:val="20"/>
            <w:szCs w:val="20"/>
          </w:rPr>
          <w:t>,</w:t>
        </w:r>
      </w:ins>
      <w:ins w:id="334" w:author="Γ" w:date="2018-07-12T14:14:00Z">
        <w:r>
          <w:rPr>
            <w:rFonts w:ascii="Verdana" w:hAnsi="Verdana"/>
            <w:sz w:val="20"/>
            <w:szCs w:val="20"/>
          </w:rPr>
          <w:t xml:space="preserve"> στο πλαίσιο του ΕΠ «Πελοπόννησος»,</w:t>
        </w:r>
      </w:ins>
      <w:r>
        <w:rPr>
          <w:rFonts w:ascii="Verdana" w:hAnsi="Verdana"/>
          <w:sz w:val="20"/>
          <w:szCs w:val="20"/>
        </w:rPr>
        <w:t xml:space="preserve"> είναι οι κάτωθι:</w:t>
      </w:r>
    </w:p>
    <w:p w:rsidR="00E50E17" w:rsidRPr="0091515F" w:rsidRDefault="00E50E17" w:rsidP="00E50E17">
      <w:pPr>
        <w:pStyle w:val="ListParagraph"/>
        <w:numPr>
          <w:ilvl w:val="0"/>
          <w:numId w:val="2"/>
        </w:numPr>
        <w:spacing w:line="360" w:lineRule="auto"/>
        <w:ind w:left="284" w:hanging="284"/>
        <w:jc w:val="both"/>
        <w:rPr>
          <w:rFonts w:ascii="Verdana" w:hAnsi="Verdana"/>
          <w:sz w:val="20"/>
          <w:szCs w:val="20"/>
        </w:rPr>
      </w:pPr>
      <w:r w:rsidRPr="0091515F">
        <w:rPr>
          <w:rFonts w:ascii="Verdana" w:hAnsi="Verdana"/>
          <w:sz w:val="20"/>
          <w:szCs w:val="20"/>
        </w:rPr>
        <w:t>Κέντρα Κοινότητας</w:t>
      </w:r>
    </w:p>
    <w:p w:rsidR="00E50E17" w:rsidRPr="0091515F" w:rsidRDefault="00E50E17" w:rsidP="00E50E17">
      <w:pPr>
        <w:pStyle w:val="ListParagraph"/>
        <w:numPr>
          <w:ilvl w:val="0"/>
          <w:numId w:val="2"/>
        </w:numPr>
        <w:spacing w:line="360" w:lineRule="auto"/>
        <w:ind w:left="284" w:hanging="284"/>
        <w:jc w:val="both"/>
        <w:rPr>
          <w:rFonts w:ascii="Verdana" w:hAnsi="Verdana"/>
          <w:sz w:val="20"/>
          <w:szCs w:val="20"/>
        </w:rPr>
      </w:pPr>
      <w:r w:rsidRPr="0091515F">
        <w:rPr>
          <w:rFonts w:ascii="Verdana" w:hAnsi="Verdana"/>
          <w:sz w:val="20"/>
          <w:szCs w:val="20"/>
        </w:rPr>
        <w:t>Στέγες Υποστηριζόμενης Διαβίωσης (ΣΥΔ)</w:t>
      </w:r>
    </w:p>
    <w:p w:rsidR="00E50E17" w:rsidRPr="0091515F" w:rsidRDefault="00E50E17" w:rsidP="00E50E17">
      <w:pPr>
        <w:pStyle w:val="ListParagraph"/>
        <w:numPr>
          <w:ilvl w:val="0"/>
          <w:numId w:val="2"/>
        </w:numPr>
        <w:spacing w:line="360" w:lineRule="auto"/>
        <w:ind w:left="284" w:hanging="284"/>
        <w:jc w:val="both"/>
        <w:rPr>
          <w:rFonts w:ascii="Verdana" w:hAnsi="Verdana"/>
          <w:sz w:val="20"/>
          <w:szCs w:val="20"/>
        </w:rPr>
      </w:pPr>
      <w:r w:rsidRPr="0091515F">
        <w:rPr>
          <w:rFonts w:ascii="Verdana" w:hAnsi="Verdana"/>
          <w:sz w:val="20"/>
          <w:szCs w:val="20"/>
        </w:rPr>
        <w:t>Κέντρα Διημέρευσης και Ημερήσιας Φροντίδας (ΚΔΗΦ)</w:t>
      </w:r>
    </w:p>
    <w:p w:rsidR="00E50E17" w:rsidRPr="0091515F" w:rsidRDefault="00E50E17" w:rsidP="00E50E17">
      <w:pPr>
        <w:pStyle w:val="ListParagraph"/>
        <w:numPr>
          <w:ilvl w:val="0"/>
          <w:numId w:val="2"/>
        </w:numPr>
        <w:spacing w:line="360" w:lineRule="auto"/>
        <w:ind w:left="284" w:hanging="284"/>
        <w:jc w:val="both"/>
        <w:rPr>
          <w:rFonts w:ascii="Verdana" w:hAnsi="Verdana"/>
          <w:sz w:val="20"/>
          <w:szCs w:val="20"/>
        </w:rPr>
      </w:pPr>
      <w:r w:rsidRPr="0091515F">
        <w:rPr>
          <w:rFonts w:ascii="Verdana" w:hAnsi="Verdana"/>
          <w:sz w:val="20"/>
          <w:szCs w:val="20"/>
        </w:rPr>
        <w:t>Δομές κακοποιημένων γυναικών (ξενώνες και συμβουλευτικά κέντρα)</w:t>
      </w:r>
    </w:p>
    <w:p w:rsidR="00FA6F43" w:rsidRPr="0091515F" w:rsidRDefault="00FA6F43" w:rsidP="00FA6F43">
      <w:pPr>
        <w:pStyle w:val="ListParagraph"/>
        <w:numPr>
          <w:ilvl w:val="0"/>
          <w:numId w:val="2"/>
        </w:numPr>
        <w:spacing w:line="360" w:lineRule="auto"/>
        <w:ind w:left="284" w:hanging="284"/>
        <w:jc w:val="both"/>
        <w:rPr>
          <w:del w:id="335" w:author="Γ" w:date="2018-07-12T14:14:00Z"/>
          <w:rFonts w:ascii="Verdana" w:hAnsi="Verdana"/>
          <w:sz w:val="20"/>
          <w:szCs w:val="20"/>
        </w:rPr>
      </w:pPr>
      <w:del w:id="336" w:author="Γ" w:date="2018-07-12T14:14:00Z">
        <w:r w:rsidRPr="0091515F">
          <w:rPr>
            <w:rFonts w:ascii="Verdana" w:hAnsi="Verdana"/>
            <w:sz w:val="20"/>
            <w:szCs w:val="20"/>
          </w:rPr>
          <w:delText>Δομές παροχής βασικών αγαθών (Κοινωνικά παντοπωλεία, φαρμακεία, συσσίτια)</w:delText>
        </w:r>
      </w:del>
    </w:p>
    <w:p w:rsidR="00E50E17" w:rsidRDefault="00E50E17" w:rsidP="00E50E17">
      <w:pPr>
        <w:pStyle w:val="ListParagraph"/>
        <w:numPr>
          <w:ilvl w:val="0"/>
          <w:numId w:val="2"/>
        </w:numPr>
        <w:spacing w:line="360" w:lineRule="auto"/>
        <w:ind w:left="284" w:hanging="284"/>
        <w:jc w:val="both"/>
        <w:rPr>
          <w:rFonts w:ascii="Verdana" w:hAnsi="Verdana"/>
          <w:sz w:val="20"/>
          <w:szCs w:val="20"/>
        </w:rPr>
      </w:pPr>
      <w:r w:rsidRPr="0091515F">
        <w:rPr>
          <w:rFonts w:ascii="Verdana" w:hAnsi="Verdana"/>
          <w:sz w:val="20"/>
          <w:szCs w:val="20"/>
        </w:rPr>
        <w:t>Κέντρα Ημερήσιας Φροντίδας Ηλικιωμένων (ΚΗΦΗ</w:t>
      </w:r>
      <w:del w:id="337" w:author="Γ" w:date="2018-07-12T14:14:00Z">
        <w:r w:rsidR="00FA6F43" w:rsidRPr="0091515F">
          <w:rPr>
            <w:rFonts w:ascii="Verdana" w:hAnsi="Verdana"/>
            <w:sz w:val="20"/>
            <w:szCs w:val="20"/>
          </w:rPr>
          <w:delText>)</w:delText>
        </w:r>
      </w:del>
      <w:ins w:id="338" w:author="Γ" w:date="2018-07-12T14:14:00Z">
        <w:r w:rsidRPr="0091515F">
          <w:rPr>
            <w:rFonts w:ascii="Verdana" w:hAnsi="Verdana"/>
            <w:sz w:val="20"/>
            <w:szCs w:val="20"/>
          </w:rPr>
          <w:t>)</w:t>
        </w:r>
        <w:r>
          <w:rPr>
            <w:rFonts w:ascii="Verdana" w:hAnsi="Verdana"/>
            <w:sz w:val="20"/>
            <w:szCs w:val="20"/>
          </w:rPr>
          <w:t>\</w:t>
        </w:r>
      </w:ins>
    </w:p>
    <w:p w:rsidR="00E50E17" w:rsidRDefault="00E50E17" w:rsidP="00E50E17">
      <w:pPr>
        <w:pStyle w:val="ListParagraph"/>
        <w:numPr>
          <w:ilvl w:val="0"/>
          <w:numId w:val="2"/>
        </w:numPr>
        <w:spacing w:line="360" w:lineRule="auto"/>
        <w:ind w:left="284" w:hanging="284"/>
        <w:jc w:val="both"/>
        <w:rPr>
          <w:ins w:id="339" w:author="Γ" w:date="2018-07-12T14:14:00Z"/>
          <w:rFonts w:ascii="Verdana" w:hAnsi="Verdana"/>
          <w:sz w:val="20"/>
          <w:szCs w:val="20"/>
        </w:rPr>
      </w:pPr>
      <w:ins w:id="340" w:author="Γ" w:date="2018-07-12T14:14:00Z">
        <w:r>
          <w:rPr>
            <w:rFonts w:ascii="Verdana" w:hAnsi="Verdana"/>
            <w:sz w:val="20"/>
            <w:szCs w:val="20"/>
          </w:rPr>
          <w:t xml:space="preserve">Δομές της δράσης «Υποστήριξη για την Απασχόληση και Επιχειρησιακή Συμβουλευτική </w:t>
        </w:r>
        <w:proofErr w:type="spellStart"/>
        <w:r>
          <w:rPr>
            <w:rFonts w:ascii="Verdana" w:hAnsi="Verdana"/>
            <w:sz w:val="20"/>
            <w:szCs w:val="20"/>
          </w:rPr>
          <w:t>Ρομά</w:t>
        </w:r>
        <w:proofErr w:type="spellEnd"/>
        <w:r>
          <w:rPr>
            <w:rFonts w:ascii="Verdana" w:hAnsi="Verdana"/>
            <w:sz w:val="20"/>
            <w:szCs w:val="20"/>
          </w:rPr>
          <w:t>»</w:t>
        </w:r>
      </w:ins>
    </w:p>
    <w:p w:rsidR="00E50E17" w:rsidRDefault="00E50E17" w:rsidP="00E50E17">
      <w:pPr>
        <w:spacing w:line="360" w:lineRule="auto"/>
        <w:jc w:val="both"/>
        <w:rPr>
          <w:rFonts w:ascii="Verdana" w:hAnsi="Verdana"/>
          <w:sz w:val="20"/>
          <w:szCs w:val="20"/>
        </w:rPr>
      </w:pPr>
    </w:p>
    <w:p w:rsidR="00E50E17" w:rsidRPr="00F54924" w:rsidRDefault="00E50E17" w:rsidP="00E50E17">
      <w:pPr>
        <w:spacing w:line="360" w:lineRule="auto"/>
        <w:jc w:val="both"/>
        <w:rPr>
          <w:rFonts w:ascii="Verdana" w:hAnsi="Verdana"/>
          <w:sz w:val="20"/>
          <w:szCs w:val="20"/>
        </w:rPr>
      </w:pPr>
      <w:r>
        <w:rPr>
          <w:rFonts w:ascii="Verdana" w:hAnsi="Verdana"/>
          <w:sz w:val="20"/>
          <w:szCs w:val="20"/>
        </w:rPr>
        <w:t>Με βάση την μέχρι σήμερα (</w:t>
      </w:r>
      <w:del w:id="341" w:author="Γ" w:date="2018-07-12T14:14:00Z">
        <w:r w:rsidR="00FA6F43">
          <w:rPr>
            <w:rFonts w:ascii="Verdana" w:hAnsi="Verdana"/>
            <w:sz w:val="20"/>
            <w:szCs w:val="20"/>
          </w:rPr>
          <w:delText>Νοέμβριος 2017</w:delText>
        </w:r>
      </w:del>
      <w:ins w:id="342" w:author="Γ" w:date="2018-07-12T14:14:00Z">
        <w:r>
          <w:rPr>
            <w:rFonts w:ascii="Verdana" w:hAnsi="Verdana"/>
            <w:sz w:val="20"/>
            <w:szCs w:val="20"/>
          </w:rPr>
          <w:t>Ιούλιος 2018</w:t>
        </w:r>
      </w:ins>
      <w:r>
        <w:rPr>
          <w:rFonts w:ascii="Verdana" w:hAnsi="Verdana"/>
          <w:sz w:val="20"/>
          <w:szCs w:val="20"/>
        </w:rPr>
        <w:t xml:space="preserve">) υλοποίηση και προγραμματισμό της ΕΥΔ ΕΠ Περιφέρειας Πελοποννήσου, η τιμή στόχος του δείκτη εκτιμήθηκε σε </w:t>
      </w:r>
      <w:del w:id="343" w:author="Γ" w:date="2018-07-12T14:14:00Z">
        <w:r w:rsidR="00FA6F43">
          <w:rPr>
            <w:rFonts w:ascii="Verdana" w:hAnsi="Verdana"/>
            <w:sz w:val="20"/>
            <w:szCs w:val="20"/>
          </w:rPr>
          <w:delText>29</w:delText>
        </w:r>
      </w:del>
      <w:ins w:id="344" w:author="Γ" w:date="2018-07-12T14:14:00Z">
        <w:r>
          <w:rPr>
            <w:rFonts w:ascii="Verdana" w:hAnsi="Verdana"/>
            <w:sz w:val="20"/>
            <w:szCs w:val="20"/>
          </w:rPr>
          <w:t>26</w:t>
        </w:r>
      </w:ins>
      <w:r>
        <w:rPr>
          <w:rFonts w:ascii="Verdana" w:hAnsi="Verdana"/>
          <w:sz w:val="20"/>
          <w:szCs w:val="20"/>
        </w:rPr>
        <w:t xml:space="preserve"> δομές, με το διατιθέμενο ποσό που συμβάλλει στην υλοποίηση της τιμής στόχο</w:t>
      </w:r>
      <w:del w:id="345" w:author="User" w:date="2018-07-12T22:22:00Z">
        <w:r w:rsidDel="003539F9">
          <w:rPr>
            <w:rFonts w:ascii="Verdana" w:hAnsi="Verdana"/>
            <w:sz w:val="20"/>
            <w:szCs w:val="20"/>
          </w:rPr>
          <w:delText>υ</w:delText>
        </w:r>
      </w:del>
      <w:r>
        <w:rPr>
          <w:rFonts w:ascii="Verdana" w:hAnsi="Verdana"/>
          <w:sz w:val="20"/>
          <w:szCs w:val="20"/>
        </w:rPr>
        <w:t xml:space="preserve"> να προσδιορίζεται σε </w:t>
      </w:r>
      <w:del w:id="346" w:author="Γ" w:date="2018-07-12T14:14:00Z">
        <w:r w:rsidR="00FA6F43">
          <w:rPr>
            <w:rFonts w:ascii="Verdana" w:hAnsi="Verdana"/>
            <w:sz w:val="20"/>
            <w:szCs w:val="20"/>
          </w:rPr>
          <w:delText>12.004.950</w:delText>
        </w:r>
      </w:del>
      <w:ins w:id="347" w:author="Γ" w:date="2018-07-12T14:14:00Z">
        <w:r>
          <w:rPr>
            <w:rFonts w:ascii="Verdana" w:hAnsi="Verdana"/>
            <w:sz w:val="20"/>
            <w:szCs w:val="20"/>
          </w:rPr>
          <w:t>17.000.0000</w:t>
        </w:r>
      </w:ins>
      <w:r>
        <w:rPr>
          <w:rFonts w:ascii="Verdana" w:hAnsi="Verdana"/>
          <w:sz w:val="20"/>
          <w:szCs w:val="20"/>
        </w:rPr>
        <w:t xml:space="preserve"> €, αντιπροσωπεύοντας το </w:t>
      </w:r>
      <w:del w:id="348" w:author="Γ" w:date="2018-07-12T14:14:00Z">
        <w:r w:rsidR="00FA6F43">
          <w:rPr>
            <w:rFonts w:ascii="Verdana" w:hAnsi="Verdana"/>
            <w:sz w:val="20"/>
            <w:szCs w:val="20"/>
          </w:rPr>
          <w:delText>15,05</w:delText>
        </w:r>
      </w:del>
      <w:ins w:id="349" w:author="Γ" w:date="2018-07-12T14:14:00Z">
        <w:r>
          <w:rPr>
            <w:rFonts w:ascii="Verdana" w:hAnsi="Verdana"/>
            <w:sz w:val="20"/>
            <w:szCs w:val="20"/>
          </w:rPr>
          <w:t>21,</w:t>
        </w:r>
        <w:r w:rsidR="00120218">
          <w:rPr>
            <w:rFonts w:ascii="Verdana" w:hAnsi="Verdana"/>
            <w:sz w:val="20"/>
            <w:szCs w:val="20"/>
          </w:rPr>
          <w:t>4</w:t>
        </w:r>
      </w:ins>
      <w:r>
        <w:rPr>
          <w:rFonts w:ascii="Verdana" w:hAnsi="Verdana"/>
          <w:sz w:val="20"/>
          <w:szCs w:val="20"/>
        </w:rPr>
        <w:t>% του συνολικού προϋπολογισμού του ΑΠ2Α. Οι εκτιμήσεις για την τιμή στόχο</w:t>
      </w:r>
      <w:del w:id="350" w:author="User" w:date="2018-07-12T22:22:00Z">
        <w:r w:rsidDel="003539F9">
          <w:rPr>
            <w:rFonts w:ascii="Verdana" w:hAnsi="Verdana"/>
            <w:sz w:val="20"/>
            <w:szCs w:val="20"/>
          </w:rPr>
          <w:delText>υ</w:delText>
        </w:r>
      </w:del>
      <w:r>
        <w:rPr>
          <w:rFonts w:ascii="Verdana" w:hAnsi="Verdana"/>
          <w:sz w:val="20"/>
          <w:szCs w:val="20"/>
        </w:rPr>
        <w:t xml:space="preserve"> του δείκτη για το έτος 2023 σε επίπεδο </w:t>
      </w:r>
      <w:r>
        <w:rPr>
          <w:rFonts w:ascii="Verdana" w:hAnsi="Verdana"/>
          <w:sz w:val="20"/>
          <w:szCs w:val="20"/>
        </w:rPr>
        <w:lastRenderedPageBreak/>
        <w:t xml:space="preserve">Επενδυτικής Προτεραιότητας και Κατηγορίας Παρέμβασης παρουσιάζονται αμέσως πιο κάτω. </w:t>
      </w:r>
    </w:p>
    <w:p w:rsidR="00E50E17" w:rsidRDefault="00E50E17" w:rsidP="00E50E17">
      <w:pPr>
        <w:pStyle w:val="ListParagraph"/>
        <w:numPr>
          <w:ilvl w:val="0"/>
          <w:numId w:val="1"/>
        </w:numPr>
        <w:spacing w:line="360" w:lineRule="auto"/>
        <w:ind w:left="284" w:hanging="284"/>
        <w:jc w:val="both"/>
        <w:rPr>
          <w:rFonts w:ascii="Verdana" w:hAnsi="Verdana"/>
          <w:sz w:val="20"/>
          <w:szCs w:val="20"/>
        </w:rPr>
      </w:pPr>
      <w:r w:rsidRPr="00894366">
        <w:rPr>
          <w:rFonts w:ascii="Verdana" w:hAnsi="Verdana"/>
          <w:sz w:val="20"/>
          <w:szCs w:val="20"/>
        </w:rPr>
        <w:t xml:space="preserve">Στην </w:t>
      </w:r>
      <w:proofErr w:type="spellStart"/>
      <w:r>
        <w:rPr>
          <w:rFonts w:ascii="Verdana" w:hAnsi="Verdana"/>
          <w:sz w:val="20"/>
          <w:szCs w:val="20"/>
          <w:u w:val="single"/>
        </w:rPr>
        <w:t>Επ.Προτ</w:t>
      </w:r>
      <w:proofErr w:type="spellEnd"/>
      <w:r>
        <w:rPr>
          <w:rFonts w:ascii="Verdana" w:hAnsi="Verdana"/>
          <w:sz w:val="20"/>
          <w:szCs w:val="20"/>
          <w:u w:val="single"/>
        </w:rPr>
        <w:t>. 9</w:t>
      </w:r>
      <w:r>
        <w:rPr>
          <w:rFonts w:ascii="Verdana" w:hAnsi="Verdana"/>
          <w:sz w:val="20"/>
          <w:szCs w:val="20"/>
          <w:u w:val="single"/>
          <w:lang w:val="en-US"/>
        </w:rPr>
        <w:t>ii</w:t>
      </w:r>
      <w:r>
        <w:rPr>
          <w:rFonts w:ascii="Verdana" w:hAnsi="Verdana"/>
          <w:sz w:val="20"/>
          <w:szCs w:val="20"/>
        </w:rPr>
        <w:t xml:space="preserve"> και στην Κατηγορία Παρέμβασης 110, η τιμή στόχος του δείκτη </w:t>
      </w:r>
      <w:r w:rsidRPr="00894366">
        <w:rPr>
          <w:rFonts w:ascii="Verdana" w:hAnsi="Verdana"/>
          <w:sz w:val="20"/>
          <w:szCs w:val="20"/>
        </w:rPr>
        <w:t>εκτιμάται</w:t>
      </w:r>
      <w:r>
        <w:rPr>
          <w:rFonts w:ascii="Verdana" w:hAnsi="Verdana"/>
          <w:sz w:val="20"/>
          <w:szCs w:val="20"/>
        </w:rPr>
        <w:t xml:space="preserve"> σε</w:t>
      </w:r>
      <w:r w:rsidRPr="00894366">
        <w:rPr>
          <w:rFonts w:ascii="Verdana" w:hAnsi="Verdana"/>
          <w:sz w:val="20"/>
          <w:szCs w:val="20"/>
        </w:rPr>
        <w:t xml:space="preserve"> </w:t>
      </w:r>
      <w:del w:id="351" w:author="Γ" w:date="2018-07-12T14:14:00Z">
        <w:r w:rsidR="00FA6F43" w:rsidRPr="00894366">
          <w:rPr>
            <w:rFonts w:ascii="Verdana" w:hAnsi="Verdana"/>
            <w:sz w:val="20"/>
            <w:szCs w:val="20"/>
          </w:rPr>
          <w:delText>επτά (7</w:delText>
        </w:r>
      </w:del>
      <w:ins w:id="352" w:author="Γ" w:date="2018-07-12T14:14:00Z">
        <w:r>
          <w:rPr>
            <w:rFonts w:ascii="Verdana" w:hAnsi="Verdana"/>
            <w:sz w:val="20"/>
            <w:szCs w:val="20"/>
          </w:rPr>
          <w:t>εννέα (9</w:t>
        </w:r>
      </w:ins>
      <w:r>
        <w:rPr>
          <w:rFonts w:ascii="Verdana" w:hAnsi="Verdana"/>
          <w:sz w:val="20"/>
          <w:szCs w:val="20"/>
        </w:rPr>
        <w:t>) δομές</w:t>
      </w:r>
      <w:r>
        <w:rPr>
          <w:rFonts w:ascii="Verdana" w:hAnsi="Verdana"/>
          <w:color w:val="17365D"/>
          <w:sz w:val="20"/>
          <w:szCs w:val="20"/>
        </w:rPr>
        <w:t xml:space="preserve">. </w:t>
      </w:r>
      <w:r w:rsidRPr="00894366">
        <w:rPr>
          <w:rFonts w:ascii="Verdana" w:hAnsi="Verdana"/>
          <w:sz w:val="20"/>
          <w:szCs w:val="20"/>
        </w:rPr>
        <w:t xml:space="preserve">Οι δομές αυτές αφορούν σε τρία (3) Κέντρα κοινότητας </w:t>
      </w:r>
      <w:r>
        <w:rPr>
          <w:rFonts w:ascii="Verdana" w:hAnsi="Verdana"/>
          <w:sz w:val="20"/>
          <w:szCs w:val="20"/>
        </w:rPr>
        <w:t xml:space="preserve">και μια (1) συντονιστική δομή Περιφερειακής Κοινωνικής </w:t>
      </w:r>
      <w:del w:id="353" w:author="User" w:date="2018-07-12T22:22:00Z">
        <w:r w:rsidDel="003539F9">
          <w:rPr>
            <w:rFonts w:ascii="Verdana" w:hAnsi="Verdana"/>
            <w:sz w:val="20"/>
            <w:szCs w:val="20"/>
          </w:rPr>
          <w:delText xml:space="preserve">πύλης </w:delText>
        </w:r>
      </w:del>
      <w:ins w:id="354" w:author="User" w:date="2018-07-12T22:22:00Z">
        <w:r w:rsidR="003539F9">
          <w:rPr>
            <w:rFonts w:ascii="Verdana" w:hAnsi="Verdana"/>
            <w:sz w:val="20"/>
            <w:szCs w:val="20"/>
          </w:rPr>
          <w:t xml:space="preserve">Πύλης, </w:t>
        </w:r>
      </w:ins>
      <w:r w:rsidRPr="00894366">
        <w:rPr>
          <w:rFonts w:ascii="Verdana" w:hAnsi="Verdana"/>
          <w:sz w:val="20"/>
          <w:szCs w:val="20"/>
        </w:rPr>
        <w:t xml:space="preserve">που έχουν ενταχθεί στο ΕΠ </w:t>
      </w:r>
      <w:r>
        <w:rPr>
          <w:rFonts w:ascii="Verdana" w:hAnsi="Verdana"/>
          <w:sz w:val="20"/>
          <w:szCs w:val="20"/>
        </w:rPr>
        <w:t xml:space="preserve">και σε </w:t>
      </w:r>
      <w:del w:id="355" w:author="Γ" w:date="2018-07-12T14:14:00Z">
        <w:r w:rsidR="00FA6F43">
          <w:rPr>
            <w:rFonts w:ascii="Verdana" w:hAnsi="Verdana"/>
            <w:sz w:val="20"/>
            <w:szCs w:val="20"/>
          </w:rPr>
          <w:delText>τρείς(3</w:delText>
        </w:r>
      </w:del>
      <w:ins w:id="356" w:author="Γ" w:date="2018-07-12T14:14:00Z">
        <w:r>
          <w:rPr>
            <w:rFonts w:ascii="Verdana" w:hAnsi="Verdana"/>
            <w:sz w:val="20"/>
            <w:szCs w:val="20"/>
          </w:rPr>
          <w:t>δύο (2</w:t>
        </w:r>
      </w:ins>
      <w:r>
        <w:rPr>
          <w:rFonts w:ascii="Verdana" w:hAnsi="Verdana"/>
          <w:sz w:val="20"/>
          <w:szCs w:val="20"/>
        </w:rPr>
        <w:t>) νέες δομές Κέντρων Κοινότητας που προβλέπεται να ενταχθούν σύμφωνα με τον προγραμματισμό της ΕΥΔ.</w:t>
      </w:r>
      <w:ins w:id="357" w:author="Γ" w:date="2018-07-12T14:14:00Z">
        <w:r>
          <w:rPr>
            <w:rFonts w:ascii="Verdana" w:hAnsi="Verdana"/>
            <w:sz w:val="20"/>
            <w:szCs w:val="20"/>
          </w:rPr>
          <w:t xml:space="preserve"> Επιπλέον, προβλέπεται η παράταση της χρονικής διάρκειας ενίσχυσης της λειτουργίας των υφιστάμενων δομών κατά τρία (3) έτη, ενώ η αντίστοιχη συνολική διάρκεια συγχρηματοδότησης της λειτουργίας των δύο νέων προγραμματιζόμενων δομών είναι τέσσερα (4) έτη.</w:t>
        </w:r>
      </w:ins>
      <w:r>
        <w:rPr>
          <w:rFonts w:ascii="Verdana" w:hAnsi="Verdana"/>
          <w:sz w:val="20"/>
          <w:szCs w:val="20"/>
        </w:rPr>
        <w:t xml:space="preserve"> Σημειώνεται δε, ότι οι </w:t>
      </w:r>
      <w:del w:id="358" w:author="Γ" w:date="2018-07-12T14:14:00Z">
        <w:r w:rsidR="00FA6F43">
          <w:rPr>
            <w:rFonts w:ascii="Verdana" w:hAnsi="Verdana"/>
            <w:sz w:val="20"/>
            <w:szCs w:val="20"/>
          </w:rPr>
          <w:delText xml:space="preserve">εν λόγω </w:delText>
        </w:r>
      </w:del>
      <w:r>
        <w:rPr>
          <w:rFonts w:ascii="Verdana" w:hAnsi="Verdana"/>
          <w:sz w:val="20"/>
          <w:szCs w:val="20"/>
        </w:rPr>
        <w:t xml:space="preserve">δομές </w:t>
      </w:r>
      <w:ins w:id="359" w:author="Γ" w:date="2018-07-12T14:14:00Z">
        <w:r>
          <w:rPr>
            <w:rFonts w:ascii="Verdana" w:hAnsi="Verdana"/>
            <w:sz w:val="20"/>
            <w:szCs w:val="20"/>
          </w:rPr>
          <w:t xml:space="preserve">των Κέντρων Κοινότητας </w:t>
        </w:r>
      </w:ins>
      <w:r>
        <w:rPr>
          <w:rFonts w:ascii="Verdana" w:hAnsi="Verdana"/>
          <w:sz w:val="20"/>
          <w:szCs w:val="20"/>
        </w:rPr>
        <w:t>θα ενισχυθούν οικονομικά</w:t>
      </w:r>
      <w:ins w:id="360" w:author="Γ" w:date="2018-07-12T14:14:00Z">
        <w:r w:rsidR="002D505F">
          <w:rPr>
            <w:rFonts w:ascii="Verdana" w:hAnsi="Verdana"/>
            <w:sz w:val="20"/>
            <w:szCs w:val="20"/>
          </w:rPr>
          <w:t xml:space="preserve"> για τη διεύρυνση των παρεχόμενων υπηρεσιών τους</w:t>
        </w:r>
      </w:ins>
      <w:r>
        <w:rPr>
          <w:rFonts w:ascii="Verdana" w:hAnsi="Verdana"/>
          <w:sz w:val="20"/>
          <w:szCs w:val="20"/>
        </w:rPr>
        <w:t xml:space="preserve">, αφ’ ενός </w:t>
      </w:r>
      <w:del w:id="361" w:author="Γ" w:date="2018-07-12T14:14:00Z">
        <w:r w:rsidR="00FA6F43">
          <w:rPr>
            <w:rFonts w:ascii="Verdana" w:hAnsi="Verdana"/>
            <w:sz w:val="20"/>
            <w:szCs w:val="20"/>
          </w:rPr>
          <w:delText>για</w:delText>
        </w:r>
      </w:del>
      <w:ins w:id="362" w:author="Γ" w:date="2018-07-12T14:14:00Z">
        <w:r w:rsidR="002D505F">
          <w:rPr>
            <w:rFonts w:ascii="Verdana" w:hAnsi="Verdana"/>
            <w:sz w:val="20"/>
            <w:szCs w:val="20"/>
          </w:rPr>
          <w:t>με</w:t>
        </w:r>
      </w:ins>
      <w:r>
        <w:rPr>
          <w:rFonts w:ascii="Verdana" w:hAnsi="Verdana"/>
          <w:sz w:val="20"/>
          <w:szCs w:val="20"/>
        </w:rPr>
        <w:t xml:space="preserve"> τις δράσεις των Κέντρ</w:t>
      </w:r>
      <w:r w:rsidRPr="00894366">
        <w:rPr>
          <w:rFonts w:ascii="Verdana" w:hAnsi="Verdana"/>
          <w:sz w:val="20"/>
          <w:szCs w:val="20"/>
        </w:rPr>
        <w:t>ων</w:t>
      </w:r>
      <w:r>
        <w:rPr>
          <w:rFonts w:ascii="Verdana" w:hAnsi="Verdana"/>
          <w:sz w:val="20"/>
          <w:szCs w:val="20"/>
        </w:rPr>
        <w:t xml:space="preserve"> Στήριξης Οικογένειας (ΚΣΟΙ) και Κέντρ</w:t>
      </w:r>
      <w:r w:rsidRPr="00894366">
        <w:rPr>
          <w:rFonts w:ascii="Verdana" w:hAnsi="Verdana"/>
          <w:sz w:val="20"/>
          <w:szCs w:val="20"/>
        </w:rPr>
        <w:t>ων</w:t>
      </w:r>
      <w:r>
        <w:rPr>
          <w:rFonts w:ascii="Verdana" w:hAnsi="Verdana"/>
          <w:sz w:val="20"/>
          <w:szCs w:val="20"/>
        </w:rPr>
        <w:t xml:space="preserve"> Παρακολούθησης του Ολοκληρωμένου Συστήματος Πρωτοβάθμιας Φροντίδας για Ηλικιωμένους (ΟΦΗΛΙ), αφ’ ετέρου </w:t>
      </w:r>
      <w:del w:id="363" w:author="Γ" w:date="2018-07-12T14:14:00Z">
        <w:r w:rsidR="00FA6F43">
          <w:rPr>
            <w:rFonts w:ascii="Verdana" w:hAnsi="Verdana"/>
            <w:sz w:val="20"/>
            <w:szCs w:val="20"/>
          </w:rPr>
          <w:delText>για</w:delText>
        </w:r>
      </w:del>
      <w:ins w:id="364" w:author="Γ" w:date="2018-07-12T14:14:00Z">
        <w:r w:rsidR="002D505F">
          <w:rPr>
            <w:rFonts w:ascii="Verdana" w:hAnsi="Verdana"/>
            <w:sz w:val="20"/>
            <w:szCs w:val="20"/>
          </w:rPr>
          <w:t>με</w:t>
        </w:r>
      </w:ins>
      <w:r>
        <w:rPr>
          <w:rFonts w:ascii="Verdana" w:hAnsi="Verdana"/>
          <w:sz w:val="20"/>
          <w:szCs w:val="20"/>
        </w:rPr>
        <w:t xml:space="preserve"> πρόσθετες παρεμβάσεις παροχής υπηρεσιών σε </w:t>
      </w:r>
      <w:r w:rsidRPr="00894366">
        <w:rPr>
          <w:rFonts w:ascii="Verdana" w:hAnsi="Verdana"/>
          <w:sz w:val="20"/>
          <w:szCs w:val="20"/>
        </w:rPr>
        <w:t xml:space="preserve">μετανάστες μέσω </w:t>
      </w:r>
      <w:del w:id="365" w:author="Γ" w:date="2018-07-12T14:14:00Z">
        <w:r w:rsidR="00FA6F43">
          <w:rPr>
            <w:rFonts w:ascii="Verdana" w:hAnsi="Verdana"/>
            <w:sz w:val="20"/>
            <w:szCs w:val="20"/>
          </w:rPr>
          <w:delText xml:space="preserve">Στρατηγικών ΒΑΑ, με διεύρυνση των παρεχόμενων </w:delText>
        </w:r>
        <w:r w:rsidR="00FA6F43" w:rsidRPr="00894366">
          <w:rPr>
            <w:rFonts w:ascii="Verdana" w:hAnsi="Verdana"/>
            <w:sz w:val="20"/>
            <w:szCs w:val="20"/>
          </w:rPr>
          <w:delText>υπηρεσιών τους</w:delText>
        </w:r>
      </w:del>
      <w:ins w:id="366" w:author="Γ" w:date="2018-07-12T14:14:00Z">
        <w:r>
          <w:rPr>
            <w:rFonts w:ascii="Verdana" w:hAnsi="Verdana"/>
            <w:sz w:val="20"/>
            <w:szCs w:val="20"/>
          </w:rPr>
          <w:t>των Παραρτημάτων Μεταναστών (ΚΕΜ)</w:t>
        </w:r>
        <w:r w:rsidRPr="00894366">
          <w:rPr>
            <w:rFonts w:ascii="Verdana" w:hAnsi="Verdana"/>
            <w:sz w:val="20"/>
            <w:szCs w:val="20"/>
          </w:rPr>
          <w:t xml:space="preserve">. </w:t>
        </w:r>
        <w:r>
          <w:rPr>
            <w:rFonts w:ascii="Verdana" w:hAnsi="Verdana"/>
            <w:sz w:val="20"/>
            <w:szCs w:val="20"/>
          </w:rPr>
          <w:t>Επιπλέον, προγραμματίζεται η ενίσχυση τριών (3) επιπλέον δομών στο πλαίσιο της δράσης «Υποστήριξη για την Απασχόληση</w:t>
        </w:r>
      </w:ins>
      <w:r>
        <w:rPr>
          <w:rFonts w:ascii="Verdana" w:hAnsi="Verdana"/>
          <w:sz w:val="20"/>
          <w:szCs w:val="20"/>
        </w:rPr>
        <w:t xml:space="preserve"> και </w:t>
      </w:r>
      <w:del w:id="367" w:author="Γ" w:date="2018-07-12T14:14:00Z">
        <w:r w:rsidR="00FA6F43" w:rsidRPr="00894366">
          <w:rPr>
            <w:rFonts w:ascii="Verdana" w:hAnsi="Verdana"/>
            <w:sz w:val="20"/>
            <w:szCs w:val="20"/>
          </w:rPr>
          <w:delText>ενίσχυσης/ αύξηση του προσωπικού τους.</w:delText>
        </w:r>
      </w:del>
      <w:ins w:id="368" w:author="Γ" w:date="2018-07-12T14:14:00Z">
        <w:r>
          <w:rPr>
            <w:rFonts w:ascii="Verdana" w:hAnsi="Verdana"/>
            <w:sz w:val="20"/>
            <w:szCs w:val="20"/>
          </w:rPr>
          <w:t xml:space="preserve">Επιχειρησιακή Συμβουλευτική </w:t>
        </w:r>
        <w:proofErr w:type="spellStart"/>
        <w:r>
          <w:rPr>
            <w:rFonts w:ascii="Verdana" w:hAnsi="Verdana"/>
            <w:sz w:val="20"/>
            <w:szCs w:val="20"/>
          </w:rPr>
          <w:t>Ρομά</w:t>
        </w:r>
        <w:proofErr w:type="spellEnd"/>
        <w:r>
          <w:rPr>
            <w:rFonts w:ascii="Verdana" w:hAnsi="Verdana"/>
            <w:sz w:val="20"/>
            <w:szCs w:val="20"/>
          </w:rPr>
          <w:t>».</w:t>
        </w:r>
      </w:ins>
      <w:r>
        <w:rPr>
          <w:rFonts w:ascii="Verdana" w:hAnsi="Verdana"/>
          <w:sz w:val="20"/>
          <w:szCs w:val="20"/>
        </w:rPr>
        <w:t xml:space="preserve"> Το ποσό που</w:t>
      </w:r>
      <w:r w:rsidRPr="00894366">
        <w:rPr>
          <w:rFonts w:ascii="Verdana" w:hAnsi="Verdana"/>
          <w:sz w:val="20"/>
          <w:szCs w:val="20"/>
        </w:rPr>
        <w:t xml:space="preserve"> διατίθεται για την επίτευξη της</w:t>
      </w:r>
      <w:r>
        <w:rPr>
          <w:rFonts w:ascii="Verdana" w:hAnsi="Verdana"/>
          <w:sz w:val="20"/>
          <w:szCs w:val="20"/>
        </w:rPr>
        <w:t xml:space="preserve"> τιμή</w:t>
      </w:r>
      <w:r w:rsidRPr="00894366">
        <w:rPr>
          <w:rFonts w:ascii="Verdana" w:hAnsi="Verdana"/>
          <w:sz w:val="20"/>
          <w:szCs w:val="20"/>
        </w:rPr>
        <w:t>ς</w:t>
      </w:r>
      <w:r>
        <w:rPr>
          <w:rFonts w:ascii="Verdana" w:hAnsi="Verdana"/>
          <w:sz w:val="20"/>
          <w:szCs w:val="20"/>
        </w:rPr>
        <w:t xml:space="preserve"> στόχο</w:t>
      </w:r>
      <w:r w:rsidRPr="00894366">
        <w:rPr>
          <w:rFonts w:ascii="Verdana" w:hAnsi="Verdana"/>
          <w:sz w:val="20"/>
          <w:szCs w:val="20"/>
        </w:rPr>
        <w:t>υ</w:t>
      </w:r>
      <w:r>
        <w:rPr>
          <w:rFonts w:ascii="Verdana" w:hAnsi="Verdana"/>
          <w:sz w:val="20"/>
          <w:szCs w:val="20"/>
        </w:rPr>
        <w:t xml:space="preserve"> του δείκτη από την Κατηγορία Παρέμβασης 110 προσδιορίζεται σε </w:t>
      </w:r>
      <w:del w:id="369" w:author="Γ" w:date="2018-07-12T14:14:00Z">
        <w:r w:rsidR="00FA6F43" w:rsidRPr="00894366">
          <w:rPr>
            <w:rFonts w:ascii="Verdana" w:hAnsi="Verdana"/>
            <w:sz w:val="20"/>
            <w:szCs w:val="20"/>
          </w:rPr>
          <w:delText>4.140.800</w:delText>
        </w:r>
      </w:del>
      <w:ins w:id="370" w:author="Γ" w:date="2018-07-12T14:14:00Z">
        <w:r>
          <w:rPr>
            <w:rFonts w:ascii="Verdana" w:hAnsi="Verdana"/>
            <w:sz w:val="20"/>
            <w:szCs w:val="20"/>
          </w:rPr>
          <w:t>5.580.000</w:t>
        </w:r>
      </w:ins>
      <w:r>
        <w:rPr>
          <w:rFonts w:ascii="Verdana" w:hAnsi="Verdana"/>
          <w:sz w:val="20"/>
          <w:szCs w:val="20"/>
        </w:rPr>
        <w:t xml:space="preserve"> €.</w:t>
      </w:r>
    </w:p>
    <w:p w:rsidR="00E50E17" w:rsidRDefault="00E50E17" w:rsidP="00E50E17">
      <w:pPr>
        <w:pStyle w:val="ListParagraph"/>
        <w:numPr>
          <w:ilvl w:val="0"/>
          <w:numId w:val="1"/>
        </w:numPr>
        <w:spacing w:line="360" w:lineRule="auto"/>
        <w:ind w:left="284" w:hanging="284"/>
        <w:jc w:val="both"/>
        <w:rPr>
          <w:rFonts w:ascii="Verdana" w:hAnsi="Verdana"/>
          <w:color w:val="17365D"/>
          <w:sz w:val="20"/>
          <w:szCs w:val="20"/>
        </w:rPr>
      </w:pPr>
      <w:r w:rsidRPr="00894366">
        <w:rPr>
          <w:rFonts w:ascii="Verdana" w:hAnsi="Verdana"/>
          <w:sz w:val="20"/>
          <w:szCs w:val="20"/>
        </w:rPr>
        <w:t>Για την</w:t>
      </w:r>
      <w:r>
        <w:rPr>
          <w:rFonts w:ascii="Verdana" w:hAnsi="Verdana"/>
          <w:sz w:val="20"/>
          <w:szCs w:val="20"/>
        </w:rPr>
        <w:t xml:space="preserve"> </w:t>
      </w:r>
      <w:proofErr w:type="spellStart"/>
      <w:r>
        <w:rPr>
          <w:rFonts w:ascii="Verdana" w:hAnsi="Verdana"/>
          <w:sz w:val="20"/>
          <w:szCs w:val="20"/>
          <w:u w:val="single"/>
        </w:rPr>
        <w:t>Επ.Προτ</w:t>
      </w:r>
      <w:proofErr w:type="spellEnd"/>
      <w:r>
        <w:rPr>
          <w:rFonts w:ascii="Verdana" w:hAnsi="Verdana"/>
          <w:sz w:val="20"/>
          <w:szCs w:val="20"/>
          <w:u w:val="single"/>
        </w:rPr>
        <w:t>. 9</w:t>
      </w:r>
      <w:r>
        <w:rPr>
          <w:rFonts w:ascii="Verdana" w:hAnsi="Verdana"/>
          <w:sz w:val="20"/>
          <w:szCs w:val="20"/>
          <w:u w:val="single"/>
          <w:lang w:val="en-US"/>
        </w:rPr>
        <w:t>iii</w:t>
      </w:r>
      <w:r>
        <w:rPr>
          <w:rFonts w:ascii="Verdana" w:hAnsi="Verdana"/>
          <w:sz w:val="20"/>
          <w:szCs w:val="20"/>
        </w:rPr>
        <w:t xml:space="preserve"> και </w:t>
      </w:r>
      <w:r w:rsidRPr="00894366">
        <w:rPr>
          <w:rFonts w:ascii="Verdana" w:hAnsi="Verdana"/>
          <w:sz w:val="20"/>
          <w:szCs w:val="20"/>
        </w:rPr>
        <w:t>κατ’ ακολουθία για την</w:t>
      </w:r>
      <w:r>
        <w:rPr>
          <w:rFonts w:ascii="Verdana" w:hAnsi="Verdana"/>
          <w:sz w:val="20"/>
          <w:szCs w:val="20"/>
        </w:rPr>
        <w:t xml:space="preserve"> Κατηγορία Παρέμβασης 111, με βάση</w:t>
      </w:r>
      <w:r>
        <w:rPr>
          <w:rFonts w:ascii="Verdana" w:hAnsi="Verdana"/>
          <w:color w:val="17365D"/>
          <w:sz w:val="20"/>
          <w:szCs w:val="20"/>
        </w:rPr>
        <w:t xml:space="preserve"> </w:t>
      </w:r>
      <w:r>
        <w:rPr>
          <w:rFonts w:ascii="Verdana" w:hAnsi="Verdana"/>
          <w:sz w:val="20"/>
          <w:szCs w:val="20"/>
        </w:rPr>
        <w:t>τη</w:t>
      </w:r>
      <w:r w:rsidRPr="00894366">
        <w:rPr>
          <w:rFonts w:ascii="Verdana" w:hAnsi="Verdana"/>
          <w:color w:val="17365D"/>
          <w:sz w:val="20"/>
          <w:szCs w:val="20"/>
        </w:rPr>
        <w:t xml:space="preserve"> </w:t>
      </w:r>
      <w:r w:rsidRPr="00894366">
        <w:rPr>
          <w:rFonts w:ascii="Verdana" w:hAnsi="Verdana"/>
          <w:sz w:val="20"/>
          <w:szCs w:val="20"/>
        </w:rPr>
        <w:t xml:space="preserve">μέχρι </w:t>
      </w:r>
      <w:r>
        <w:rPr>
          <w:rFonts w:ascii="Verdana" w:hAnsi="Verdana"/>
          <w:sz w:val="20"/>
          <w:szCs w:val="20"/>
        </w:rPr>
        <w:t>σήμερα (</w:t>
      </w:r>
      <w:del w:id="371" w:author="Γ" w:date="2018-07-12T14:14:00Z">
        <w:r w:rsidR="00FA6F43">
          <w:rPr>
            <w:rFonts w:ascii="Verdana" w:hAnsi="Verdana"/>
            <w:sz w:val="20"/>
            <w:szCs w:val="20"/>
          </w:rPr>
          <w:delText>Νοέμβριος 2017</w:delText>
        </w:r>
      </w:del>
      <w:ins w:id="372" w:author="Γ" w:date="2018-07-12T14:14:00Z">
        <w:r>
          <w:rPr>
            <w:rFonts w:ascii="Verdana" w:hAnsi="Verdana"/>
            <w:sz w:val="20"/>
            <w:szCs w:val="20"/>
          </w:rPr>
          <w:t>Ιούλιος 2018</w:t>
        </w:r>
      </w:ins>
      <w:r>
        <w:rPr>
          <w:rFonts w:ascii="Verdana" w:hAnsi="Verdana"/>
          <w:sz w:val="20"/>
          <w:szCs w:val="20"/>
        </w:rPr>
        <w:t xml:space="preserve">), υλοποίησή της, οι ενταγμένες δράσεις </w:t>
      </w:r>
      <w:del w:id="373" w:author="Γ" w:date="2018-07-12T14:14:00Z">
        <w:r w:rsidR="00FA6F43">
          <w:rPr>
            <w:rFonts w:ascii="Verdana" w:hAnsi="Verdana"/>
            <w:sz w:val="20"/>
            <w:szCs w:val="20"/>
          </w:rPr>
          <w:delText>που αφορούν σε υποστηριζόμενες δομές και</w:delText>
        </w:r>
      </w:del>
      <w:ins w:id="374" w:author="Γ" w:date="2018-07-12T14:14:00Z">
        <w:r>
          <w:rPr>
            <w:rFonts w:ascii="Verdana" w:hAnsi="Verdana"/>
            <w:sz w:val="20"/>
            <w:szCs w:val="20"/>
          </w:rPr>
          <w:t>υποστηριζόμενων δομών</w:t>
        </w:r>
      </w:ins>
      <w:r>
        <w:rPr>
          <w:rFonts w:ascii="Verdana" w:hAnsi="Verdana"/>
          <w:sz w:val="20"/>
          <w:szCs w:val="20"/>
        </w:rPr>
        <w:t xml:space="preserve"> οι οποίες συμβάλλουν στο δείκτη, είναι τέσσερεις (4) και αφορούν </w:t>
      </w:r>
      <w:ins w:id="375" w:author="Γ" w:date="2018-07-12T14:14:00Z">
        <w:r>
          <w:rPr>
            <w:rFonts w:ascii="Verdana" w:hAnsi="Verdana"/>
            <w:sz w:val="20"/>
            <w:szCs w:val="20"/>
          </w:rPr>
          <w:t xml:space="preserve">στο σύνολο τους </w:t>
        </w:r>
      </w:ins>
      <w:r>
        <w:rPr>
          <w:rFonts w:ascii="Verdana" w:hAnsi="Verdana"/>
          <w:sz w:val="20"/>
          <w:szCs w:val="20"/>
        </w:rPr>
        <w:t xml:space="preserve">Δομές </w:t>
      </w:r>
      <w:del w:id="376" w:author="User" w:date="2018-07-12T22:22:00Z">
        <w:r w:rsidDel="003539F9">
          <w:rPr>
            <w:rFonts w:ascii="Verdana" w:hAnsi="Verdana"/>
            <w:sz w:val="20"/>
            <w:szCs w:val="20"/>
          </w:rPr>
          <w:delText xml:space="preserve">κακοποιημένων </w:delText>
        </w:r>
      </w:del>
      <w:ins w:id="377" w:author="User" w:date="2018-07-12T22:22:00Z">
        <w:r w:rsidR="003539F9">
          <w:rPr>
            <w:rFonts w:ascii="Verdana" w:hAnsi="Verdana"/>
            <w:sz w:val="20"/>
            <w:szCs w:val="20"/>
          </w:rPr>
          <w:t xml:space="preserve">Κακοποιημένων </w:t>
        </w:r>
      </w:ins>
      <w:del w:id="378" w:author="User" w:date="2018-07-12T22:22:00Z">
        <w:r w:rsidDel="003539F9">
          <w:rPr>
            <w:rFonts w:ascii="Verdana" w:hAnsi="Verdana"/>
            <w:sz w:val="20"/>
            <w:szCs w:val="20"/>
          </w:rPr>
          <w:delText>γυναικών</w:delText>
        </w:r>
      </w:del>
      <w:ins w:id="379" w:author="User" w:date="2018-07-12T22:22:00Z">
        <w:r w:rsidR="003539F9">
          <w:rPr>
            <w:rFonts w:ascii="Verdana" w:hAnsi="Verdana"/>
            <w:sz w:val="20"/>
            <w:szCs w:val="20"/>
          </w:rPr>
          <w:t>Γυναικών</w:t>
        </w:r>
      </w:ins>
      <w:ins w:id="380" w:author="User" w:date="2018-07-12T22:23:00Z">
        <w:r w:rsidR="003539F9">
          <w:rPr>
            <w:rFonts w:ascii="Verdana" w:hAnsi="Verdana"/>
            <w:sz w:val="20"/>
            <w:szCs w:val="20"/>
          </w:rPr>
          <w:t xml:space="preserve"> Θυμάτων Βίας</w:t>
        </w:r>
      </w:ins>
      <w:del w:id="381" w:author="Γ" w:date="2018-07-12T14:14:00Z">
        <w:r w:rsidR="00FA6F43">
          <w:rPr>
            <w:rFonts w:ascii="Verdana" w:hAnsi="Verdana"/>
            <w:sz w:val="20"/>
            <w:szCs w:val="20"/>
          </w:rPr>
          <w:delText>, ενώ σύμφωνα</w:delText>
        </w:r>
      </w:del>
      <w:ins w:id="382" w:author="Γ" w:date="2018-07-12T14:14:00Z">
        <w:r>
          <w:rPr>
            <w:rFonts w:ascii="Verdana" w:hAnsi="Verdana"/>
            <w:sz w:val="20"/>
            <w:szCs w:val="20"/>
          </w:rPr>
          <w:t>. Σύμφωνα</w:t>
        </w:r>
      </w:ins>
      <w:r>
        <w:rPr>
          <w:rFonts w:ascii="Verdana" w:hAnsi="Verdana"/>
          <w:sz w:val="20"/>
          <w:szCs w:val="20"/>
        </w:rPr>
        <w:t xml:space="preserve"> με τον προγραμματισμό της ΕΥΔ</w:t>
      </w:r>
      <w:del w:id="383" w:author="Γ" w:date="2018-07-12T14:14:00Z">
        <w:r w:rsidR="00FA6F43">
          <w:rPr>
            <w:rFonts w:ascii="Verdana" w:hAnsi="Verdana"/>
            <w:sz w:val="20"/>
            <w:szCs w:val="20"/>
          </w:rPr>
          <w:delText>,</w:delText>
        </w:r>
      </w:del>
      <w:r>
        <w:rPr>
          <w:rFonts w:ascii="Verdana" w:hAnsi="Verdana"/>
          <w:sz w:val="20"/>
          <w:szCs w:val="20"/>
        </w:rPr>
        <w:t xml:space="preserve"> προβλέπεται </w:t>
      </w:r>
      <w:ins w:id="384" w:author="Γ" w:date="2018-07-12T14:14:00Z">
        <w:r>
          <w:rPr>
            <w:rFonts w:ascii="Verdana" w:hAnsi="Verdana"/>
            <w:sz w:val="20"/>
            <w:szCs w:val="20"/>
          </w:rPr>
          <w:t xml:space="preserve">παράταση του χρόνου ενίσχυσης της λειτουργίας των υφιστάμενων δομών κατά δύο έτη, ενώ προγραμματίζεται </w:t>
        </w:r>
      </w:ins>
      <w:r>
        <w:rPr>
          <w:rFonts w:ascii="Verdana" w:hAnsi="Verdana"/>
          <w:sz w:val="20"/>
          <w:szCs w:val="20"/>
        </w:rPr>
        <w:t xml:space="preserve">η </w:t>
      </w:r>
      <w:del w:id="385" w:author="Γ" w:date="2018-07-12T14:14:00Z">
        <w:r w:rsidR="00FA6F43">
          <w:rPr>
            <w:rFonts w:ascii="Verdana" w:hAnsi="Verdana"/>
            <w:sz w:val="20"/>
            <w:szCs w:val="20"/>
          </w:rPr>
          <w:delText>ένταξη νέας πράξης που αφορά στη δημιουργία μίας (1) επιπλέον δομής</w:delText>
        </w:r>
      </w:del>
      <w:ins w:id="386" w:author="Γ" w:date="2018-07-12T14:14:00Z">
        <w:r>
          <w:rPr>
            <w:rFonts w:ascii="Verdana" w:hAnsi="Verdana"/>
            <w:sz w:val="20"/>
            <w:szCs w:val="20"/>
          </w:rPr>
          <w:t>ενίσχυση τριών (3) δομών</w:t>
        </w:r>
      </w:ins>
      <w:r>
        <w:rPr>
          <w:rFonts w:ascii="Verdana" w:hAnsi="Verdana"/>
          <w:sz w:val="20"/>
          <w:szCs w:val="20"/>
        </w:rPr>
        <w:t xml:space="preserve"> ΚΔΗΦ</w:t>
      </w:r>
      <w:del w:id="387" w:author="Γ" w:date="2018-07-12T14:14:00Z">
        <w:r w:rsidR="00FA6F43">
          <w:rPr>
            <w:rFonts w:ascii="Verdana" w:hAnsi="Verdana"/>
            <w:sz w:val="20"/>
            <w:szCs w:val="20"/>
          </w:rPr>
          <w:delText>.</w:delText>
        </w:r>
      </w:del>
      <w:ins w:id="388" w:author="Γ" w:date="2018-07-12T14:14:00Z">
        <w:r>
          <w:rPr>
            <w:rFonts w:ascii="Verdana" w:hAnsi="Verdana"/>
            <w:sz w:val="20"/>
            <w:szCs w:val="20"/>
          </w:rPr>
          <w:t xml:space="preserve"> και πέντε (5) νέων δομών ΣΥΔ.</w:t>
        </w:r>
      </w:ins>
      <w:r>
        <w:rPr>
          <w:rFonts w:ascii="Verdana" w:hAnsi="Verdana"/>
          <w:sz w:val="20"/>
          <w:szCs w:val="20"/>
        </w:rPr>
        <w:t xml:space="preserve"> Λαμβάνοντας υπ’ όψη τα παραπάνω, η τιμή στόχος του δείκτη εκτιμάται σε </w:t>
      </w:r>
      <w:del w:id="389" w:author="Γ" w:date="2018-07-12T14:14:00Z">
        <w:r w:rsidR="00FA6F43">
          <w:rPr>
            <w:rFonts w:ascii="Verdana" w:hAnsi="Verdana"/>
            <w:sz w:val="20"/>
            <w:szCs w:val="20"/>
          </w:rPr>
          <w:delText>πέντε (5</w:delText>
        </w:r>
      </w:del>
      <w:ins w:id="390" w:author="Γ" w:date="2018-07-12T14:14:00Z">
        <w:r>
          <w:rPr>
            <w:rFonts w:ascii="Verdana" w:hAnsi="Verdana"/>
            <w:sz w:val="20"/>
            <w:szCs w:val="20"/>
          </w:rPr>
          <w:t>δώδεκα (12</w:t>
        </w:r>
      </w:ins>
      <w:r>
        <w:rPr>
          <w:rFonts w:ascii="Verdana" w:hAnsi="Verdana"/>
          <w:sz w:val="20"/>
          <w:szCs w:val="20"/>
        </w:rPr>
        <w:t xml:space="preserve">) δομές, με το διατιθέμενο από την Κατηγορία Παρέμβασης 110 ποσό που συμβάλλει στην επίτευξη της, να προσδιορίζεται σε </w:t>
      </w:r>
      <w:del w:id="391" w:author="Γ" w:date="2018-07-12T14:14:00Z">
        <w:r w:rsidR="00FA6F43">
          <w:rPr>
            <w:rFonts w:ascii="Verdana" w:hAnsi="Verdana"/>
            <w:sz w:val="20"/>
            <w:szCs w:val="20"/>
          </w:rPr>
          <w:delText xml:space="preserve">1.637.370 </w:delText>
        </w:r>
      </w:del>
      <w:ins w:id="392" w:author="Γ" w:date="2018-07-12T14:14:00Z">
        <w:r>
          <w:rPr>
            <w:rFonts w:ascii="Verdana" w:hAnsi="Verdana"/>
            <w:sz w:val="20"/>
            <w:szCs w:val="20"/>
          </w:rPr>
          <w:t>7.600.000</w:t>
        </w:r>
      </w:ins>
      <w:r>
        <w:rPr>
          <w:rFonts w:ascii="Verdana" w:hAnsi="Verdana"/>
          <w:sz w:val="20"/>
          <w:szCs w:val="20"/>
        </w:rPr>
        <w:t>€.</w:t>
      </w:r>
    </w:p>
    <w:p w:rsidR="00E50E17" w:rsidRPr="008D29C8" w:rsidRDefault="00E50E17" w:rsidP="00E50E17">
      <w:pPr>
        <w:pStyle w:val="ListParagraph"/>
        <w:numPr>
          <w:ilvl w:val="0"/>
          <w:numId w:val="1"/>
        </w:numPr>
        <w:spacing w:line="360" w:lineRule="auto"/>
        <w:ind w:left="284" w:hanging="284"/>
        <w:jc w:val="both"/>
        <w:rPr>
          <w:rFonts w:ascii="Verdana" w:hAnsi="Verdana"/>
          <w:sz w:val="20"/>
          <w:szCs w:val="20"/>
        </w:rPr>
      </w:pPr>
      <w:r w:rsidRPr="00894366">
        <w:rPr>
          <w:rFonts w:ascii="Verdana" w:hAnsi="Verdana"/>
          <w:sz w:val="20"/>
          <w:szCs w:val="20"/>
        </w:rPr>
        <w:lastRenderedPageBreak/>
        <w:t xml:space="preserve">Όσον αφορά στην </w:t>
      </w:r>
      <w:proofErr w:type="spellStart"/>
      <w:r w:rsidRPr="00894366">
        <w:rPr>
          <w:rFonts w:ascii="Verdana" w:hAnsi="Verdana"/>
          <w:sz w:val="20"/>
          <w:szCs w:val="20"/>
          <w:u w:val="single"/>
        </w:rPr>
        <w:t>Επ.Πρ</w:t>
      </w:r>
      <w:r>
        <w:rPr>
          <w:rFonts w:ascii="Verdana" w:hAnsi="Verdana"/>
          <w:sz w:val="20"/>
          <w:szCs w:val="20"/>
          <w:u w:val="single"/>
        </w:rPr>
        <w:t>ο</w:t>
      </w:r>
      <w:r w:rsidRPr="00894366">
        <w:rPr>
          <w:rFonts w:ascii="Verdana" w:hAnsi="Verdana"/>
          <w:sz w:val="20"/>
          <w:szCs w:val="20"/>
          <w:u w:val="single"/>
        </w:rPr>
        <w:t>τ</w:t>
      </w:r>
      <w:proofErr w:type="spellEnd"/>
      <w:r w:rsidRPr="00894366">
        <w:rPr>
          <w:rFonts w:ascii="Verdana" w:hAnsi="Verdana"/>
          <w:sz w:val="20"/>
          <w:szCs w:val="20"/>
          <w:u w:val="single"/>
        </w:rPr>
        <w:t>. 9</w:t>
      </w:r>
      <w:r w:rsidRPr="00894366">
        <w:rPr>
          <w:rFonts w:ascii="Verdana" w:hAnsi="Verdana"/>
          <w:sz w:val="20"/>
          <w:szCs w:val="20"/>
          <w:u w:val="single"/>
          <w:lang w:val="en-US"/>
        </w:rPr>
        <w:t>iv</w:t>
      </w:r>
      <w:r w:rsidRPr="00894366">
        <w:rPr>
          <w:rFonts w:ascii="Verdana" w:hAnsi="Verdana"/>
          <w:sz w:val="20"/>
          <w:szCs w:val="20"/>
        </w:rPr>
        <w:t xml:space="preserve"> και στην Κατηγορία Παρέμβασης 112,</w:t>
      </w:r>
      <w:r>
        <w:rPr>
          <w:rFonts w:ascii="Verdana" w:hAnsi="Verdana"/>
          <w:sz w:val="20"/>
          <w:szCs w:val="20"/>
        </w:rPr>
        <w:t xml:space="preserve"> η μέχρι σήμερα (</w:t>
      </w:r>
      <w:del w:id="393" w:author="Γ" w:date="2018-07-12T14:14:00Z">
        <w:r w:rsidR="00FA6F43">
          <w:rPr>
            <w:rFonts w:ascii="Verdana" w:hAnsi="Verdana"/>
            <w:sz w:val="20"/>
            <w:szCs w:val="20"/>
          </w:rPr>
          <w:delText>Νοέμβριος 2017</w:delText>
        </w:r>
      </w:del>
      <w:ins w:id="394" w:author="Γ" w:date="2018-07-12T14:14:00Z">
        <w:r>
          <w:rPr>
            <w:rFonts w:ascii="Verdana" w:hAnsi="Verdana"/>
            <w:sz w:val="20"/>
            <w:szCs w:val="20"/>
          </w:rPr>
          <w:t>Ιούλιος 2018</w:t>
        </w:r>
      </w:ins>
      <w:r>
        <w:rPr>
          <w:rFonts w:ascii="Verdana" w:hAnsi="Verdana"/>
          <w:sz w:val="20"/>
          <w:szCs w:val="20"/>
        </w:rPr>
        <w:t>) υλοποίησή της περιλαμβάνει την ένταξη δύο (2) δομών ΚΗΦΗ. Ωστόσο, σύμφωνα με τον προγραμματισμό της ΕΥΔ και με βάση τους διαθέσιμους πόρους της Επενδυτικής Προτεραιότητας προβλέπεται</w:t>
      </w:r>
      <w:ins w:id="395" w:author="User" w:date="2018-07-12T22:23:00Z">
        <w:r w:rsidR="00402B17">
          <w:rPr>
            <w:rFonts w:ascii="Verdana" w:hAnsi="Verdana"/>
            <w:sz w:val="20"/>
            <w:szCs w:val="20"/>
          </w:rPr>
          <w:t>,</w:t>
        </w:r>
      </w:ins>
      <w:r>
        <w:rPr>
          <w:rFonts w:ascii="Verdana" w:hAnsi="Verdana"/>
          <w:sz w:val="20"/>
          <w:szCs w:val="20"/>
        </w:rPr>
        <w:t xml:space="preserve"> </w:t>
      </w:r>
      <w:del w:id="396" w:author="Γ" w:date="2018-07-12T14:14:00Z">
        <w:r w:rsidR="00FA6F43">
          <w:rPr>
            <w:rFonts w:ascii="Verdana" w:hAnsi="Verdana"/>
            <w:sz w:val="20"/>
            <w:szCs w:val="20"/>
          </w:rPr>
          <w:delText>η ένταξη νέων πράξεων που αφορούν στη δημιουργία συνολικά δεκατεσσάρων (14</w:delText>
        </w:r>
      </w:del>
      <w:ins w:id="397" w:author="Γ" w:date="2018-07-12T14:14:00Z">
        <w:r>
          <w:rPr>
            <w:rFonts w:ascii="Verdana" w:hAnsi="Verdana"/>
            <w:sz w:val="20"/>
            <w:szCs w:val="20"/>
          </w:rPr>
          <w:t>αφ’ ενός η παράταση του χρόνου ενίσχυσης των δύο υφιστάμενων δομών ΚΗΦΗ κατά τρία (3) έτη, αφ’ ετέρου η ενίσχυση μέσω των δράσεων στ</w:t>
        </w:r>
      </w:ins>
      <w:ins w:id="398" w:author="User" w:date="2018-07-12T22:23:00Z">
        <w:r w:rsidR="00402B17">
          <w:rPr>
            <w:rFonts w:ascii="Verdana" w:hAnsi="Verdana"/>
            <w:sz w:val="20"/>
            <w:szCs w:val="20"/>
          </w:rPr>
          <w:t>ο</w:t>
        </w:r>
      </w:ins>
      <w:ins w:id="399" w:author="Γ" w:date="2018-07-12T14:14:00Z">
        <w:del w:id="400" w:author="User" w:date="2018-07-12T22:23:00Z">
          <w:r w:rsidDel="00402B17">
            <w:rPr>
              <w:rFonts w:ascii="Verdana" w:hAnsi="Verdana"/>
              <w:sz w:val="20"/>
              <w:szCs w:val="20"/>
            </w:rPr>
            <w:delText>α</w:delText>
          </w:r>
        </w:del>
        <w:r>
          <w:rPr>
            <w:rFonts w:ascii="Verdana" w:hAnsi="Verdana"/>
            <w:sz w:val="20"/>
            <w:szCs w:val="20"/>
          </w:rPr>
          <w:t xml:space="preserve"> πλαίσι</w:t>
        </w:r>
      </w:ins>
      <w:ins w:id="401" w:author="User" w:date="2018-07-12T22:23:00Z">
        <w:r w:rsidR="00402B17">
          <w:rPr>
            <w:rFonts w:ascii="Verdana" w:hAnsi="Verdana"/>
            <w:sz w:val="20"/>
            <w:szCs w:val="20"/>
          </w:rPr>
          <w:t>ο</w:t>
        </w:r>
      </w:ins>
      <w:ins w:id="402" w:author="Γ" w:date="2018-07-12T14:14:00Z">
        <w:del w:id="403" w:author="User" w:date="2018-07-12T22:23:00Z">
          <w:r w:rsidDel="00402B17">
            <w:rPr>
              <w:rFonts w:ascii="Verdana" w:hAnsi="Verdana"/>
              <w:sz w:val="20"/>
              <w:szCs w:val="20"/>
            </w:rPr>
            <w:delText>α</w:delText>
          </w:r>
        </w:del>
        <w:r>
          <w:rPr>
            <w:rFonts w:ascii="Verdana" w:hAnsi="Verdana"/>
            <w:sz w:val="20"/>
            <w:szCs w:val="20"/>
          </w:rPr>
          <w:t xml:space="preserve"> των υλοποιούμενων στρατηγικών ΒΑΑ στην Περιφέρεια, δύο (2</w:t>
        </w:r>
      </w:ins>
      <w:r>
        <w:rPr>
          <w:rFonts w:ascii="Verdana" w:hAnsi="Verdana"/>
          <w:sz w:val="20"/>
          <w:szCs w:val="20"/>
        </w:rPr>
        <w:t xml:space="preserve">) επιπλέον δομών, προκειμένου να εξυπηρετηθούν </w:t>
      </w:r>
      <w:del w:id="404" w:author="User" w:date="2018-07-12T22:23:00Z">
        <w:r w:rsidDel="00402B17">
          <w:rPr>
            <w:rFonts w:ascii="Verdana" w:hAnsi="Verdana"/>
            <w:sz w:val="20"/>
            <w:szCs w:val="20"/>
          </w:rPr>
          <w:delText xml:space="preserve">οι αυξημένες </w:delText>
        </w:r>
      </w:del>
      <w:r>
        <w:rPr>
          <w:rFonts w:ascii="Verdana" w:hAnsi="Verdana"/>
          <w:sz w:val="20"/>
          <w:szCs w:val="20"/>
        </w:rPr>
        <w:t xml:space="preserve">οι περιοχές στις οποίες εμφανίζονται οι αντίστοιχες </w:t>
      </w:r>
      <w:ins w:id="405" w:author="User" w:date="2018-07-12T22:24:00Z">
        <w:r w:rsidR="00AA68BE">
          <w:rPr>
            <w:rFonts w:ascii="Verdana" w:hAnsi="Verdana"/>
            <w:sz w:val="20"/>
            <w:szCs w:val="20"/>
          </w:rPr>
          <w:t xml:space="preserve">αυξημένες </w:t>
        </w:r>
      </w:ins>
      <w:r>
        <w:rPr>
          <w:rFonts w:ascii="Verdana" w:hAnsi="Verdana"/>
          <w:sz w:val="20"/>
          <w:szCs w:val="20"/>
        </w:rPr>
        <w:t>ανάγκες</w:t>
      </w:r>
      <w:ins w:id="406" w:author="User" w:date="2018-07-12T22:24:00Z">
        <w:r w:rsidR="00AA68BE">
          <w:rPr>
            <w:rFonts w:ascii="Verdana" w:hAnsi="Verdana"/>
            <w:sz w:val="20"/>
            <w:szCs w:val="20"/>
          </w:rPr>
          <w:t>, σύμφωνα με την εγκεκριμένη στρατηγική τους</w:t>
        </w:r>
      </w:ins>
      <w:r>
        <w:rPr>
          <w:rFonts w:ascii="Verdana" w:hAnsi="Verdana"/>
          <w:sz w:val="20"/>
          <w:szCs w:val="20"/>
        </w:rPr>
        <w:t>.</w:t>
      </w:r>
      <w:del w:id="407" w:author="Γ" w:date="2018-07-12T14:14:00Z">
        <w:r w:rsidR="00FA6F43">
          <w:rPr>
            <w:rFonts w:ascii="Verdana" w:hAnsi="Verdana"/>
            <w:sz w:val="20"/>
            <w:szCs w:val="20"/>
          </w:rPr>
          <w:delText xml:space="preserve"> Ειδικότερα, προβλέπεται δημιουργία έντεκα (11) νέων Δομών παροχής Βασικών Αγαθών </w:delText>
        </w:r>
        <w:r w:rsidR="00FA6F43" w:rsidRPr="00894366">
          <w:rPr>
            <w:rFonts w:ascii="Verdana" w:hAnsi="Verdana"/>
            <w:sz w:val="20"/>
            <w:szCs w:val="20"/>
          </w:rPr>
          <w:delText xml:space="preserve">(Κοινωνικά παντοπωλεία, φαρμακεία, συσσίτια) </w:delText>
        </w:r>
        <w:r w:rsidR="00FA6F43">
          <w:rPr>
            <w:rFonts w:ascii="Verdana" w:hAnsi="Verdana"/>
            <w:sz w:val="20"/>
            <w:szCs w:val="20"/>
          </w:rPr>
          <w:delText xml:space="preserve"> στα αστικά κέντρα της Περιφέρειας </w:delText>
        </w:r>
      </w:del>
      <w:ins w:id="408" w:author="Γ" w:date="2018-07-12T14:14:00Z">
        <w:r>
          <w:rPr>
            <w:rFonts w:ascii="Verdana" w:hAnsi="Verdana"/>
            <w:sz w:val="20"/>
            <w:szCs w:val="20"/>
          </w:rPr>
          <w:t xml:space="preserve"> Ως εκ τούτων, η τιμή στόχος του δείκτη εκτιμάται σε τέσσερεις (4) δομές</w:t>
        </w:r>
        <w:r w:rsidR="002D505F">
          <w:rPr>
            <w:rFonts w:ascii="Verdana" w:hAnsi="Verdana"/>
            <w:sz w:val="20"/>
            <w:szCs w:val="20"/>
          </w:rPr>
          <w:t>,</w:t>
        </w:r>
        <w:r>
          <w:rPr>
            <w:rFonts w:ascii="Verdana" w:hAnsi="Verdana"/>
            <w:sz w:val="20"/>
            <w:szCs w:val="20"/>
          </w:rPr>
          <w:t xml:space="preserve"> ενώ το διατιθέμενο ποσό του προϋπολογισμού της Επενδυτικής Προτεραιότητας</w:t>
        </w:r>
      </w:ins>
      <w:ins w:id="409" w:author="User" w:date="2018-07-12T22:24:00Z">
        <w:r w:rsidR="00AA68BE">
          <w:rPr>
            <w:rFonts w:ascii="Verdana" w:hAnsi="Verdana"/>
            <w:sz w:val="20"/>
            <w:szCs w:val="20"/>
          </w:rPr>
          <w:t>,</w:t>
        </w:r>
      </w:ins>
      <w:ins w:id="410" w:author="Γ" w:date="2018-07-12T14:14:00Z">
        <w:r>
          <w:rPr>
            <w:rFonts w:ascii="Verdana" w:hAnsi="Verdana"/>
            <w:sz w:val="20"/>
            <w:szCs w:val="20"/>
          </w:rPr>
          <w:t xml:space="preserve"> που συμβάλλει στην επίτευξη του δείκτη</w:t>
        </w:r>
      </w:ins>
      <w:ins w:id="411" w:author="User" w:date="2018-07-12T22:24:00Z">
        <w:r w:rsidR="00AA68BE">
          <w:rPr>
            <w:rFonts w:ascii="Verdana" w:hAnsi="Verdana"/>
            <w:sz w:val="20"/>
            <w:szCs w:val="20"/>
          </w:rPr>
          <w:t>,</w:t>
        </w:r>
      </w:ins>
      <w:ins w:id="412" w:author="Γ" w:date="2018-07-12T14:14:00Z">
        <w:r>
          <w:rPr>
            <w:rFonts w:ascii="Verdana" w:hAnsi="Verdana"/>
            <w:sz w:val="20"/>
            <w:szCs w:val="20"/>
          </w:rPr>
          <w:t xml:space="preserve"> προσδιορίζεται σε 3.300.000 €.</w:t>
        </w:r>
      </w:ins>
    </w:p>
    <w:p w:rsidR="00E50E17" w:rsidRPr="00645E44" w:rsidRDefault="00E50E17" w:rsidP="00E50E17">
      <w:pPr>
        <w:pStyle w:val="ListParagraph"/>
        <w:numPr>
          <w:ilvl w:val="0"/>
          <w:numId w:val="1"/>
        </w:numPr>
        <w:spacing w:line="360" w:lineRule="auto"/>
        <w:ind w:left="284" w:hanging="284"/>
        <w:jc w:val="both"/>
        <w:rPr>
          <w:rFonts w:ascii="Verdana" w:hAnsi="Verdana"/>
          <w:sz w:val="20"/>
          <w:szCs w:val="20"/>
        </w:rPr>
      </w:pPr>
      <w:del w:id="413" w:author="User" w:date="2018-07-12T22:24:00Z">
        <w:r w:rsidRPr="00645E44" w:rsidDel="00AA68BE">
          <w:rPr>
            <w:rFonts w:ascii="Verdana" w:hAnsi="Verdana"/>
            <w:sz w:val="20"/>
            <w:szCs w:val="20"/>
          </w:rPr>
          <w:delText>Όσον αφορά</w:delText>
        </w:r>
      </w:del>
      <w:ins w:id="414" w:author="User" w:date="2018-07-12T22:24:00Z">
        <w:r w:rsidR="00AA68BE">
          <w:rPr>
            <w:rFonts w:ascii="Verdana" w:hAnsi="Verdana"/>
            <w:sz w:val="20"/>
            <w:szCs w:val="20"/>
          </w:rPr>
          <w:t>Σ</w:t>
        </w:r>
      </w:ins>
      <w:del w:id="415" w:author="User" w:date="2018-07-12T22:25:00Z">
        <w:r w:rsidRPr="00645E44" w:rsidDel="00AA68BE">
          <w:rPr>
            <w:rFonts w:ascii="Verdana" w:hAnsi="Verdana"/>
            <w:sz w:val="20"/>
            <w:szCs w:val="20"/>
          </w:rPr>
          <w:delText xml:space="preserve"> σ</w:delText>
        </w:r>
      </w:del>
      <w:r w:rsidRPr="00645E44">
        <w:rPr>
          <w:rFonts w:ascii="Verdana" w:hAnsi="Verdana"/>
          <w:sz w:val="20"/>
          <w:szCs w:val="20"/>
        </w:rPr>
        <w:t xml:space="preserve">την </w:t>
      </w:r>
      <w:proofErr w:type="spellStart"/>
      <w:r w:rsidRPr="00645E44">
        <w:rPr>
          <w:rFonts w:ascii="Verdana" w:hAnsi="Verdana"/>
          <w:sz w:val="20"/>
          <w:szCs w:val="20"/>
          <w:u w:val="single"/>
        </w:rPr>
        <w:t>Επ.Πρωτ</w:t>
      </w:r>
      <w:proofErr w:type="spellEnd"/>
      <w:r w:rsidRPr="00645E44">
        <w:rPr>
          <w:rFonts w:ascii="Verdana" w:hAnsi="Verdana"/>
          <w:sz w:val="20"/>
          <w:szCs w:val="20"/>
          <w:u w:val="single"/>
        </w:rPr>
        <w:t>. 9</w:t>
      </w:r>
      <w:r w:rsidRPr="00645E44">
        <w:rPr>
          <w:rFonts w:ascii="Verdana" w:hAnsi="Verdana"/>
          <w:sz w:val="20"/>
          <w:szCs w:val="20"/>
          <w:u w:val="single"/>
          <w:lang w:val="en-US"/>
        </w:rPr>
        <w:t>vi</w:t>
      </w:r>
      <w:r w:rsidRPr="00645E44">
        <w:rPr>
          <w:rFonts w:ascii="Verdana" w:hAnsi="Verdana"/>
          <w:sz w:val="20"/>
          <w:szCs w:val="20"/>
        </w:rPr>
        <w:t xml:space="preserve"> και στην Κατηγορία Παρέμβασης 114, </w:t>
      </w:r>
      <w:del w:id="416" w:author="User" w:date="2018-07-12T22:25:00Z">
        <w:r w:rsidRPr="00645E44" w:rsidDel="00AA68BE">
          <w:rPr>
            <w:rFonts w:ascii="Verdana" w:hAnsi="Verdana"/>
            <w:sz w:val="20"/>
            <w:szCs w:val="20"/>
          </w:rPr>
          <w:delText>η οποία</w:delText>
        </w:r>
      </w:del>
      <w:ins w:id="417" w:author="User" w:date="2018-07-12T22:25:00Z">
        <w:r w:rsidR="00AA68BE">
          <w:rPr>
            <w:rFonts w:ascii="Verdana" w:hAnsi="Verdana"/>
            <w:sz w:val="20"/>
            <w:szCs w:val="20"/>
          </w:rPr>
          <w:t>η παρέμβαση του ΕΠ</w:t>
        </w:r>
      </w:ins>
      <w:r w:rsidRPr="00645E44">
        <w:rPr>
          <w:rFonts w:ascii="Verdana" w:hAnsi="Verdana"/>
          <w:sz w:val="20"/>
          <w:szCs w:val="20"/>
        </w:rPr>
        <w:t xml:space="preserve"> αφορά αποκλειστικά στις υποστηριζόμενες δομές που θα </w:t>
      </w:r>
      <w:del w:id="418" w:author="Γ" w:date="2018-07-12T14:14:00Z">
        <w:r w:rsidR="00FA6F43" w:rsidRPr="00645E44">
          <w:rPr>
            <w:rFonts w:ascii="Verdana" w:hAnsi="Verdana"/>
            <w:sz w:val="20"/>
            <w:szCs w:val="20"/>
          </w:rPr>
          <w:delText>συχρηματοδοτηθούν</w:delText>
        </w:r>
      </w:del>
      <w:ins w:id="419" w:author="Γ" w:date="2018-07-12T14:14:00Z">
        <w:r w:rsidRPr="00645E44">
          <w:rPr>
            <w:rFonts w:ascii="Verdana" w:hAnsi="Verdana"/>
            <w:sz w:val="20"/>
            <w:szCs w:val="20"/>
          </w:rPr>
          <w:t>συγχρηματοδοτηθούν</w:t>
        </w:r>
      </w:ins>
      <w:r w:rsidRPr="00645E44">
        <w:rPr>
          <w:rFonts w:ascii="Verdana" w:hAnsi="Verdana"/>
          <w:sz w:val="20"/>
          <w:szCs w:val="20"/>
        </w:rPr>
        <w:t xml:space="preserve"> στο πλαίσιο της </w:t>
      </w:r>
      <w:ins w:id="420" w:author="Γ" w:date="2018-07-12T14:14:00Z">
        <w:r>
          <w:rPr>
            <w:rFonts w:ascii="Verdana" w:hAnsi="Verdana"/>
            <w:sz w:val="20"/>
            <w:szCs w:val="20"/>
          </w:rPr>
          <w:t xml:space="preserve">υλοποιούμενης </w:t>
        </w:r>
      </w:ins>
      <w:r w:rsidRPr="00645E44">
        <w:rPr>
          <w:rFonts w:ascii="Verdana" w:hAnsi="Verdana"/>
          <w:sz w:val="20"/>
          <w:szCs w:val="20"/>
        </w:rPr>
        <w:t>Στρατηγικής ΤΑΠΤοΚ</w:t>
      </w:r>
      <w:del w:id="421" w:author="Γ" w:date="2018-07-12T14:14:00Z">
        <w:r w:rsidR="00FA6F43" w:rsidRPr="00645E44">
          <w:rPr>
            <w:rFonts w:ascii="Verdana" w:hAnsi="Verdana"/>
            <w:sz w:val="20"/>
            <w:szCs w:val="20"/>
          </w:rPr>
          <w:delText>, μέχρι σήμερα δεν έχουν υλοποιηθεί αντίστοιχες παρεμβάσεις καθώς δεν έχει ολοκληρωθεί η έγκριση της Στρατηγικής</w:delText>
        </w:r>
        <w:r w:rsidR="00FA6F43">
          <w:rPr>
            <w:rFonts w:ascii="Verdana" w:hAnsi="Verdana"/>
            <w:sz w:val="20"/>
            <w:szCs w:val="20"/>
          </w:rPr>
          <w:delText>, αλλά επίκειται άμεσα η έγκρισή της και η έναρξη εφαρμογής της</w:delText>
        </w:r>
        <w:r w:rsidR="00FA6F43" w:rsidRPr="00645E44">
          <w:rPr>
            <w:rFonts w:ascii="Verdana" w:hAnsi="Verdana"/>
            <w:sz w:val="20"/>
            <w:szCs w:val="20"/>
          </w:rPr>
          <w:delText>.</w:delText>
        </w:r>
      </w:del>
      <w:ins w:id="422" w:author="Γ" w:date="2018-07-12T14:14:00Z">
        <w:r>
          <w:rPr>
            <w:rFonts w:ascii="Verdana" w:hAnsi="Verdana"/>
            <w:sz w:val="20"/>
            <w:szCs w:val="20"/>
          </w:rPr>
          <w:t>.</w:t>
        </w:r>
      </w:ins>
      <w:r>
        <w:rPr>
          <w:rFonts w:ascii="Verdana" w:hAnsi="Verdana"/>
          <w:sz w:val="20"/>
          <w:szCs w:val="20"/>
        </w:rPr>
        <w:t xml:space="preserve"> </w:t>
      </w:r>
      <w:ins w:id="423" w:author="User" w:date="2018-07-12T22:25:00Z">
        <w:r w:rsidR="00AA68BE">
          <w:rPr>
            <w:rFonts w:ascii="Verdana" w:hAnsi="Verdana"/>
            <w:sz w:val="20"/>
            <w:szCs w:val="20"/>
          </w:rPr>
          <w:t>Ως</w:t>
        </w:r>
      </w:ins>
      <w:del w:id="424" w:author="User" w:date="2018-07-12T22:25:00Z">
        <w:r w:rsidRPr="00645E44" w:rsidDel="00AA68BE">
          <w:rPr>
            <w:rFonts w:ascii="Verdana" w:hAnsi="Verdana"/>
            <w:sz w:val="20"/>
            <w:szCs w:val="20"/>
          </w:rPr>
          <w:delText>Η</w:delText>
        </w:r>
      </w:del>
      <w:r w:rsidRPr="00645E44">
        <w:rPr>
          <w:rFonts w:ascii="Verdana" w:hAnsi="Verdana"/>
          <w:sz w:val="20"/>
          <w:szCs w:val="20"/>
        </w:rPr>
        <w:t xml:space="preserve"> τιμή στόχος του συγκεκριμένου δείκτη αφορά στις δράσεις της</w:t>
      </w:r>
      <w:del w:id="425" w:author="Γ" w:date="2018-07-12T14:14:00Z">
        <w:r w:rsidR="00FA6F43" w:rsidRPr="00645E44">
          <w:rPr>
            <w:rFonts w:ascii="Verdana" w:hAnsi="Verdana"/>
            <w:sz w:val="20"/>
            <w:szCs w:val="20"/>
          </w:rPr>
          <w:delText xml:space="preserve"> υπό έγκριση</w:delText>
        </w:r>
      </w:del>
      <w:r w:rsidRPr="00645E44">
        <w:rPr>
          <w:rFonts w:ascii="Verdana" w:hAnsi="Verdana"/>
          <w:sz w:val="20"/>
          <w:szCs w:val="20"/>
        </w:rPr>
        <w:t xml:space="preserve"> Στρατηγικής ΤΑΠΤοΚ και πιο συγκεκριμένα, σύμφωνα με το Σχέδιο Δράσης </w:t>
      </w:r>
      <w:ins w:id="426" w:author="User" w:date="2018-07-12T22:25:00Z">
        <w:r w:rsidR="00AA68BE">
          <w:rPr>
            <w:rFonts w:ascii="Verdana" w:hAnsi="Verdana"/>
            <w:sz w:val="20"/>
            <w:szCs w:val="20"/>
          </w:rPr>
          <w:t xml:space="preserve">αυτής </w:t>
        </w:r>
      </w:ins>
      <w:r w:rsidRPr="00645E44">
        <w:rPr>
          <w:rFonts w:ascii="Verdana" w:hAnsi="Verdana"/>
          <w:sz w:val="20"/>
          <w:szCs w:val="20"/>
        </w:rPr>
        <w:t>της Στρατηγικής</w:t>
      </w:r>
      <w:del w:id="427" w:author="User" w:date="2018-07-12T22:25:00Z">
        <w:r w:rsidRPr="00645E44" w:rsidDel="00AA68BE">
          <w:rPr>
            <w:rFonts w:ascii="Verdana" w:hAnsi="Verdana"/>
            <w:sz w:val="20"/>
            <w:szCs w:val="20"/>
          </w:rPr>
          <w:delText xml:space="preserve"> ΤΑΠΤοΚ</w:delText>
        </w:r>
      </w:del>
      <w:r>
        <w:rPr>
          <w:rFonts w:ascii="Verdana" w:hAnsi="Verdana"/>
          <w:sz w:val="20"/>
          <w:szCs w:val="20"/>
        </w:rPr>
        <w:t>,</w:t>
      </w:r>
      <w:r w:rsidRPr="00645E44">
        <w:rPr>
          <w:rFonts w:ascii="Verdana" w:hAnsi="Verdana"/>
          <w:sz w:val="20"/>
          <w:szCs w:val="20"/>
        </w:rPr>
        <w:t xml:space="preserve"> προβλέπεται </w:t>
      </w:r>
      <w:r>
        <w:rPr>
          <w:rFonts w:ascii="Verdana" w:hAnsi="Verdana"/>
          <w:sz w:val="20"/>
          <w:szCs w:val="20"/>
        </w:rPr>
        <w:t xml:space="preserve">άμεσα </w:t>
      </w:r>
      <w:r w:rsidRPr="00645E44">
        <w:rPr>
          <w:rFonts w:ascii="Verdana" w:hAnsi="Verdana"/>
          <w:sz w:val="20"/>
          <w:szCs w:val="20"/>
        </w:rPr>
        <w:t>η δημιουργία και λειτουργία μιας δομής ΚΗΦΗ</w:t>
      </w:r>
      <w:del w:id="428" w:author="User" w:date="2018-07-12T22:25:00Z">
        <w:r w:rsidRPr="00645E44" w:rsidDel="00AA68BE">
          <w:rPr>
            <w:rFonts w:ascii="Verdana" w:hAnsi="Verdana"/>
            <w:sz w:val="20"/>
            <w:szCs w:val="20"/>
          </w:rPr>
          <w:delText xml:space="preserve">.  </w:delText>
        </w:r>
      </w:del>
      <w:ins w:id="429" w:author="User" w:date="2018-07-12T22:25:00Z">
        <w:r w:rsidR="00AA68BE">
          <w:rPr>
            <w:rFonts w:ascii="Verdana" w:hAnsi="Verdana"/>
            <w:sz w:val="20"/>
            <w:szCs w:val="20"/>
          </w:rPr>
          <w:t xml:space="preserve"> με προϋπολογισμό 520.</w:t>
        </w:r>
      </w:ins>
      <w:ins w:id="430" w:author="User" w:date="2018-07-12T22:26:00Z">
        <w:r w:rsidR="00AA68BE">
          <w:rPr>
            <w:rFonts w:ascii="Verdana" w:hAnsi="Verdana"/>
            <w:sz w:val="20"/>
            <w:szCs w:val="20"/>
          </w:rPr>
          <w:t>000</w:t>
        </w:r>
        <w:bookmarkStart w:id="431" w:name="_GoBack"/>
        <w:bookmarkEnd w:id="431"/>
        <w:r w:rsidR="00AA68BE">
          <w:rPr>
            <w:rFonts w:ascii="Verdana" w:hAnsi="Verdana"/>
            <w:sz w:val="20"/>
            <w:szCs w:val="20"/>
          </w:rPr>
          <w:t xml:space="preserve">€. </w:t>
        </w:r>
      </w:ins>
      <w:ins w:id="432" w:author="User" w:date="2018-07-12T22:25:00Z">
        <w:r w:rsidR="00AA68BE" w:rsidRPr="00645E44">
          <w:rPr>
            <w:rFonts w:ascii="Verdana" w:hAnsi="Verdana"/>
            <w:sz w:val="20"/>
            <w:szCs w:val="20"/>
          </w:rPr>
          <w:t xml:space="preserve">  </w:t>
        </w:r>
      </w:ins>
    </w:p>
    <w:p w:rsidR="00E50E17" w:rsidRPr="00645E44" w:rsidRDefault="00E50E17" w:rsidP="00E50E17">
      <w:pPr>
        <w:spacing w:line="360" w:lineRule="auto"/>
        <w:jc w:val="both"/>
        <w:rPr>
          <w:rFonts w:ascii="Verdana" w:hAnsi="Verdana"/>
          <w:sz w:val="20"/>
          <w:szCs w:val="20"/>
        </w:rPr>
      </w:pPr>
      <w:r w:rsidRPr="00645E44">
        <w:rPr>
          <w:rFonts w:ascii="Verdana" w:hAnsi="Verdana"/>
          <w:sz w:val="20"/>
          <w:szCs w:val="20"/>
        </w:rPr>
        <w:t xml:space="preserve">Με βάση τα παραπάνω και με δεδομένο τον αριθμό των ενταγμένων δομών στο ΕΠ, όπως περιγράφηκαν αναλυτικά, τίθεται ως ορόσημο για το 2018 η χρηματοδότηση 12 δομών, ήτοι σχεδόν το </w:t>
      </w:r>
      <w:del w:id="433" w:author="Γ" w:date="2018-07-12T14:14:00Z">
        <w:r w:rsidR="00FA6F43">
          <w:rPr>
            <w:rFonts w:ascii="Verdana" w:hAnsi="Verdana"/>
            <w:sz w:val="20"/>
            <w:szCs w:val="20"/>
          </w:rPr>
          <w:delText>41,37</w:delText>
        </w:r>
      </w:del>
      <w:ins w:id="434" w:author="Γ" w:date="2018-07-12T14:14:00Z">
        <w:r>
          <w:rPr>
            <w:rFonts w:ascii="Verdana" w:hAnsi="Verdana"/>
            <w:sz w:val="20"/>
            <w:szCs w:val="20"/>
          </w:rPr>
          <w:t>46,15</w:t>
        </w:r>
      </w:ins>
      <w:r w:rsidRPr="00645E44">
        <w:rPr>
          <w:rFonts w:ascii="Verdana" w:hAnsi="Verdana"/>
          <w:sz w:val="20"/>
          <w:szCs w:val="20"/>
        </w:rPr>
        <w:t>% του συνολικού στόχου, λαμβάνο</w:t>
      </w:r>
      <w:r>
        <w:rPr>
          <w:rFonts w:ascii="Verdana" w:hAnsi="Verdana"/>
          <w:sz w:val="20"/>
          <w:szCs w:val="20"/>
        </w:rPr>
        <w:t>ντας υπ’ όψη ότι οι συγκεκριμένες</w:t>
      </w:r>
      <w:r w:rsidRPr="00645E44">
        <w:rPr>
          <w:rFonts w:ascii="Verdana" w:hAnsi="Verdana"/>
          <w:sz w:val="20"/>
          <w:szCs w:val="20"/>
        </w:rPr>
        <w:t xml:space="preserve"> </w:t>
      </w:r>
      <w:r>
        <w:rPr>
          <w:rFonts w:ascii="Verdana" w:hAnsi="Verdana"/>
          <w:sz w:val="20"/>
          <w:szCs w:val="20"/>
        </w:rPr>
        <w:t>δράσεις</w:t>
      </w:r>
      <w:r w:rsidRPr="00645E44">
        <w:rPr>
          <w:rFonts w:ascii="Verdana" w:hAnsi="Verdana"/>
          <w:sz w:val="20"/>
          <w:szCs w:val="20"/>
        </w:rPr>
        <w:t xml:space="preserve"> είναι από τις πρώτες που ενεργοποιήθηκαν </w:t>
      </w:r>
      <w:ins w:id="435" w:author="Γ" w:date="2018-07-12T14:14:00Z">
        <w:r w:rsidR="002D505F">
          <w:rPr>
            <w:rFonts w:ascii="Verdana" w:hAnsi="Verdana"/>
            <w:sz w:val="20"/>
            <w:szCs w:val="20"/>
          </w:rPr>
          <w:t xml:space="preserve">και υλοποιούνται </w:t>
        </w:r>
      </w:ins>
      <w:r w:rsidRPr="00645E44">
        <w:rPr>
          <w:rFonts w:ascii="Verdana" w:hAnsi="Verdana"/>
          <w:sz w:val="20"/>
          <w:szCs w:val="20"/>
        </w:rPr>
        <w:t>στο πλαίσιο του ΑΠ2Α</w:t>
      </w:r>
      <w:r>
        <w:rPr>
          <w:rFonts w:ascii="Verdana" w:hAnsi="Verdana"/>
          <w:sz w:val="20"/>
          <w:szCs w:val="20"/>
        </w:rPr>
        <w:t>.</w:t>
      </w:r>
    </w:p>
    <w:p w:rsidR="00E50E17" w:rsidRDefault="00E50E17" w:rsidP="00E50E17">
      <w:pPr>
        <w:spacing w:line="360" w:lineRule="auto"/>
        <w:ind w:left="360"/>
        <w:jc w:val="both"/>
        <w:rPr>
          <w:rFonts w:ascii="Verdana" w:hAnsi="Verdana"/>
          <w:b/>
          <w:sz w:val="20"/>
          <w:szCs w:val="20"/>
          <w:u w:val="single"/>
        </w:rPr>
      </w:pPr>
    </w:p>
    <w:p w:rsidR="00FA6F43" w:rsidRDefault="00FA6F43" w:rsidP="00BB7CA0">
      <w:pPr>
        <w:spacing w:line="360" w:lineRule="auto"/>
        <w:ind w:left="360"/>
        <w:jc w:val="both"/>
        <w:rPr>
          <w:del w:id="436" w:author="Γ" w:date="2018-07-12T14:14:00Z"/>
          <w:rFonts w:ascii="Verdana" w:hAnsi="Verdana"/>
          <w:b/>
          <w:sz w:val="20"/>
          <w:szCs w:val="20"/>
          <w:u w:val="single"/>
        </w:rPr>
      </w:pPr>
    </w:p>
    <w:p w:rsidR="00FA6F43" w:rsidRDefault="00FA6F43" w:rsidP="00BB7CA0">
      <w:pPr>
        <w:spacing w:line="360" w:lineRule="auto"/>
        <w:ind w:left="360"/>
        <w:jc w:val="both"/>
        <w:rPr>
          <w:del w:id="437" w:author="Γ" w:date="2018-07-12T14:14:00Z"/>
          <w:rFonts w:ascii="Verdana" w:hAnsi="Verdana"/>
          <w:b/>
          <w:sz w:val="20"/>
          <w:szCs w:val="20"/>
          <w:u w:val="single"/>
        </w:rPr>
      </w:pPr>
    </w:p>
    <w:p w:rsidR="00FA6F43" w:rsidRDefault="00FA6F43" w:rsidP="00BB7CA0">
      <w:pPr>
        <w:spacing w:line="360" w:lineRule="auto"/>
        <w:ind w:left="360"/>
        <w:jc w:val="both"/>
        <w:rPr>
          <w:del w:id="438" w:author="Γ" w:date="2018-07-12T14:14:00Z"/>
          <w:rFonts w:ascii="Verdana" w:hAnsi="Verdana"/>
          <w:b/>
          <w:sz w:val="20"/>
          <w:szCs w:val="20"/>
          <w:u w:val="single"/>
        </w:rPr>
      </w:pPr>
    </w:p>
    <w:p w:rsidR="00E50E17" w:rsidRDefault="00FA6F43" w:rsidP="00E50E17">
      <w:pPr>
        <w:tabs>
          <w:tab w:val="left" w:pos="364"/>
        </w:tabs>
        <w:spacing w:line="360" w:lineRule="auto"/>
        <w:ind w:left="360" w:hanging="360"/>
        <w:jc w:val="both"/>
        <w:rPr>
          <w:rFonts w:ascii="Verdana" w:hAnsi="Verdana"/>
          <w:b/>
          <w:sz w:val="20"/>
          <w:szCs w:val="20"/>
          <w:u w:val="single"/>
        </w:rPr>
      </w:pPr>
      <w:del w:id="439" w:author="Γ" w:date="2018-07-12T14:14:00Z">
        <w:r>
          <w:rPr>
            <w:rFonts w:ascii="Verdana" w:hAnsi="Verdana"/>
            <w:b/>
            <w:sz w:val="20"/>
            <w:szCs w:val="20"/>
          </w:rPr>
          <w:delText>5</w:delText>
        </w:r>
      </w:del>
      <w:ins w:id="440" w:author="Γ" w:date="2018-07-12T14:14:00Z">
        <w:r w:rsidR="00E50E17" w:rsidRPr="00E50E17">
          <w:rPr>
            <w:rFonts w:ascii="Verdana" w:hAnsi="Verdana"/>
            <w:b/>
            <w:sz w:val="20"/>
            <w:szCs w:val="20"/>
          </w:rPr>
          <w:t>3</w:t>
        </w:r>
      </w:ins>
      <w:r w:rsidR="00E50E17" w:rsidRPr="00DE202F">
        <w:rPr>
          <w:rFonts w:ascii="Verdana" w:hAnsi="Verdana"/>
          <w:b/>
          <w:sz w:val="20"/>
          <w:szCs w:val="20"/>
        </w:rPr>
        <w:t>.</w:t>
      </w:r>
      <w:r w:rsidR="00E50E17">
        <w:rPr>
          <w:rFonts w:ascii="Verdana" w:hAnsi="Verdana"/>
          <w:b/>
          <w:sz w:val="20"/>
          <w:szCs w:val="20"/>
        </w:rPr>
        <w:tab/>
      </w:r>
      <w:r w:rsidR="00E50E17" w:rsidRPr="00DE202F">
        <w:rPr>
          <w:rFonts w:ascii="Verdana" w:hAnsi="Verdana"/>
          <w:b/>
          <w:sz w:val="20"/>
          <w:szCs w:val="20"/>
          <w:u w:val="single"/>
        </w:rPr>
        <w:t>Δείκτης</w:t>
      </w:r>
      <w:r w:rsidR="00E50E17">
        <w:rPr>
          <w:rFonts w:ascii="Verdana" w:hAnsi="Verdana"/>
          <w:b/>
          <w:sz w:val="20"/>
          <w:szCs w:val="20"/>
          <w:u w:val="single"/>
        </w:rPr>
        <w:t>: Αριθμός Σχολικών μονάδων που επωφελούνται από εκπαιδευτικές παρεμβάσεις</w:t>
      </w:r>
      <w:r w:rsidR="00E50E17" w:rsidRPr="00DE202F">
        <w:rPr>
          <w:rFonts w:ascii="Verdana" w:hAnsi="Verdana"/>
          <w:b/>
          <w:sz w:val="20"/>
          <w:szCs w:val="20"/>
          <w:u w:val="single"/>
        </w:rPr>
        <w:t xml:space="preserve"> </w:t>
      </w:r>
      <w:r w:rsidR="00E50E17" w:rsidRPr="00DC4EBC">
        <w:rPr>
          <w:rFonts w:ascii="Verdana" w:hAnsi="Verdana"/>
          <w:sz w:val="20"/>
          <w:szCs w:val="20"/>
        </w:rPr>
        <w:t>με κωδικό</w:t>
      </w:r>
      <w:r w:rsidR="00E50E17">
        <w:rPr>
          <w:rFonts w:ascii="Verdana" w:hAnsi="Verdana"/>
          <w:sz w:val="20"/>
          <w:szCs w:val="20"/>
        </w:rPr>
        <w:t xml:space="preserve"> 11501</w:t>
      </w:r>
      <w:r w:rsidR="00E50E17">
        <w:rPr>
          <w:rFonts w:ascii="Verdana" w:hAnsi="Verdana"/>
          <w:b/>
          <w:sz w:val="20"/>
          <w:szCs w:val="20"/>
          <w:u w:val="single"/>
        </w:rPr>
        <w:t xml:space="preserve"> </w:t>
      </w:r>
      <w:r w:rsidR="00E50E17" w:rsidRPr="00DE202F">
        <w:rPr>
          <w:rFonts w:ascii="Verdana" w:hAnsi="Verdana"/>
          <w:b/>
          <w:sz w:val="20"/>
          <w:szCs w:val="20"/>
          <w:u w:val="single"/>
        </w:rPr>
        <w:t xml:space="preserve"> </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del w:id="441" w:author="Γ" w:date="2018-07-12T14:14:00Z">
        <w:r w:rsidR="00FA6F43">
          <w:rPr>
            <w:rFonts w:ascii="Verdana" w:hAnsi="Verdana"/>
            <w:b/>
            <w:sz w:val="20"/>
            <w:szCs w:val="20"/>
          </w:rPr>
          <w:delText>149</w:delText>
        </w:r>
      </w:del>
      <w:ins w:id="442" w:author="Γ" w:date="2018-07-12T14:14:00Z">
        <w:r w:rsidRPr="00E50E17">
          <w:rPr>
            <w:rFonts w:ascii="Verdana" w:hAnsi="Verdana"/>
            <w:b/>
            <w:sz w:val="20"/>
            <w:szCs w:val="20"/>
          </w:rPr>
          <w:t>210</w:t>
        </w:r>
      </w:ins>
      <w:r>
        <w:rPr>
          <w:rFonts w:ascii="Verdana" w:hAnsi="Verdana"/>
          <w:b/>
          <w:sz w:val="20"/>
          <w:szCs w:val="20"/>
        </w:rPr>
        <w:t xml:space="preserve"> Σχολικές Μονάδες</w:t>
      </w:r>
      <w:r w:rsidRPr="0056128D">
        <w:rPr>
          <w:rFonts w:ascii="Verdana" w:hAnsi="Verdana"/>
          <w:b/>
          <w:sz w:val="20"/>
          <w:szCs w:val="20"/>
        </w:rPr>
        <w:t>.</w:t>
      </w:r>
    </w:p>
    <w:p w:rsidR="00E50E17" w:rsidRPr="00002B43" w:rsidRDefault="00E50E17" w:rsidP="00E50E17">
      <w:pPr>
        <w:spacing w:line="360" w:lineRule="auto"/>
        <w:jc w:val="both"/>
        <w:rPr>
          <w:rFonts w:ascii="Verdana" w:hAnsi="Verdana"/>
          <w:sz w:val="20"/>
          <w:szCs w:val="20"/>
        </w:rPr>
      </w:pPr>
      <w:r w:rsidRPr="00002B43">
        <w:rPr>
          <w:rFonts w:ascii="Verdana" w:hAnsi="Verdana"/>
          <w:sz w:val="20"/>
          <w:szCs w:val="20"/>
        </w:rPr>
        <w:lastRenderedPageBreak/>
        <w:t>Ο δείκτης αποτελεί ειδικό επιχειρησιακό δείκτη εκροών της Επενδυτικής Προτεραιότητας 9iii κα</w:t>
      </w:r>
      <w:r>
        <w:rPr>
          <w:rFonts w:ascii="Verdana" w:hAnsi="Verdana"/>
          <w:sz w:val="20"/>
          <w:szCs w:val="20"/>
        </w:rPr>
        <w:t>ι της Κατηγορίας Παρέμβασης 111 και συνδέεται με τον</w:t>
      </w:r>
      <w:r w:rsidRPr="00002B43">
        <w:rPr>
          <w:rFonts w:ascii="Verdana" w:hAnsi="Verdana"/>
          <w:sz w:val="20"/>
          <w:szCs w:val="20"/>
        </w:rPr>
        <w:t xml:space="preserve"> αριθμό των σχολικών μονάδων που επωφελούνται στο πλαίσιο της εξειδικευμένης εκπαιδευτικής υποστήριξης για την ένταξη μαθητών με αναπηρία ή/και </w:t>
      </w:r>
      <w:r>
        <w:rPr>
          <w:rFonts w:ascii="Verdana" w:hAnsi="Verdana"/>
          <w:sz w:val="20"/>
          <w:szCs w:val="20"/>
        </w:rPr>
        <w:t xml:space="preserve">με </w:t>
      </w:r>
      <w:r w:rsidRPr="00002B43">
        <w:rPr>
          <w:rFonts w:ascii="Verdana" w:hAnsi="Verdana"/>
          <w:sz w:val="20"/>
          <w:szCs w:val="20"/>
        </w:rPr>
        <w:t xml:space="preserve">ειδικές εκπαιδευτικές ανάγκες. Κάθε σχολική μονάδα μετράται μία φορά σε κάθε σχολικό έτος, σε όλες τις περιπτώσεις πράξεων, ανεξάρτητα αν η πράξη καλύπτει ένα σχολικό έτος ή περισσότερα σχολικά έτη. </w:t>
      </w:r>
    </w:p>
    <w:p w:rsidR="00E50E17" w:rsidRDefault="00E50E17" w:rsidP="00E50E17">
      <w:pPr>
        <w:spacing w:line="360" w:lineRule="auto"/>
        <w:jc w:val="both"/>
        <w:rPr>
          <w:rFonts w:ascii="Verdana" w:hAnsi="Verdana"/>
          <w:sz w:val="20"/>
          <w:szCs w:val="20"/>
        </w:rPr>
      </w:pPr>
      <w:r w:rsidRPr="00002B43">
        <w:rPr>
          <w:rFonts w:ascii="Verdana" w:hAnsi="Verdana"/>
          <w:sz w:val="20"/>
          <w:szCs w:val="20"/>
        </w:rPr>
        <w:t xml:space="preserve">Για την </w:t>
      </w:r>
      <w:r>
        <w:rPr>
          <w:rFonts w:ascii="Verdana" w:hAnsi="Verdana"/>
          <w:sz w:val="20"/>
          <w:szCs w:val="20"/>
        </w:rPr>
        <w:t>υπολογισμό της τιμής στόχο</w:t>
      </w:r>
      <w:del w:id="443" w:author="User" w:date="2018-07-12T22:26:00Z">
        <w:r w:rsidDel="00160347">
          <w:rPr>
            <w:rFonts w:ascii="Verdana" w:hAnsi="Verdana"/>
            <w:sz w:val="20"/>
            <w:szCs w:val="20"/>
          </w:rPr>
          <w:delText>υ</w:delText>
        </w:r>
      </w:del>
      <w:r>
        <w:rPr>
          <w:rFonts w:ascii="Verdana" w:hAnsi="Verdana"/>
          <w:sz w:val="20"/>
          <w:szCs w:val="20"/>
        </w:rPr>
        <w:t xml:space="preserve"> του δείκτη </w:t>
      </w:r>
      <w:r w:rsidRPr="00002B43">
        <w:rPr>
          <w:rFonts w:ascii="Verdana" w:hAnsi="Verdana"/>
          <w:sz w:val="20"/>
          <w:szCs w:val="20"/>
        </w:rPr>
        <w:t>λαμβάνονται υπ’ όψη</w:t>
      </w:r>
      <w:r>
        <w:rPr>
          <w:rFonts w:ascii="Verdana" w:hAnsi="Verdana"/>
          <w:sz w:val="20"/>
          <w:szCs w:val="20"/>
        </w:rPr>
        <w:t>,</w:t>
      </w:r>
      <w:r w:rsidRPr="00002B43">
        <w:rPr>
          <w:rFonts w:ascii="Verdana" w:hAnsi="Verdana"/>
          <w:sz w:val="20"/>
          <w:szCs w:val="20"/>
        </w:rPr>
        <w:t xml:space="preserve"> αφ’ ενός τα δεδομένα των τριών ενταγμένων πράξεων του ΕΠ που αφορούν </w:t>
      </w:r>
      <w:del w:id="444" w:author="Γ" w:date="2018-07-12T14:14:00Z">
        <w:r w:rsidR="00FA6F43" w:rsidRPr="00002B43">
          <w:rPr>
            <w:rFonts w:ascii="Verdana" w:hAnsi="Verdana"/>
            <w:sz w:val="20"/>
            <w:szCs w:val="20"/>
          </w:rPr>
          <w:delText>στις τρεις σχολικές χρονιές</w:delText>
        </w:r>
      </w:del>
      <w:ins w:id="445" w:author="Γ" w:date="2018-07-12T14:14:00Z">
        <w:r>
          <w:rPr>
            <w:rFonts w:ascii="Verdana" w:hAnsi="Verdana"/>
            <w:sz w:val="20"/>
            <w:szCs w:val="20"/>
          </w:rPr>
          <w:t xml:space="preserve">στα </w:t>
        </w:r>
        <w:r w:rsidRPr="00002B43">
          <w:rPr>
            <w:rFonts w:ascii="Verdana" w:hAnsi="Verdana"/>
            <w:sz w:val="20"/>
            <w:szCs w:val="20"/>
          </w:rPr>
          <w:t>τρ</w:t>
        </w:r>
        <w:r>
          <w:rPr>
            <w:rFonts w:ascii="Verdana" w:hAnsi="Verdana"/>
            <w:sz w:val="20"/>
            <w:szCs w:val="20"/>
          </w:rPr>
          <w:t>ία</w:t>
        </w:r>
        <w:r w:rsidRPr="00002B43">
          <w:rPr>
            <w:rFonts w:ascii="Verdana" w:hAnsi="Verdana"/>
            <w:sz w:val="20"/>
            <w:szCs w:val="20"/>
          </w:rPr>
          <w:t xml:space="preserve"> σχολικ</w:t>
        </w:r>
        <w:r>
          <w:rPr>
            <w:rFonts w:ascii="Verdana" w:hAnsi="Verdana"/>
            <w:sz w:val="20"/>
            <w:szCs w:val="20"/>
          </w:rPr>
          <w:t>ά</w:t>
        </w:r>
        <w:r w:rsidRPr="00002B43">
          <w:rPr>
            <w:rFonts w:ascii="Verdana" w:hAnsi="Verdana"/>
            <w:sz w:val="20"/>
            <w:szCs w:val="20"/>
          </w:rPr>
          <w:t xml:space="preserve"> </w:t>
        </w:r>
        <w:r>
          <w:rPr>
            <w:rFonts w:ascii="Verdana" w:hAnsi="Verdana"/>
            <w:sz w:val="20"/>
            <w:szCs w:val="20"/>
          </w:rPr>
          <w:t>έτη</w:t>
        </w:r>
      </w:ins>
      <w:r w:rsidRPr="00002B43">
        <w:rPr>
          <w:rFonts w:ascii="Verdana" w:hAnsi="Verdana"/>
          <w:sz w:val="20"/>
          <w:szCs w:val="20"/>
        </w:rPr>
        <w:t xml:space="preserve"> 2015-2016, 2016-2017 και 2017-2018, αφ’ ετέρου ο προγραμματισμός της ΕΥΔ ΕΠ Περιφέρειας Πελοποννήσου για τη</w:t>
      </w:r>
      <w:r>
        <w:rPr>
          <w:rFonts w:ascii="Verdana" w:hAnsi="Verdana"/>
          <w:sz w:val="20"/>
          <w:szCs w:val="20"/>
        </w:rPr>
        <w:t>ν άμεση</w:t>
      </w:r>
      <w:r w:rsidRPr="00002B43">
        <w:rPr>
          <w:rFonts w:ascii="Verdana" w:hAnsi="Verdana"/>
          <w:sz w:val="20"/>
          <w:szCs w:val="20"/>
        </w:rPr>
        <w:t xml:space="preserve"> συνέχιση της δράσης</w:t>
      </w:r>
      <w:del w:id="446" w:author="Γ" w:date="2018-07-12T14:14:00Z">
        <w:r w:rsidR="00FA6F43" w:rsidRPr="00002B43">
          <w:rPr>
            <w:rFonts w:ascii="Verdana" w:hAnsi="Verdana"/>
            <w:sz w:val="20"/>
            <w:szCs w:val="20"/>
          </w:rPr>
          <w:delText>, ήτοι ένταξη μιας</w:delText>
        </w:r>
      </w:del>
      <w:ins w:id="447" w:author="Γ" w:date="2018-07-12T14:14:00Z">
        <w:r>
          <w:rPr>
            <w:rFonts w:ascii="Verdana" w:hAnsi="Verdana"/>
            <w:sz w:val="20"/>
            <w:szCs w:val="20"/>
          </w:rPr>
          <w:t xml:space="preserve"> </w:t>
        </w:r>
        <w:r w:rsidRPr="00002B43">
          <w:rPr>
            <w:rFonts w:ascii="Verdana" w:hAnsi="Verdana"/>
            <w:sz w:val="20"/>
            <w:szCs w:val="20"/>
          </w:rPr>
          <w:t xml:space="preserve">για </w:t>
        </w:r>
        <w:r>
          <w:rPr>
            <w:rFonts w:ascii="Verdana" w:hAnsi="Verdana"/>
            <w:sz w:val="20"/>
            <w:szCs w:val="20"/>
          </w:rPr>
          <w:t>τρία</w:t>
        </w:r>
      </w:ins>
      <w:r>
        <w:rPr>
          <w:rFonts w:ascii="Verdana" w:hAnsi="Verdana"/>
          <w:sz w:val="20"/>
          <w:szCs w:val="20"/>
        </w:rPr>
        <w:t xml:space="preserve"> επιπλέον </w:t>
      </w:r>
      <w:del w:id="448" w:author="Γ" w:date="2018-07-12T14:14:00Z">
        <w:r w:rsidR="00FA6F43" w:rsidRPr="00002B43">
          <w:rPr>
            <w:rFonts w:ascii="Verdana" w:hAnsi="Verdana"/>
            <w:sz w:val="20"/>
            <w:szCs w:val="20"/>
          </w:rPr>
          <w:delText>πράξης, για τη σχολική χρονιά 2018-2019</w:delText>
        </w:r>
      </w:del>
      <w:ins w:id="449" w:author="Γ" w:date="2018-07-12T14:14:00Z">
        <w:r>
          <w:rPr>
            <w:rFonts w:ascii="Verdana" w:hAnsi="Verdana"/>
            <w:sz w:val="20"/>
            <w:szCs w:val="20"/>
          </w:rPr>
          <w:t>σχολικά έτη</w:t>
        </w:r>
      </w:ins>
      <w:r w:rsidRPr="00002B43">
        <w:rPr>
          <w:rFonts w:ascii="Verdana" w:hAnsi="Verdana"/>
          <w:sz w:val="20"/>
          <w:szCs w:val="20"/>
        </w:rPr>
        <w:t xml:space="preserve">, με τον συνολικό αριθμό επωφελούμενων σχολικών μονάδων να ανέρχεται σε </w:t>
      </w:r>
      <w:del w:id="450" w:author="Γ" w:date="2018-07-12T14:14:00Z">
        <w:r w:rsidR="00FA6F43" w:rsidRPr="00002B43">
          <w:rPr>
            <w:rFonts w:ascii="Verdana" w:hAnsi="Verdana"/>
            <w:sz w:val="20"/>
            <w:szCs w:val="20"/>
          </w:rPr>
          <w:delText>149</w:delText>
        </w:r>
      </w:del>
      <w:ins w:id="451" w:author="Γ" w:date="2018-07-12T14:14:00Z">
        <w:r>
          <w:rPr>
            <w:rFonts w:ascii="Verdana" w:hAnsi="Verdana"/>
            <w:sz w:val="20"/>
            <w:szCs w:val="20"/>
          </w:rPr>
          <w:t>210</w:t>
        </w:r>
      </w:ins>
      <w:r w:rsidRPr="00002B43">
        <w:rPr>
          <w:rFonts w:ascii="Verdana" w:hAnsi="Verdana"/>
          <w:sz w:val="20"/>
          <w:szCs w:val="20"/>
        </w:rPr>
        <w:t xml:space="preserve">. </w:t>
      </w:r>
    </w:p>
    <w:p w:rsidR="00E50E17" w:rsidRPr="00D86FB4" w:rsidRDefault="00E50E17" w:rsidP="00E50E17">
      <w:pPr>
        <w:spacing w:line="360" w:lineRule="auto"/>
        <w:jc w:val="both"/>
        <w:rPr>
          <w:rFonts w:ascii="Verdana" w:hAnsi="Verdana"/>
          <w:sz w:val="20"/>
          <w:szCs w:val="20"/>
        </w:rPr>
      </w:pPr>
      <w:r w:rsidRPr="00002B43">
        <w:rPr>
          <w:rFonts w:ascii="Verdana" w:hAnsi="Verdana"/>
          <w:sz w:val="20"/>
          <w:szCs w:val="20"/>
        </w:rPr>
        <w:t>Ο προϋπολογισμός</w:t>
      </w:r>
      <w:r>
        <w:rPr>
          <w:rFonts w:ascii="Verdana" w:hAnsi="Verdana"/>
          <w:sz w:val="20"/>
          <w:szCs w:val="20"/>
        </w:rPr>
        <w:t xml:space="preserve"> δε</w:t>
      </w:r>
      <w:r w:rsidRPr="00002B43">
        <w:rPr>
          <w:rFonts w:ascii="Verdana" w:hAnsi="Verdana"/>
          <w:sz w:val="20"/>
          <w:szCs w:val="20"/>
        </w:rPr>
        <w:t xml:space="preserve"> της Επενδυτικής Προτεραιότητας 9iii ή της Κατηγορίας Παρέμβασης 111 που διατίθεται για τη διαμόρφωση της τιμής του δείκτη, υπολογίζεται σε </w:t>
      </w:r>
      <w:del w:id="452" w:author="Γ" w:date="2018-07-12T14:14:00Z">
        <w:r w:rsidR="00FA6F43" w:rsidRPr="00002B43">
          <w:rPr>
            <w:rFonts w:ascii="Verdana" w:hAnsi="Verdana"/>
            <w:sz w:val="20"/>
            <w:szCs w:val="20"/>
          </w:rPr>
          <w:delText>2.070</w:delText>
        </w:r>
      </w:del>
      <w:ins w:id="453" w:author="Γ" w:date="2018-07-12T14:14:00Z">
        <w:r>
          <w:rPr>
            <w:rFonts w:ascii="Verdana" w:hAnsi="Verdana"/>
            <w:sz w:val="20"/>
            <w:szCs w:val="20"/>
          </w:rPr>
          <w:t>3</w:t>
        </w:r>
        <w:r w:rsidRPr="00002B43">
          <w:rPr>
            <w:rFonts w:ascii="Verdana" w:hAnsi="Verdana"/>
            <w:sz w:val="20"/>
            <w:szCs w:val="20"/>
          </w:rPr>
          <w:t>.0</w:t>
        </w:r>
        <w:r>
          <w:rPr>
            <w:rFonts w:ascii="Verdana" w:hAnsi="Verdana"/>
            <w:sz w:val="20"/>
            <w:szCs w:val="20"/>
          </w:rPr>
          <w:t>0</w:t>
        </w:r>
        <w:r w:rsidRPr="00002B43">
          <w:rPr>
            <w:rFonts w:ascii="Verdana" w:hAnsi="Verdana"/>
            <w:sz w:val="20"/>
            <w:szCs w:val="20"/>
          </w:rPr>
          <w:t>0</w:t>
        </w:r>
      </w:ins>
      <w:r w:rsidRPr="00002B43">
        <w:rPr>
          <w:rFonts w:ascii="Verdana" w:hAnsi="Verdana"/>
          <w:sz w:val="20"/>
          <w:szCs w:val="20"/>
        </w:rPr>
        <w:t xml:space="preserve">.000 €, ποσό το οποίο αντιστοιχεί στο </w:t>
      </w:r>
      <w:del w:id="454" w:author="Γ" w:date="2018-07-12T14:14:00Z">
        <w:r w:rsidR="00FA6F43" w:rsidRPr="00002B43">
          <w:rPr>
            <w:rFonts w:ascii="Verdana" w:hAnsi="Verdana"/>
            <w:sz w:val="20"/>
            <w:szCs w:val="20"/>
          </w:rPr>
          <w:delText>34,5</w:delText>
        </w:r>
      </w:del>
      <w:ins w:id="455" w:author="Γ" w:date="2018-07-12T14:14:00Z">
        <w:r>
          <w:rPr>
            <w:rFonts w:ascii="Verdana" w:hAnsi="Verdana"/>
            <w:sz w:val="20"/>
            <w:szCs w:val="20"/>
          </w:rPr>
          <w:t>24,0</w:t>
        </w:r>
      </w:ins>
      <w:r w:rsidRPr="00002B43">
        <w:rPr>
          <w:rFonts w:ascii="Verdana" w:hAnsi="Verdana"/>
          <w:sz w:val="20"/>
          <w:szCs w:val="20"/>
        </w:rPr>
        <w:t xml:space="preserve">% του </w:t>
      </w:r>
      <w:r w:rsidRPr="00D86FB4">
        <w:rPr>
          <w:rFonts w:ascii="Verdana" w:hAnsi="Verdana"/>
          <w:sz w:val="20"/>
          <w:szCs w:val="20"/>
        </w:rPr>
        <w:t>ενδεικτικού προϋπολογισμού της Επενδυτικής Προτεραιότητας 9</w:t>
      </w:r>
      <w:r w:rsidRPr="00D86FB4">
        <w:rPr>
          <w:rFonts w:ascii="Verdana" w:hAnsi="Verdana"/>
          <w:sz w:val="20"/>
          <w:szCs w:val="20"/>
          <w:lang w:val="en-US"/>
        </w:rPr>
        <w:t>iii</w:t>
      </w:r>
      <w:r w:rsidRPr="00D86FB4">
        <w:rPr>
          <w:rFonts w:ascii="Verdana" w:hAnsi="Verdana"/>
          <w:sz w:val="20"/>
          <w:szCs w:val="20"/>
        </w:rPr>
        <w:t>.</w:t>
      </w:r>
    </w:p>
    <w:p w:rsidR="00FB564F" w:rsidRDefault="00FB564F" w:rsidP="00E50E17">
      <w:pPr>
        <w:spacing w:line="360" w:lineRule="auto"/>
        <w:jc w:val="both"/>
        <w:rPr>
          <w:ins w:id="456" w:author="User" w:date="2018-07-12T22:27:00Z"/>
          <w:rFonts w:ascii="Verdana" w:hAnsi="Verdana"/>
          <w:sz w:val="20"/>
          <w:szCs w:val="20"/>
        </w:rPr>
      </w:pPr>
    </w:p>
    <w:p w:rsidR="00E50E17" w:rsidRDefault="00E50E17" w:rsidP="00E50E17">
      <w:pPr>
        <w:spacing w:line="360" w:lineRule="auto"/>
        <w:jc w:val="both"/>
        <w:rPr>
          <w:rFonts w:ascii="Verdana" w:hAnsi="Verdana"/>
          <w:sz w:val="20"/>
          <w:szCs w:val="20"/>
        </w:rPr>
      </w:pPr>
      <w:r>
        <w:rPr>
          <w:rFonts w:ascii="Verdana" w:hAnsi="Verdana"/>
          <w:sz w:val="20"/>
          <w:szCs w:val="20"/>
        </w:rPr>
        <w:t>Με δεδομένα τα παραπάνω, ω</w:t>
      </w:r>
      <w:r w:rsidRPr="00D86FB4">
        <w:rPr>
          <w:rFonts w:ascii="Verdana" w:hAnsi="Verdana"/>
          <w:sz w:val="20"/>
          <w:szCs w:val="20"/>
        </w:rPr>
        <w:t xml:space="preserve">ς τιμή στόχος του </w:t>
      </w:r>
      <w:ins w:id="457" w:author="User" w:date="2018-07-12T22:27:00Z">
        <w:r w:rsidR="00FB564F">
          <w:rPr>
            <w:rFonts w:ascii="Verdana" w:hAnsi="Verdana"/>
            <w:sz w:val="20"/>
            <w:szCs w:val="20"/>
          </w:rPr>
          <w:t xml:space="preserve">συγκεκριμένου </w:t>
        </w:r>
      </w:ins>
      <w:r w:rsidRPr="00D86FB4">
        <w:rPr>
          <w:rFonts w:ascii="Verdana" w:hAnsi="Verdana"/>
          <w:sz w:val="20"/>
          <w:szCs w:val="20"/>
        </w:rPr>
        <w:t xml:space="preserve">ειδικού δείκτη εκροών για το 2018, τίθεται το σύνολο του στόχου των, μέχρι σήμερα, </w:t>
      </w:r>
      <w:proofErr w:type="spellStart"/>
      <w:r w:rsidRPr="00D86FB4">
        <w:rPr>
          <w:rFonts w:ascii="Verdana" w:hAnsi="Verdana"/>
          <w:sz w:val="20"/>
          <w:szCs w:val="20"/>
        </w:rPr>
        <w:t>υλοποιηθεισών</w:t>
      </w:r>
      <w:proofErr w:type="spellEnd"/>
      <w:r w:rsidRPr="00D86FB4">
        <w:rPr>
          <w:rFonts w:ascii="Verdana" w:hAnsi="Verdana"/>
          <w:sz w:val="20"/>
          <w:szCs w:val="20"/>
        </w:rPr>
        <w:t xml:space="preserve"> και υλοποιούμενων πράξεων εξειδικευμένης εκπαιδευτικής υποστήριξης για τα έτη 2015-2016, 2016-2017 και 2017-2018 και </w:t>
      </w:r>
      <w:del w:id="458" w:author="Γ" w:date="2018-07-12T14:14:00Z">
        <w:r w:rsidR="00FA6F43" w:rsidRPr="00D86FB4">
          <w:rPr>
            <w:rFonts w:ascii="Verdana" w:hAnsi="Verdana"/>
            <w:sz w:val="20"/>
            <w:szCs w:val="20"/>
          </w:rPr>
          <w:delText xml:space="preserve"> </w:delText>
        </w:r>
      </w:del>
      <w:r w:rsidRPr="00D86FB4">
        <w:rPr>
          <w:rFonts w:ascii="Verdana" w:hAnsi="Verdana"/>
          <w:sz w:val="20"/>
          <w:szCs w:val="20"/>
        </w:rPr>
        <w:t xml:space="preserve">υπολογίζεται ότι θα έχουν ολοκληρωθεί στο σύνολό </w:t>
      </w:r>
      <w:r>
        <w:rPr>
          <w:rFonts w:ascii="Verdana" w:hAnsi="Verdana"/>
          <w:sz w:val="20"/>
          <w:szCs w:val="20"/>
        </w:rPr>
        <w:t>τους,</w:t>
      </w:r>
      <w:r w:rsidRPr="00D86FB4">
        <w:rPr>
          <w:rFonts w:ascii="Verdana" w:hAnsi="Verdana"/>
          <w:sz w:val="20"/>
          <w:szCs w:val="20"/>
        </w:rPr>
        <w:t xml:space="preserve"> έως το τέλος του έτους 2018, ήτοι 110 σχολικές μονάδες. </w:t>
      </w:r>
    </w:p>
    <w:p w:rsidR="00E50E17" w:rsidRDefault="00E50E17" w:rsidP="00E50E17">
      <w:pPr>
        <w:spacing w:line="360" w:lineRule="auto"/>
        <w:jc w:val="both"/>
        <w:rPr>
          <w:rFonts w:ascii="Verdana" w:hAnsi="Verdana"/>
          <w:sz w:val="20"/>
          <w:szCs w:val="20"/>
          <w:highlight w:val="yellow"/>
        </w:rPr>
      </w:pPr>
      <w:r>
        <w:rPr>
          <w:rFonts w:ascii="Verdana" w:hAnsi="Verdana"/>
          <w:sz w:val="20"/>
          <w:szCs w:val="20"/>
        </w:rPr>
        <w:t xml:space="preserve">Επίσης, η τιμή στόχος για το 2018, αντιστοιχεί στο </w:t>
      </w:r>
      <w:del w:id="459" w:author="Γ" w:date="2018-07-12T14:14:00Z">
        <w:r w:rsidR="00FA6F43">
          <w:rPr>
            <w:rFonts w:ascii="Verdana" w:hAnsi="Verdana"/>
            <w:sz w:val="20"/>
            <w:szCs w:val="20"/>
          </w:rPr>
          <w:delText>73,8</w:delText>
        </w:r>
      </w:del>
      <w:ins w:id="460" w:author="Γ" w:date="2018-07-12T14:14:00Z">
        <w:r>
          <w:rPr>
            <w:rFonts w:ascii="Verdana" w:hAnsi="Verdana"/>
            <w:sz w:val="20"/>
            <w:szCs w:val="20"/>
          </w:rPr>
          <w:t>52,4</w:t>
        </w:r>
      </w:ins>
      <w:r>
        <w:rPr>
          <w:rFonts w:ascii="Verdana" w:hAnsi="Verdana"/>
          <w:sz w:val="20"/>
          <w:szCs w:val="20"/>
        </w:rPr>
        <w:t>% του συνολικού στόχου του δείκτη για το 2023</w:t>
      </w:r>
      <w:r w:rsidRPr="00A47CB2">
        <w:rPr>
          <w:rFonts w:ascii="Verdana" w:hAnsi="Verdana"/>
          <w:sz w:val="20"/>
          <w:szCs w:val="20"/>
        </w:rPr>
        <w:t xml:space="preserve">. Το υψηλό αυτό ποσοστό επίτευξης του δείκτη εξηγείται από την </w:t>
      </w:r>
      <w:proofErr w:type="spellStart"/>
      <w:r w:rsidRPr="00A47CB2">
        <w:rPr>
          <w:rFonts w:ascii="Verdana" w:hAnsi="Verdana"/>
          <w:sz w:val="20"/>
          <w:szCs w:val="20"/>
        </w:rPr>
        <w:t>εμπροσθοβαρή</w:t>
      </w:r>
      <w:proofErr w:type="spellEnd"/>
      <w:r w:rsidRPr="00A47CB2">
        <w:rPr>
          <w:rFonts w:ascii="Verdana" w:hAnsi="Verdana"/>
          <w:sz w:val="20"/>
          <w:szCs w:val="20"/>
        </w:rPr>
        <w:t xml:space="preserve"> ενεργοποίηση και εφαρμογή των αντίστοιχων δράσεων στο ΕΠ και </w:t>
      </w:r>
      <w:del w:id="461" w:author="User" w:date="2018-07-12T22:27:00Z">
        <w:r w:rsidRPr="00A47CB2" w:rsidDel="00FB564F">
          <w:rPr>
            <w:rFonts w:ascii="Verdana" w:hAnsi="Verdana"/>
            <w:sz w:val="20"/>
            <w:szCs w:val="20"/>
          </w:rPr>
          <w:delText>αποτελεί ένα ισχυρό στοιχείο θετικής επίδοσης του Προγράμματος</w:delText>
        </w:r>
      </w:del>
      <w:ins w:id="462" w:author="User" w:date="2018-07-12T22:27:00Z">
        <w:r w:rsidR="00FB564F">
          <w:rPr>
            <w:rFonts w:ascii="Verdana" w:hAnsi="Verdana"/>
            <w:sz w:val="20"/>
            <w:szCs w:val="20"/>
          </w:rPr>
          <w:t xml:space="preserve">συμβάλλει σημαντικά στη διαμόρφωση της τιμής στόχο του δείκτη </w:t>
        </w:r>
        <w:r w:rsidR="00FB564F">
          <w:rPr>
            <w:rFonts w:ascii="Verdana" w:hAnsi="Verdana"/>
            <w:sz w:val="20"/>
            <w:szCs w:val="20"/>
            <w:lang w:val="en-US"/>
          </w:rPr>
          <w:t>F</w:t>
        </w:r>
        <w:r w:rsidR="001D1FD7" w:rsidRPr="001D1FD7">
          <w:rPr>
            <w:rFonts w:ascii="Verdana" w:hAnsi="Verdana"/>
            <w:sz w:val="20"/>
            <w:szCs w:val="20"/>
            <w:rPrChange w:id="463" w:author="User" w:date="2018-07-12T22:27:00Z">
              <w:rPr>
                <w:rFonts w:ascii="Verdana" w:hAnsi="Verdana"/>
                <w:sz w:val="20"/>
                <w:szCs w:val="20"/>
                <w:lang w:val="en-US"/>
              </w:rPr>
            </w:rPrChange>
          </w:rPr>
          <w:t xml:space="preserve">100 </w:t>
        </w:r>
        <w:r w:rsidR="00FB564F">
          <w:rPr>
            <w:rFonts w:ascii="Verdana" w:hAnsi="Verdana"/>
            <w:sz w:val="20"/>
            <w:szCs w:val="20"/>
          </w:rPr>
          <w:t xml:space="preserve">του </w:t>
        </w:r>
      </w:ins>
      <w:ins w:id="464" w:author="User" w:date="2018-07-12T22:28:00Z">
        <w:r w:rsidR="00FB564F">
          <w:rPr>
            <w:rFonts w:ascii="Verdana" w:hAnsi="Verdana"/>
            <w:sz w:val="20"/>
            <w:szCs w:val="20"/>
          </w:rPr>
          <w:t>Άξονα Προτεραιότητας, όπως αναφέρεται στη μεθοδολογία υπολογισμού της τιμής στόχο του συγκεκριμένου δείκτη.</w:t>
        </w:r>
      </w:ins>
      <w:del w:id="465" w:author="User" w:date="2018-07-12T22:28:00Z">
        <w:r w:rsidRPr="00A47CB2" w:rsidDel="00FB564F">
          <w:rPr>
            <w:rFonts w:ascii="Verdana" w:hAnsi="Verdana"/>
            <w:sz w:val="20"/>
            <w:szCs w:val="20"/>
          </w:rPr>
          <w:delText>.</w:delText>
        </w:r>
      </w:del>
    </w:p>
    <w:p w:rsidR="0057296F" w:rsidRDefault="0057296F" w:rsidP="00E50E17">
      <w:pPr>
        <w:spacing w:line="360" w:lineRule="auto"/>
        <w:ind w:left="360"/>
        <w:jc w:val="both"/>
        <w:rPr>
          <w:rFonts w:ascii="Verdana" w:hAnsi="Verdana"/>
          <w:b/>
          <w:sz w:val="20"/>
          <w:szCs w:val="20"/>
          <w:u w:val="single"/>
        </w:rPr>
      </w:pPr>
    </w:p>
    <w:p w:rsidR="00E50E17" w:rsidRDefault="00FA6F43" w:rsidP="00E50E17">
      <w:pPr>
        <w:tabs>
          <w:tab w:val="left" w:pos="364"/>
        </w:tabs>
        <w:spacing w:line="360" w:lineRule="auto"/>
        <w:ind w:left="360" w:hanging="360"/>
        <w:jc w:val="both"/>
        <w:rPr>
          <w:rFonts w:ascii="Verdana" w:hAnsi="Verdana"/>
          <w:b/>
          <w:sz w:val="20"/>
          <w:szCs w:val="20"/>
          <w:u w:val="single"/>
        </w:rPr>
      </w:pPr>
      <w:del w:id="466" w:author="Γ" w:date="2018-07-12T14:14:00Z">
        <w:r>
          <w:rPr>
            <w:rFonts w:ascii="Verdana" w:hAnsi="Verdana"/>
            <w:b/>
            <w:sz w:val="20"/>
            <w:szCs w:val="20"/>
          </w:rPr>
          <w:delText>6</w:delText>
        </w:r>
      </w:del>
      <w:ins w:id="467" w:author="Γ" w:date="2018-07-12T14:14:00Z">
        <w:r w:rsidR="00E50E17" w:rsidRPr="00E50E17">
          <w:rPr>
            <w:rFonts w:ascii="Verdana" w:hAnsi="Verdana"/>
            <w:b/>
            <w:sz w:val="20"/>
            <w:szCs w:val="20"/>
          </w:rPr>
          <w:t>4</w:t>
        </w:r>
      </w:ins>
      <w:r w:rsidR="00E50E17" w:rsidRPr="00DE202F">
        <w:rPr>
          <w:rFonts w:ascii="Verdana" w:hAnsi="Verdana"/>
          <w:b/>
          <w:sz w:val="20"/>
          <w:szCs w:val="20"/>
        </w:rPr>
        <w:t>.</w:t>
      </w:r>
      <w:r w:rsidR="00E50E17">
        <w:rPr>
          <w:rFonts w:ascii="Verdana" w:hAnsi="Verdana"/>
          <w:b/>
          <w:sz w:val="20"/>
          <w:szCs w:val="20"/>
        </w:rPr>
        <w:tab/>
      </w:r>
      <w:r w:rsidR="00E50E17" w:rsidRPr="00DE202F">
        <w:rPr>
          <w:rFonts w:ascii="Verdana" w:hAnsi="Verdana"/>
          <w:b/>
          <w:sz w:val="20"/>
          <w:szCs w:val="20"/>
          <w:u w:val="single"/>
        </w:rPr>
        <w:t>Δείκτης</w:t>
      </w:r>
      <w:r w:rsidR="00E50E17">
        <w:rPr>
          <w:rFonts w:ascii="Verdana" w:hAnsi="Verdana"/>
          <w:b/>
          <w:sz w:val="20"/>
          <w:szCs w:val="20"/>
          <w:u w:val="single"/>
        </w:rPr>
        <w:t xml:space="preserve">: </w:t>
      </w:r>
      <w:del w:id="468" w:author="Γ" w:date="2018-07-12T14:14:00Z">
        <w:r>
          <w:rPr>
            <w:rFonts w:ascii="Verdana" w:hAnsi="Verdana"/>
            <w:b/>
            <w:sz w:val="20"/>
            <w:szCs w:val="20"/>
            <w:u w:val="single"/>
          </w:rPr>
          <w:delText>Αριθμός υποστηριζόμενων δομών</w:delText>
        </w:r>
        <w:r w:rsidRPr="00DE202F">
          <w:rPr>
            <w:rFonts w:ascii="Verdana" w:hAnsi="Verdana"/>
            <w:b/>
            <w:sz w:val="20"/>
            <w:szCs w:val="20"/>
            <w:u w:val="single"/>
          </w:rPr>
          <w:delText xml:space="preserve"> </w:delText>
        </w:r>
        <w:r>
          <w:rPr>
            <w:rFonts w:ascii="Verdana" w:hAnsi="Verdana"/>
            <w:b/>
            <w:sz w:val="20"/>
            <w:szCs w:val="20"/>
            <w:u w:val="single"/>
          </w:rPr>
          <w:delText>διασφάλισης και πρόληψης Δημόσιας</w:delText>
        </w:r>
      </w:del>
      <w:ins w:id="469" w:author="Γ" w:date="2018-07-12T14:14:00Z">
        <w:r w:rsidR="00E50E17">
          <w:rPr>
            <w:rFonts w:ascii="Verdana" w:hAnsi="Verdana"/>
            <w:b/>
            <w:sz w:val="20"/>
            <w:szCs w:val="20"/>
            <w:u w:val="single"/>
          </w:rPr>
          <w:t>Τοπικές Ομάδες</w:t>
        </w:r>
      </w:ins>
      <w:r w:rsidR="00E50E17">
        <w:rPr>
          <w:rFonts w:ascii="Verdana" w:hAnsi="Verdana"/>
          <w:b/>
          <w:sz w:val="20"/>
          <w:szCs w:val="20"/>
          <w:u w:val="single"/>
        </w:rPr>
        <w:t xml:space="preserve"> Υγείας</w:t>
      </w:r>
      <w:ins w:id="470" w:author="Γ" w:date="2018-07-12T14:14:00Z">
        <w:r w:rsidR="00E50E17">
          <w:rPr>
            <w:rFonts w:ascii="Verdana" w:hAnsi="Verdana"/>
            <w:b/>
            <w:sz w:val="20"/>
            <w:szCs w:val="20"/>
            <w:u w:val="single"/>
          </w:rPr>
          <w:t xml:space="preserve"> </w:t>
        </w:r>
        <w:r w:rsidR="00E50E17" w:rsidRPr="00DC4EBC">
          <w:rPr>
            <w:rFonts w:ascii="Verdana" w:hAnsi="Verdana"/>
            <w:sz w:val="20"/>
            <w:szCs w:val="20"/>
          </w:rPr>
          <w:t>με κωδικό</w:t>
        </w:r>
        <w:r w:rsidR="00E50E17">
          <w:rPr>
            <w:rFonts w:ascii="Verdana" w:hAnsi="Verdana"/>
            <w:sz w:val="20"/>
            <w:szCs w:val="20"/>
          </w:rPr>
          <w:t xml:space="preserve"> 1</w:t>
        </w:r>
        <w:r w:rsidR="00E50E17" w:rsidRPr="00E50E17">
          <w:rPr>
            <w:rFonts w:ascii="Verdana" w:hAnsi="Verdana"/>
            <w:sz w:val="20"/>
            <w:szCs w:val="20"/>
          </w:rPr>
          <w:t>12</w:t>
        </w:r>
        <w:r w:rsidR="00E50E17">
          <w:rPr>
            <w:rFonts w:ascii="Verdana" w:hAnsi="Verdana"/>
            <w:sz w:val="20"/>
            <w:szCs w:val="20"/>
          </w:rPr>
          <w:t>0</w:t>
        </w:r>
        <w:r w:rsidR="00E50E17" w:rsidRPr="00E50E17">
          <w:rPr>
            <w:rFonts w:ascii="Verdana" w:hAnsi="Verdana"/>
            <w:sz w:val="20"/>
            <w:szCs w:val="20"/>
          </w:rPr>
          <w:t>3.</w:t>
        </w:r>
        <w:r w:rsidR="00E50E17">
          <w:rPr>
            <w:rFonts w:ascii="Verdana" w:hAnsi="Verdana"/>
            <w:b/>
            <w:sz w:val="20"/>
            <w:szCs w:val="20"/>
            <w:u w:val="single"/>
          </w:rPr>
          <w:t xml:space="preserve"> </w:t>
        </w:r>
        <w:r w:rsidR="00E50E17" w:rsidRPr="00DE202F">
          <w:rPr>
            <w:rFonts w:ascii="Verdana" w:hAnsi="Verdana"/>
            <w:b/>
            <w:sz w:val="20"/>
            <w:szCs w:val="20"/>
            <w:u w:val="single"/>
          </w:rPr>
          <w:t xml:space="preserve"> </w:t>
        </w:r>
      </w:ins>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del w:id="471" w:author="Γ" w:date="2018-07-12T14:14:00Z">
        <w:r w:rsidR="00FA6F43">
          <w:rPr>
            <w:rFonts w:ascii="Verdana" w:hAnsi="Verdana"/>
            <w:b/>
            <w:sz w:val="20"/>
            <w:szCs w:val="20"/>
          </w:rPr>
          <w:delText>1 Δομή</w:delText>
        </w:r>
        <w:r w:rsidR="00FA6F43" w:rsidRPr="0056128D">
          <w:rPr>
            <w:rFonts w:ascii="Verdana" w:hAnsi="Verdana"/>
            <w:b/>
            <w:sz w:val="20"/>
            <w:szCs w:val="20"/>
          </w:rPr>
          <w:delText>.</w:delText>
        </w:r>
      </w:del>
      <w:ins w:id="472" w:author="Γ" w:date="2018-07-12T14:14:00Z">
        <w:r>
          <w:rPr>
            <w:rFonts w:ascii="Verdana" w:hAnsi="Verdana"/>
            <w:b/>
            <w:sz w:val="20"/>
            <w:szCs w:val="20"/>
          </w:rPr>
          <w:t>17 Τοπικές Ομάδες Υγείας (ΤΟΜΥ)</w:t>
        </w:r>
      </w:ins>
    </w:p>
    <w:p w:rsidR="00E50E17" w:rsidRPr="00FB564F" w:rsidRDefault="00E50E17" w:rsidP="00E50E17">
      <w:pPr>
        <w:spacing w:line="360" w:lineRule="auto"/>
        <w:jc w:val="both"/>
        <w:rPr>
          <w:ins w:id="473" w:author="Γ" w:date="2018-07-12T14:14:00Z"/>
          <w:rFonts w:ascii="Verdana" w:hAnsi="Verdana"/>
          <w:sz w:val="20"/>
          <w:szCs w:val="20"/>
        </w:rPr>
      </w:pPr>
      <w:r w:rsidRPr="009D7B30">
        <w:rPr>
          <w:rFonts w:ascii="Verdana" w:hAnsi="Verdana"/>
          <w:sz w:val="20"/>
          <w:szCs w:val="20"/>
        </w:rPr>
        <w:t xml:space="preserve">Ο </w:t>
      </w:r>
      <w:del w:id="474" w:author="Γ" w:date="2018-07-12T14:14:00Z">
        <w:r w:rsidR="00FA6F43">
          <w:rPr>
            <w:rFonts w:ascii="Verdana" w:hAnsi="Verdana"/>
            <w:sz w:val="20"/>
            <w:szCs w:val="20"/>
          </w:rPr>
          <w:delText xml:space="preserve">συγκεκριμένος </w:delText>
        </w:r>
      </w:del>
      <w:r w:rsidRPr="009D7B30">
        <w:rPr>
          <w:rFonts w:ascii="Verdana" w:hAnsi="Verdana"/>
          <w:sz w:val="20"/>
          <w:szCs w:val="20"/>
        </w:rPr>
        <w:t xml:space="preserve">δείκτης </w:t>
      </w:r>
      <w:del w:id="475" w:author="Γ" w:date="2018-07-12T14:14:00Z">
        <w:r w:rsidR="00FA6F43">
          <w:rPr>
            <w:rFonts w:ascii="Verdana" w:hAnsi="Verdana"/>
            <w:sz w:val="20"/>
            <w:szCs w:val="20"/>
          </w:rPr>
          <w:delText>με μοναδιαία</w:delText>
        </w:r>
        <w:r w:rsidR="00FA6F43" w:rsidRPr="00FA755C">
          <w:rPr>
            <w:rFonts w:ascii="Verdana" w:hAnsi="Verdana"/>
            <w:sz w:val="20"/>
            <w:szCs w:val="20"/>
          </w:rPr>
          <w:delText xml:space="preserve"> τιμή στόχο</w:delText>
        </w:r>
        <w:r w:rsidR="00FA6F43">
          <w:rPr>
            <w:rFonts w:ascii="Verdana" w:hAnsi="Verdana"/>
            <w:sz w:val="20"/>
            <w:szCs w:val="20"/>
          </w:rPr>
          <w:delText>,</w:delText>
        </w:r>
        <w:r w:rsidR="00FA6F43" w:rsidRPr="00FA755C">
          <w:rPr>
            <w:rFonts w:ascii="Verdana" w:hAnsi="Verdana"/>
            <w:sz w:val="20"/>
            <w:szCs w:val="20"/>
          </w:rPr>
          <w:delText xml:space="preserve"> αφορά στη δημιουργία </w:delText>
        </w:r>
      </w:del>
      <w:ins w:id="476" w:author="Γ" w:date="2018-07-12T14:14:00Z">
        <w:r w:rsidRPr="009D7B30">
          <w:rPr>
            <w:rFonts w:ascii="Verdana" w:hAnsi="Verdana"/>
            <w:sz w:val="20"/>
            <w:szCs w:val="20"/>
          </w:rPr>
          <w:t xml:space="preserve">αποτελεί ειδικό επιχειρησιακό δείκτη εκροών της Επενδυτικής Προτεραιότητας 9iν και της </w:t>
        </w:r>
        <w:r w:rsidRPr="009D7B30">
          <w:rPr>
            <w:rFonts w:ascii="Verdana" w:hAnsi="Verdana"/>
            <w:sz w:val="20"/>
            <w:szCs w:val="20"/>
          </w:rPr>
          <w:lastRenderedPageBreak/>
          <w:t xml:space="preserve">Κατηγορίας Παρέμβασης 112 </w:t>
        </w:r>
      </w:ins>
      <w:r w:rsidRPr="009D7B30">
        <w:rPr>
          <w:rFonts w:ascii="Verdana" w:hAnsi="Verdana"/>
          <w:sz w:val="20"/>
          <w:szCs w:val="20"/>
        </w:rPr>
        <w:t xml:space="preserve">και </w:t>
      </w:r>
      <w:ins w:id="477" w:author="Γ" w:date="2018-07-12T14:14:00Z">
        <w:r w:rsidRPr="009D7B30">
          <w:rPr>
            <w:rFonts w:ascii="Verdana" w:hAnsi="Verdana"/>
            <w:sz w:val="20"/>
            <w:szCs w:val="20"/>
          </w:rPr>
          <w:t>συνδέεται</w:t>
        </w:r>
        <w:r w:rsidRPr="009D7B30">
          <w:rPr>
            <w:rFonts w:ascii="Verdana" w:hAnsi="Verdana"/>
            <w:color w:val="FF0000"/>
            <w:sz w:val="20"/>
            <w:szCs w:val="20"/>
          </w:rPr>
          <w:t xml:space="preserve"> </w:t>
        </w:r>
        <w:r w:rsidRPr="002A7E5F">
          <w:rPr>
            <w:rFonts w:ascii="Verdana" w:hAnsi="Verdana"/>
            <w:sz w:val="20"/>
            <w:szCs w:val="20"/>
          </w:rPr>
          <w:t>με τις δράσεις Πρωτοβάθμιας Φροντίδας Υγείας</w:t>
        </w:r>
        <w:r>
          <w:rPr>
            <w:rFonts w:ascii="Verdana" w:hAnsi="Verdana"/>
            <w:sz w:val="20"/>
            <w:szCs w:val="20"/>
          </w:rPr>
          <w:t xml:space="preserve"> (ΠΦΥ), στο πλαίσιο της μεταρρύθμισης του Συστήματος ΠΦΥ. </w:t>
        </w:r>
        <w:r w:rsidRPr="009D7B30">
          <w:rPr>
            <w:rFonts w:ascii="Verdana" w:hAnsi="Verdana"/>
            <w:sz w:val="20"/>
            <w:szCs w:val="20"/>
          </w:rPr>
          <w:t>Είναι ειδικό</w:t>
        </w:r>
        <w:r>
          <w:rPr>
            <w:rFonts w:ascii="Verdana" w:hAnsi="Verdana"/>
            <w:sz w:val="20"/>
            <w:szCs w:val="20"/>
          </w:rPr>
          <w:t>ς δείκτης για φορείς (</w:t>
        </w:r>
        <w:proofErr w:type="spellStart"/>
        <w:r>
          <w:rPr>
            <w:rFonts w:ascii="Verdana" w:hAnsi="Verdana"/>
            <w:sz w:val="20"/>
            <w:szCs w:val="20"/>
          </w:rPr>
          <w:t>entities</w:t>
        </w:r>
        <w:proofErr w:type="spellEnd"/>
        <w:r>
          <w:rPr>
            <w:rFonts w:ascii="Verdana" w:hAnsi="Verdana"/>
            <w:sz w:val="20"/>
            <w:szCs w:val="20"/>
          </w:rPr>
          <w:t>) και η</w:t>
        </w:r>
        <w:r w:rsidRPr="009D7B30">
          <w:rPr>
            <w:rFonts w:ascii="Verdana" w:hAnsi="Verdana"/>
            <w:sz w:val="20"/>
            <w:szCs w:val="20"/>
          </w:rPr>
          <w:t xml:space="preserve"> κάθε ΤΟΜΥ </w:t>
        </w:r>
        <w:r w:rsidRPr="00834D34">
          <w:rPr>
            <w:rFonts w:ascii="Verdana" w:hAnsi="Verdana"/>
            <w:sz w:val="20"/>
            <w:szCs w:val="20"/>
          </w:rPr>
          <w:t>μετράται μία φορά στο πλαίσιο της πράξης.</w:t>
        </w:r>
      </w:ins>
    </w:p>
    <w:p w:rsidR="00E50E17" w:rsidRPr="00D146EC" w:rsidRDefault="001D1FD7" w:rsidP="00E50E17">
      <w:pPr>
        <w:spacing w:line="360" w:lineRule="auto"/>
        <w:jc w:val="both"/>
        <w:rPr>
          <w:ins w:id="478" w:author="Γ" w:date="2018-07-12T14:14:00Z"/>
          <w:rFonts w:ascii="Verdana" w:hAnsi="Verdana"/>
          <w:sz w:val="20"/>
          <w:szCs w:val="20"/>
          <w:rPrChange w:id="479" w:author="User" w:date="2018-07-12T22:29:00Z">
            <w:rPr>
              <w:ins w:id="480" w:author="Γ" w:date="2018-07-12T14:14:00Z"/>
              <w:rFonts w:ascii="Verdana" w:hAnsi="Verdana"/>
              <w:sz w:val="20"/>
              <w:szCs w:val="20"/>
              <w:highlight w:val="yellow"/>
            </w:rPr>
          </w:rPrChange>
        </w:rPr>
      </w:pPr>
      <w:ins w:id="481" w:author="Γ" w:date="2018-07-12T14:14:00Z">
        <w:r w:rsidRPr="001D1FD7">
          <w:rPr>
            <w:rFonts w:ascii="Verdana" w:hAnsi="Verdana"/>
            <w:sz w:val="20"/>
            <w:szCs w:val="20"/>
            <w:rPrChange w:id="482" w:author="User" w:date="2018-07-12T22:29:00Z">
              <w:rPr>
                <w:rFonts w:ascii="Verdana" w:hAnsi="Verdana"/>
                <w:sz w:val="20"/>
                <w:szCs w:val="20"/>
                <w:highlight w:val="yellow"/>
              </w:rPr>
            </w:rPrChange>
          </w:rPr>
          <w:t>Σύμφωνα με τα αναφερόμενα στη σχετική ΚΥΑ</w:t>
        </w:r>
        <w:r w:rsidRPr="001D1FD7">
          <w:rPr>
            <w:rStyle w:val="FootnoteReference"/>
            <w:rFonts w:ascii="Verdana" w:hAnsi="Verdana"/>
            <w:sz w:val="20"/>
            <w:szCs w:val="20"/>
            <w:rPrChange w:id="483" w:author="User" w:date="2018-07-12T22:29:00Z">
              <w:rPr>
                <w:rStyle w:val="FootnoteReference"/>
                <w:rFonts w:ascii="Verdana" w:hAnsi="Verdana"/>
                <w:sz w:val="20"/>
                <w:szCs w:val="20"/>
                <w:highlight w:val="yellow"/>
              </w:rPr>
            </w:rPrChange>
          </w:rPr>
          <w:footnoteReference w:id="1"/>
        </w:r>
        <w:r w:rsidRPr="001D1FD7">
          <w:rPr>
            <w:rFonts w:ascii="Verdana" w:hAnsi="Verdana"/>
            <w:sz w:val="20"/>
            <w:szCs w:val="20"/>
            <w:rPrChange w:id="486" w:author="User" w:date="2018-07-12T22:29:00Z">
              <w:rPr>
                <w:rFonts w:ascii="Verdana" w:hAnsi="Verdana"/>
                <w:sz w:val="20"/>
                <w:szCs w:val="20"/>
                <w:highlight w:val="yellow"/>
                <w:vertAlign w:val="superscript"/>
              </w:rPr>
            </w:rPrChange>
          </w:rPr>
          <w:t xml:space="preserve"> (ΦΕΚ Β 4114/ 24.11.2017) για την εφαρμογή των πράξεων για την </w:t>
        </w:r>
      </w:ins>
      <w:r w:rsidR="00C3595F" w:rsidRPr="00834D34">
        <w:rPr>
          <w:rFonts w:ascii="Verdana" w:hAnsi="Verdana"/>
          <w:sz w:val="20"/>
        </w:rPr>
        <w:t xml:space="preserve">λειτουργία </w:t>
      </w:r>
      <w:del w:id="487" w:author="Γ" w:date="2018-07-12T14:14:00Z">
        <w:r w:rsidRPr="001D1FD7">
          <w:rPr>
            <w:rFonts w:ascii="Verdana" w:hAnsi="Verdana"/>
            <w:sz w:val="20"/>
            <w:szCs w:val="20"/>
            <w:rPrChange w:id="488" w:author="User" w:date="2018-07-12T22:29:00Z">
              <w:rPr>
                <w:rFonts w:ascii="Verdana" w:hAnsi="Verdana"/>
                <w:sz w:val="20"/>
                <w:szCs w:val="20"/>
                <w:vertAlign w:val="superscript"/>
              </w:rPr>
            </w:rPrChange>
          </w:rPr>
          <w:delText xml:space="preserve">δομής πρόληψης και προστασίας της Δημόσιας Υγείας </w:delText>
        </w:r>
      </w:del>
      <w:ins w:id="489" w:author="Γ" w:date="2018-07-12T14:14:00Z">
        <w:r w:rsidRPr="001D1FD7">
          <w:rPr>
            <w:rFonts w:ascii="Verdana" w:hAnsi="Verdana"/>
            <w:sz w:val="20"/>
            <w:szCs w:val="20"/>
            <w:rPrChange w:id="490" w:author="User" w:date="2018-07-12T22:29:00Z">
              <w:rPr>
                <w:rFonts w:ascii="Verdana" w:hAnsi="Verdana"/>
                <w:sz w:val="20"/>
                <w:szCs w:val="20"/>
                <w:highlight w:val="yellow"/>
                <w:vertAlign w:val="superscript"/>
              </w:rPr>
            </w:rPrChange>
          </w:rPr>
          <w:t xml:space="preserve">των ΤΟΜΥ, η δράση «Λειτουργία Τοπικών Ομάδων Υγείας (ΤΟΜΥ) για την Αναδιάρθρωση της Πρωτοβάθμιας Φροντίδας Υγείας εντάσσεται σε πρώτη φάση στο </w:t>
        </w:r>
      </w:ins>
      <w:ins w:id="491" w:author="User" w:date="2018-07-12T22:29:00Z">
        <w:r w:rsidRPr="001D1FD7">
          <w:rPr>
            <w:rFonts w:ascii="Verdana" w:hAnsi="Verdana"/>
            <w:sz w:val="20"/>
            <w:szCs w:val="20"/>
            <w:rPrChange w:id="492" w:author="User" w:date="2018-07-12T22:29:00Z">
              <w:rPr>
                <w:rFonts w:ascii="Verdana" w:hAnsi="Verdana"/>
                <w:sz w:val="20"/>
                <w:szCs w:val="20"/>
                <w:highlight w:val="yellow"/>
                <w:vertAlign w:val="superscript"/>
              </w:rPr>
            </w:rPrChange>
          </w:rPr>
          <w:t xml:space="preserve">Τομεακό </w:t>
        </w:r>
      </w:ins>
      <w:ins w:id="493" w:author="Γ" w:date="2018-07-12T14:14:00Z">
        <w:r w:rsidRPr="001D1FD7">
          <w:rPr>
            <w:rFonts w:ascii="Verdana" w:hAnsi="Verdana"/>
            <w:sz w:val="20"/>
            <w:szCs w:val="20"/>
            <w:rPrChange w:id="494" w:author="User" w:date="2018-07-12T22:29:00Z">
              <w:rPr>
                <w:rFonts w:ascii="Verdana" w:hAnsi="Verdana"/>
                <w:sz w:val="20"/>
                <w:szCs w:val="20"/>
                <w:highlight w:val="yellow"/>
                <w:vertAlign w:val="superscript"/>
              </w:rPr>
            </w:rPrChange>
          </w:rPr>
          <w:t xml:space="preserve">Επιχειρησιακό </w:t>
        </w:r>
        <w:del w:id="495" w:author="User" w:date="2018-07-12T22:29:00Z">
          <w:r w:rsidRPr="001D1FD7">
            <w:rPr>
              <w:rFonts w:ascii="Verdana" w:hAnsi="Verdana"/>
              <w:sz w:val="20"/>
              <w:szCs w:val="20"/>
              <w:rPrChange w:id="496" w:author="User" w:date="2018-07-12T22:29:00Z">
                <w:rPr>
                  <w:rFonts w:ascii="Verdana" w:hAnsi="Verdana"/>
                  <w:sz w:val="20"/>
                  <w:szCs w:val="20"/>
                  <w:highlight w:val="yellow"/>
                  <w:vertAlign w:val="superscript"/>
                </w:rPr>
              </w:rPrChange>
            </w:rPr>
            <w:delText xml:space="preserve">Τομεακό </w:delText>
          </w:r>
        </w:del>
        <w:r w:rsidRPr="001D1FD7">
          <w:rPr>
            <w:rFonts w:ascii="Verdana" w:hAnsi="Verdana"/>
            <w:sz w:val="20"/>
            <w:szCs w:val="20"/>
            <w:rPrChange w:id="497" w:author="User" w:date="2018-07-12T22:29:00Z">
              <w:rPr>
                <w:rFonts w:ascii="Verdana" w:hAnsi="Verdana"/>
                <w:sz w:val="20"/>
                <w:szCs w:val="20"/>
                <w:highlight w:val="yellow"/>
                <w:vertAlign w:val="superscript"/>
              </w:rPr>
            </w:rPrChange>
          </w:rPr>
          <w:t xml:space="preserve">Πρόγραμμα «Μεταρρύθμιση Δημόσιου Τομέα» (ΜΔΤ) 2014-2020 του Υπ. Οικονομίας και Ανάπτυξης. Η περίοδος συγχρηματοδότησης της δράσης από το ΕΠ ΜΔΤ αφορά </w:t>
        </w:r>
      </w:ins>
      <w:r w:rsidR="00C3595F" w:rsidRPr="00834D34">
        <w:rPr>
          <w:rFonts w:ascii="Verdana" w:hAnsi="Verdana"/>
          <w:sz w:val="20"/>
        </w:rPr>
        <w:t xml:space="preserve">στην </w:t>
      </w:r>
      <w:ins w:id="498" w:author="Γ" w:date="2018-07-12T14:14:00Z">
        <w:r w:rsidRPr="001D1FD7">
          <w:rPr>
            <w:rFonts w:ascii="Verdana" w:hAnsi="Verdana"/>
            <w:sz w:val="20"/>
            <w:szCs w:val="20"/>
            <w:rPrChange w:id="499" w:author="User" w:date="2018-07-12T22:29:00Z">
              <w:rPr>
                <w:rFonts w:ascii="Verdana" w:hAnsi="Verdana"/>
                <w:sz w:val="20"/>
                <w:szCs w:val="20"/>
                <w:highlight w:val="yellow"/>
                <w:vertAlign w:val="superscript"/>
              </w:rPr>
            </w:rPrChange>
          </w:rPr>
          <w:t>πρώτη φάση πιλοτικής λειτουργίας των ΤΟΜΥ διάρκειας από έξι (6) έως έντεκα (11) μήνες ανά ΤΟΜΥ. Σε δεύτερη φάση, η δράση προγραμματίζεται να ενταχθεί στα δεκατρία Περιφερειακά Επιχειρησιακά Προγράμματα και συγκεκριμένα στην Επενδυτική Προτεραιότητα 9</w:t>
        </w:r>
        <w:r w:rsidRPr="001D1FD7">
          <w:rPr>
            <w:rFonts w:ascii="Verdana" w:hAnsi="Verdana"/>
            <w:sz w:val="20"/>
            <w:szCs w:val="20"/>
            <w:lang w:val="en-US"/>
            <w:rPrChange w:id="500" w:author="User" w:date="2018-07-12T22:29:00Z">
              <w:rPr>
                <w:rFonts w:ascii="Verdana" w:hAnsi="Verdana"/>
                <w:sz w:val="20"/>
                <w:szCs w:val="20"/>
                <w:highlight w:val="yellow"/>
                <w:vertAlign w:val="superscript"/>
                <w:lang w:val="en-US"/>
              </w:rPr>
            </w:rPrChange>
          </w:rPr>
          <w:t>iv</w:t>
        </w:r>
        <w:r w:rsidRPr="001D1FD7">
          <w:rPr>
            <w:rFonts w:ascii="Verdana" w:hAnsi="Verdana"/>
            <w:sz w:val="20"/>
            <w:szCs w:val="20"/>
            <w:rPrChange w:id="501" w:author="User" w:date="2018-07-12T22:29:00Z">
              <w:rPr>
                <w:rFonts w:ascii="Verdana" w:hAnsi="Verdana"/>
                <w:sz w:val="20"/>
                <w:szCs w:val="20"/>
                <w:highlight w:val="yellow"/>
                <w:vertAlign w:val="superscript"/>
              </w:rPr>
            </w:rPrChange>
          </w:rPr>
          <w:t xml:space="preserve"> του Θεματικού Στόχου 9.  </w:t>
        </w:r>
      </w:ins>
    </w:p>
    <w:p w:rsidR="00E50E17" w:rsidRPr="00D146EC" w:rsidRDefault="00D146EC" w:rsidP="00E50E17">
      <w:pPr>
        <w:spacing w:line="360" w:lineRule="auto"/>
        <w:jc w:val="both"/>
        <w:rPr>
          <w:ins w:id="502" w:author="Γ" w:date="2018-07-12T14:14:00Z"/>
          <w:rFonts w:ascii="Verdana" w:hAnsi="Verdana"/>
          <w:sz w:val="20"/>
          <w:szCs w:val="20"/>
          <w:rPrChange w:id="503" w:author="User" w:date="2018-07-12T22:29:00Z">
            <w:rPr>
              <w:ins w:id="504" w:author="Γ" w:date="2018-07-12T14:14:00Z"/>
              <w:rFonts w:ascii="Verdana" w:hAnsi="Verdana"/>
              <w:sz w:val="20"/>
              <w:szCs w:val="20"/>
              <w:highlight w:val="yellow"/>
            </w:rPr>
          </w:rPrChange>
        </w:rPr>
      </w:pPr>
      <w:ins w:id="505" w:author="User" w:date="2018-07-12T22:29:00Z">
        <w:r>
          <w:rPr>
            <w:rFonts w:ascii="Verdana" w:hAnsi="Verdana"/>
            <w:sz w:val="20"/>
            <w:szCs w:val="20"/>
          </w:rPr>
          <w:t>Οι προϋποθ</w:t>
        </w:r>
      </w:ins>
      <w:ins w:id="506" w:author="User" w:date="2018-07-12T22:30:00Z">
        <w:r>
          <w:rPr>
            <w:rFonts w:ascii="Verdana" w:hAnsi="Verdana"/>
            <w:sz w:val="20"/>
            <w:szCs w:val="20"/>
          </w:rPr>
          <w:t xml:space="preserve">έσεις </w:t>
        </w:r>
      </w:ins>
      <w:ins w:id="507" w:author="Γ" w:date="2018-07-12T14:14:00Z">
        <w:del w:id="508" w:author="User" w:date="2018-07-12T22:30:00Z">
          <w:r w:rsidR="001D1FD7" w:rsidRPr="001D1FD7">
            <w:rPr>
              <w:rFonts w:ascii="Verdana" w:hAnsi="Verdana"/>
              <w:sz w:val="20"/>
              <w:szCs w:val="20"/>
              <w:rPrChange w:id="509" w:author="User" w:date="2018-07-12T22:29:00Z">
                <w:rPr>
                  <w:rFonts w:ascii="Verdana" w:hAnsi="Verdana"/>
                  <w:sz w:val="20"/>
                  <w:szCs w:val="20"/>
                  <w:highlight w:val="yellow"/>
                  <w:vertAlign w:val="superscript"/>
                </w:rPr>
              </w:rPrChange>
            </w:rPr>
            <w:delText xml:space="preserve">Η </w:delText>
          </w:r>
        </w:del>
        <w:r w:rsidR="001D1FD7" w:rsidRPr="001D1FD7">
          <w:rPr>
            <w:rFonts w:ascii="Verdana" w:hAnsi="Verdana"/>
            <w:sz w:val="20"/>
            <w:szCs w:val="20"/>
            <w:rPrChange w:id="510" w:author="User" w:date="2018-07-12T22:29:00Z">
              <w:rPr>
                <w:rFonts w:ascii="Verdana" w:hAnsi="Verdana"/>
                <w:sz w:val="20"/>
                <w:szCs w:val="20"/>
                <w:highlight w:val="yellow"/>
                <w:vertAlign w:val="superscript"/>
              </w:rPr>
            </w:rPrChange>
          </w:rPr>
          <w:t>έναρξη</w:t>
        </w:r>
      </w:ins>
      <w:ins w:id="511" w:author="User" w:date="2018-07-12T22:30:00Z">
        <w:r>
          <w:rPr>
            <w:rFonts w:ascii="Verdana" w:hAnsi="Verdana"/>
            <w:sz w:val="20"/>
            <w:szCs w:val="20"/>
          </w:rPr>
          <w:t>ς</w:t>
        </w:r>
      </w:ins>
      <w:ins w:id="512" w:author="Γ" w:date="2018-07-12T14:14:00Z">
        <w:r w:rsidR="001D1FD7" w:rsidRPr="001D1FD7">
          <w:rPr>
            <w:rFonts w:ascii="Verdana" w:hAnsi="Verdana"/>
            <w:sz w:val="20"/>
            <w:szCs w:val="20"/>
            <w:rPrChange w:id="513" w:author="User" w:date="2018-07-12T22:29:00Z">
              <w:rPr>
                <w:rFonts w:ascii="Verdana" w:hAnsi="Verdana"/>
                <w:sz w:val="20"/>
                <w:szCs w:val="20"/>
                <w:highlight w:val="yellow"/>
                <w:vertAlign w:val="superscript"/>
              </w:rPr>
            </w:rPrChange>
          </w:rPr>
          <w:t xml:space="preserve"> της συγχρηματοδότησης της λειτουργίας των ΤΟΜΥ από τα ΠΕΠ </w:t>
        </w:r>
        <w:del w:id="514" w:author="User" w:date="2018-07-12T22:30:00Z">
          <w:r w:rsidR="001D1FD7" w:rsidRPr="001D1FD7">
            <w:rPr>
              <w:rFonts w:ascii="Verdana" w:hAnsi="Verdana"/>
              <w:sz w:val="20"/>
              <w:szCs w:val="20"/>
              <w:rPrChange w:id="515" w:author="User" w:date="2018-07-12T22:29:00Z">
                <w:rPr>
                  <w:rFonts w:ascii="Verdana" w:hAnsi="Verdana"/>
                  <w:sz w:val="20"/>
                  <w:szCs w:val="20"/>
                  <w:highlight w:val="yellow"/>
                  <w:vertAlign w:val="superscript"/>
                </w:rPr>
              </w:rPrChange>
            </w:rPr>
            <w:delText>προϋποθέτει κατ’ ελάχιστον τα εξής</w:delText>
          </w:r>
        </w:del>
      </w:ins>
      <w:ins w:id="516" w:author="User" w:date="2018-07-12T22:30:00Z">
        <w:r>
          <w:rPr>
            <w:rFonts w:ascii="Verdana" w:hAnsi="Verdana"/>
            <w:sz w:val="20"/>
            <w:szCs w:val="20"/>
          </w:rPr>
          <w:t>αναφέρονται αναλυτικά στην σχετική ΚΥΑ.</w:t>
        </w:r>
      </w:ins>
      <w:ins w:id="517" w:author="Γ" w:date="2018-07-12T14:14:00Z">
        <w:del w:id="518" w:author="User" w:date="2018-07-12T22:31:00Z">
          <w:r w:rsidR="001D1FD7" w:rsidRPr="001D1FD7">
            <w:rPr>
              <w:rFonts w:ascii="Verdana" w:hAnsi="Verdana"/>
              <w:sz w:val="20"/>
              <w:szCs w:val="20"/>
              <w:rPrChange w:id="519" w:author="User" w:date="2018-07-12T22:29:00Z">
                <w:rPr>
                  <w:rFonts w:ascii="Verdana" w:hAnsi="Verdana"/>
                  <w:sz w:val="20"/>
                  <w:szCs w:val="20"/>
                  <w:highlight w:val="yellow"/>
                  <w:vertAlign w:val="superscript"/>
                </w:rPr>
              </w:rPrChange>
            </w:rPr>
            <w:delText>:</w:delText>
          </w:r>
        </w:del>
        <w:r w:rsidR="001D1FD7" w:rsidRPr="001D1FD7">
          <w:rPr>
            <w:rFonts w:ascii="Verdana" w:hAnsi="Verdana"/>
            <w:sz w:val="20"/>
            <w:szCs w:val="20"/>
            <w:rPrChange w:id="520" w:author="User" w:date="2018-07-12T22:29:00Z">
              <w:rPr>
                <w:rFonts w:ascii="Verdana" w:hAnsi="Verdana"/>
                <w:sz w:val="20"/>
                <w:szCs w:val="20"/>
                <w:highlight w:val="yellow"/>
                <w:vertAlign w:val="superscript"/>
              </w:rPr>
            </w:rPrChange>
          </w:rPr>
          <w:t xml:space="preserve"> </w:t>
        </w:r>
      </w:ins>
    </w:p>
    <w:p w:rsidR="00E50E17" w:rsidRPr="00367F3B" w:rsidDel="00D146EC" w:rsidRDefault="00E50E17" w:rsidP="00E50E17">
      <w:pPr>
        <w:spacing w:line="360" w:lineRule="auto"/>
        <w:ind w:left="284" w:hanging="284"/>
        <w:jc w:val="both"/>
        <w:rPr>
          <w:ins w:id="521" w:author="Γ" w:date="2018-07-12T14:14:00Z"/>
          <w:del w:id="522" w:author="User" w:date="2018-07-12T22:31:00Z"/>
          <w:rFonts w:ascii="Verdana" w:hAnsi="Verdana"/>
          <w:sz w:val="20"/>
          <w:szCs w:val="20"/>
          <w:highlight w:val="yellow"/>
        </w:rPr>
      </w:pPr>
      <w:ins w:id="523" w:author="Γ" w:date="2018-07-12T14:14:00Z">
        <w:del w:id="524" w:author="User" w:date="2018-07-12T22:31:00Z">
          <w:r w:rsidDel="00D146EC">
            <w:rPr>
              <w:rFonts w:ascii="Verdana" w:hAnsi="Verdana"/>
              <w:sz w:val="20"/>
              <w:szCs w:val="20"/>
              <w:highlight w:val="yellow"/>
            </w:rPr>
            <w:delText>α)</w:delText>
          </w:r>
          <w:r w:rsidDel="00D146EC">
            <w:rPr>
              <w:rFonts w:ascii="Verdana" w:hAnsi="Verdana"/>
              <w:sz w:val="20"/>
              <w:szCs w:val="20"/>
              <w:highlight w:val="yellow"/>
            </w:rPr>
            <w:tab/>
          </w:r>
          <w:r w:rsidRPr="00367F3B" w:rsidDel="00D146EC">
            <w:rPr>
              <w:rFonts w:ascii="Verdana" w:hAnsi="Verdana"/>
              <w:sz w:val="20"/>
              <w:szCs w:val="20"/>
              <w:highlight w:val="yellow"/>
            </w:rPr>
            <w:delText>τη λήξη της συγχρηματοδότησης (όσον αφορά το φυσικό και οικονομικό αντικείμενο) από το ΕΠ ΜΔΤ, όπως θα πιστοποιηθεί από την ΕΥΔ του ΕΠ ΜΔΤ, σε συνέχεια απόφασης του Διοικητή της ΥΠΕ περί «Ολοκλήρωσης της περιόδου συγχρηματοδότησης εκάστης ΤΟΜΥ από το ΕΠ ΜΔΤ» (Έγγραφο ολοκλήρωσης της συγχρηματοδότησης από το ΕΠ ΜΔΤ).</w:delText>
          </w:r>
        </w:del>
      </w:ins>
    </w:p>
    <w:p w:rsidR="00E50E17" w:rsidRPr="00367F3B" w:rsidDel="00D146EC" w:rsidRDefault="00E50E17" w:rsidP="00E50E17">
      <w:pPr>
        <w:spacing w:line="360" w:lineRule="auto"/>
        <w:ind w:left="284" w:hanging="284"/>
        <w:jc w:val="both"/>
        <w:rPr>
          <w:ins w:id="525" w:author="Γ" w:date="2018-07-12T14:14:00Z"/>
          <w:del w:id="526" w:author="User" w:date="2018-07-12T22:31:00Z"/>
          <w:rFonts w:ascii="Verdana" w:hAnsi="Verdana"/>
          <w:sz w:val="20"/>
          <w:szCs w:val="20"/>
          <w:highlight w:val="yellow"/>
        </w:rPr>
      </w:pPr>
      <w:ins w:id="527" w:author="Γ" w:date="2018-07-12T14:14:00Z">
        <w:del w:id="528" w:author="User" w:date="2018-07-12T22:31:00Z">
          <w:r w:rsidRPr="00367F3B" w:rsidDel="00D146EC">
            <w:rPr>
              <w:rFonts w:ascii="Verdana" w:hAnsi="Verdana"/>
              <w:sz w:val="20"/>
              <w:szCs w:val="20"/>
              <w:highlight w:val="yellow"/>
            </w:rPr>
            <w:delText>β)</w:delText>
          </w:r>
          <w:r w:rsidDel="00D146EC">
            <w:rPr>
              <w:rFonts w:ascii="Verdana" w:hAnsi="Verdana"/>
              <w:sz w:val="20"/>
              <w:szCs w:val="20"/>
              <w:highlight w:val="yellow"/>
            </w:rPr>
            <w:tab/>
          </w:r>
          <w:r w:rsidRPr="00367F3B" w:rsidDel="00D146EC">
            <w:rPr>
              <w:rFonts w:ascii="Verdana" w:hAnsi="Verdana"/>
              <w:sz w:val="20"/>
              <w:szCs w:val="20"/>
              <w:highlight w:val="yellow"/>
            </w:rPr>
            <w:delText>την θετική αυτοαξιολόγηση εκάστης ΤΟΜΥ. Με ευθύνη του Δικαιούχου (ΕΔΕΥΠΥ) συγκεντρώνονται από τους φορείς λειτουργίας και ελέγχονται ως προς την πληρότητα και καταγραφή των αποτελεσμάτων τους οι εκθέσεις αυτοαξιολόγησης των ΤΟΜΥ, σύμφωνα με τις απαιτήσεις της ΕΥΔ του ΜΔΤ</w:delText>
          </w:r>
          <w:r w:rsidDel="00D146EC">
            <w:rPr>
              <w:rFonts w:ascii="Verdana" w:hAnsi="Verdana"/>
              <w:sz w:val="20"/>
              <w:szCs w:val="20"/>
              <w:highlight w:val="yellow"/>
            </w:rPr>
            <w:delText>.</w:delText>
          </w:r>
        </w:del>
      </w:ins>
    </w:p>
    <w:p w:rsidR="00E50E17" w:rsidRPr="00367F3B" w:rsidDel="00D146EC" w:rsidRDefault="00E50E17" w:rsidP="00E50E17">
      <w:pPr>
        <w:spacing w:line="360" w:lineRule="auto"/>
        <w:jc w:val="both"/>
        <w:rPr>
          <w:ins w:id="529" w:author="Γ" w:date="2018-07-12T14:14:00Z"/>
          <w:del w:id="530" w:author="User" w:date="2018-07-12T22:31:00Z"/>
          <w:rFonts w:ascii="Verdana" w:hAnsi="Verdana"/>
          <w:sz w:val="20"/>
          <w:szCs w:val="20"/>
          <w:highlight w:val="yellow"/>
        </w:rPr>
      </w:pPr>
    </w:p>
    <w:p w:rsidR="00E50E17" w:rsidRPr="00E50E17" w:rsidDel="00D146EC" w:rsidRDefault="00E50E17" w:rsidP="00E50E17">
      <w:pPr>
        <w:spacing w:line="360" w:lineRule="auto"/>
        <w:jc w:val="both"/>
        <w:rPr>
          <w:ins w:id="531" w:author="Γ" w:date="2018-07-12T14:14:00Z"/>
          <w:del w:id="532" w:author="User" w:date="2018-07-12T22:31:00Z"/>
          <w:rFonts w:ascii="Verdana" w:hAnsi="Verdana"/>
          <w:i/>
          <w:color w:val="FF0000"/>
          <w:sz w:val="20"/>
          <w:szCs w:val="20"/>
          <w:highlight w:val="yellow"/>
        </w:rPr>
      </w:pPr>
      <w:ins w:id="533" w:author="Γ" w:date="2018-07-12T14:14:00Z">
        <w:del w:id="534" w:author="User" w:date="2018-07-12T22:31:00Z">
          <w:r w:rsidRPr="00E50E17" w:rsidDel="00D146EC">
            <w:rPr>
              <w:rFonts w:ascii="Verdana" w:hAnsi="Verdana"/>
              <w:i/>
              <w:color w:val="FF0000"/>
              <w:sz w:val="20"/>
              <w:szCs w:val="20"/>
              <w:highlight w:val="yellow"/>
            </w:rPr>
            <w:delText xml:space="preserve">Στις εν λόγω εκθέσεις, τα πεδία προς διερεύνηση/αυτοαξιολόγηση είναι - ενδεικτικά - τα εξής: </w:delText>
          </w:r>
        </w:del>
      </w:ins>
    </w:p>
    <w:p w:rsidR="00E50E17" w:rsidRPr="00E50E17" w:rsidDel="00D146EC" w:rsidRDefault="00E50E17" w:rsidP="00E50E17">
      <w:pPr>
        <w:numPr>
          <w:ilvl w:val="0"/>
          <w:numId w:val="3"/>
        </w:numPr>
        <w:spacing w:line="360" w:lineRule="auto"/>
        <w:jc w:val="both"/>
        <w:rPr>
          <w:ins w:id="535" w:author="Γ" w:date="2018-07-12T14:14:00Z"/>
          <w:del w:id="536" w:author="User" w:date="2018-07-12T22:31:00Z"/>
          <w:rFonts w:ascii="Verdana" w:hAnsi="Verdana"/>
          <w:i/>
          <w:color w:val="FF0000"/>
          <w:sz w:val="20"/>
          <w:szCs w:val="20"/>
          <w:highlight w:val="yellow"/>
        </w:rPr>
      </w:pPr>
      <w:ins w:id="537" w:author="Γ" w:date="2018-07-12T14:14:00Z">
        <w:del w:id="538" w:author="User" w:date="2018-07-12T22:31:00Z">
          <w:r w:rsidRPr="00E50E17" w:rsidDel="00D146EC">
            <w:rPr>
              <w:rFonts w:ascii="Verdana" w:hAnsi="Verdana"/>
              <w:i/>
              <w:color w:val="FF0000"/>
              <w:sz w:val="20"/>
              <w:szCs w:val="20"/>
              <w:highlight w:val="yellow"/>
            </w:rPr>
            <w:delText>Η τεκμηριωμένη ανάδειξη των επιτευγμάτων της Τ.ΟΜ.Υ</w:delText>
          </w:r>
        </w:del>
      </w:ins>
    </w:p>
    <w:p w:rsidR="00E50E17" w:rsidRPr="00E50E17" w:rsidDel="00D146EC" w:rsidRDefault="00E50E17" w:rsidP="00E50E17">
      <w:pPr>
        <w:numPr>
          <w:ilvl w:val="0"/>
          <w:numId w:val="3"/>
        </w:numPr>
        <w:spacing w:line="360" w:lineRule="auto"/>
        <w:jc w:val="both"/>
        <w:rPr>
          <w:ins w:id="539" w:author="Γ" w:date="2018-07-12T14:14:00Z"/>
          <w:del w:id="540" w:author="User" w:date="2018-07-12T22:31:00Z"/>
          <w:rFonts w:ascii="Verdana" w:hAnsi="Verdana"/>
          <w:i/>
          <w:color w:val="FF0000"/>
          <w:sz w:val="20"/>
          <w:szCs w:val="20"/>
          <w:highlight w:val="yellow"/>
        </w:rPr>
      </w:pPr>
      <w:ins w:id="541" w:author="Γ" w:date="2018-07-12T14:14:00Z">
        <w:del w:id="542" w:author="User" w:date="2018-07-12T22:31:00Z">
          <w:r w:rsidRPr="00E50E17" w:rsidDel="00D146EC">
            <w:rPr>
              <w:rFonts w:ascii="Verdana" w:hAnsi="Verdana"/>
              <w:i/>
              <w:color w:val="FF0000"/>
              <w:sz w:val="20"/>
              <w:szCs w:val="20"/>
              <w:highlight w:val="yellow"/>
            </w:rPr>
            <w:delText>H επισήμανση σημείων που χρήζουν βελτίωσης</w:delText>
          </w:r>
        </w:del>
      </w:ins>
    </w:p>
    <w:p w:rsidR="00E50E17" w:rsidRPr="00E50E17" w:rsidDel="00D146EC" w:rsidRDefault="00E50E17" w:rsidP="00E50E17">
      <w:pPr>
        <w:numPr>
          <w:ilvl w:val="0"/>
          <w:numId w:val="3"/>
        </w:numPr>
        <w:spacing w:line="360" w:lineRule="auto"/>
        <w:jc w:val="both"/>
        <w:rPr>
          <w:ins w:id="543" w:author="Γ" w:date="2018-07-12T14:14:00Z"/>
          <w:del w:id="544" w:author="User" w:date="2018-07-12T22:31:00Z"/>
          <w:rFonts w:ascii="Verdana" w:hAnsi="Verdana"/>
          <w:i/>
          <w:color w:val="FF0000"/>
          <w:sz w:val="20"/>
          <w:szCs w:val="20"/>
          <w:highlight w:val="yellow"/>
        </w:rPr>
      </w:pPr>
      <w:ins w:id="545" w:author="Γ" w:date="2018-07-12T14:14:00Z">
        <w:del w:id="546" w:author="User" w:date="2018-07-12T22:31:00Z">
          <w:r w:rsidRPr="00E50E17" w:rsidDel="00D146EC">
            <w:rPr>
              <w:rFonts w:ascii="Verdana" w:hAnsi="Verdana"/>
              <w:i/>
              <w:color w:val="FF0000"/>
              <w:sz w:val="20"/>
              <w:szCs w:val="20"/>
              <w:highlight w:val="yellow"/>
            </w:rPr>
            <w:delText xml:space="preserve">Ο προσδιορισμός ενεργειών βελτίωσης </w:delText>
          </w:r>
        </w:del>
      </w:ins>
    </w:p>
    <w:p w:rsidR="00E50E17" w:rsidRPr="00E50E17" w:rsidDel="00D146EC" w:rsidRDefault="00E50E17" w:rsidP="00E50E17">
      <w:pPr>
        <w:spacing w:line="360" w:lineRule="auto"/>
        <w:jc w:val="both"/>
        <w:rPr>
          <w:ins w:id="547" w:author="Γ" w:date="2018-07-12T14:14:00Z"/>
          <w:del w:id="548" w:author="User" w:date="2018-07-12T22:31:00Z"/>
          <w:rFonts w:ascii="Verdana" w:hAnsi="Verdana"/>
          <w:i/>
          <w:color w:val="FF0000"/>
          <w:sz w:val="20"/>
          <w:szCs w:val="20"/>
          <w:highlight w:val="yellow"/>
        </w:rPr>
      </w:pPr>
    </w:p>
    <w:p w:rsidR="00E50E17" w:rsidRPr="00E50E17" w:rsidDel="00D146EC" w:rsidRDefault="00E50E17" w:rsidP="00E50E17">
      <w:pPr>
        <w:spacing w:line="360" w:lineRule="auto"/>
        <w:jc w:val="both"/>
        <w:rPr>
          <w:ins w:id="549" w:author="Γ" w:date="2018-07-12T14:14:00Z"/>
          <w:del w:id="550" w:author="User" w:date="2018-07-12T22:31:00Z"/>
          <w:rFonts w:ascii="Verdana" w:hAnsi="Verdana"/>
          <w:i/>
          <w:color w:val="FF0000"/>
          <w:sz w:val="20"/>
          <w:szCs w:val="20"/>
          <w:highlight w:val="yellow"/>
        </w:rPr>
      </w:pPr>
      <w:ins w:id="551" w:author="Γ" w:date="2018-07-12T14:14:00Z">
        <w:del w:id="552" w:author="User" w:date="2018-07-12T22:31:00Z">
          <w:r w:rsidRPr="00E50E17" w:rsidDel="00D146EC">
            <w:rPr>
              <w:rFonts w:ascii="Verdana" w:hAnsi="Verdana"/>
              <w:i/>
              <w:color w:val="FF0000"/>
              <w:sz w:val="20"/>
              <w:szCs w:val="20"/>
              <w:highlight w:val="yellow"/>
            </w:rPr>
            <w:delText xml:space="preserve">Ειδικότερα, διερευνώνται και αξιολογούνται τα εξής: </w:delText>
          </w:r>
        </w:del>
      </w:ins>
    </w:p>
    <w:p w:rsidR="00E50E17" w:rsidRPr="00E50E17" w:rsidDel="00D146EC" w:rsidRDefault="00E50E17" w:rsidP="00E50E17">
      <w:pPr>
        <w:numPr>
          <w:ilvl w:val="0"/>
          <w:numId w:val="4"/>
        </w:numPr>
        <w:spacing w:line="360" w:lineRule="auto"/>
        <w:jc w:val="both"/>
        <w:rPr>
          <w:ins w:id="553" w:author="Γ" w:date="2018-07-12T14:14:00Z"/>
          <w:del w:id="554" w:author="User" w:date="2018-07-12T22:31:00Z"/>
          <w:rFonts w:ascii="Verdana" w:hAnsi="Verdana"/>
          <w:i/>
          <w:color w:val="FF0000"/>
          <w:sz w:val="20"/>
          <w:szCs w:val="20"/>
          <w:highlight w:val="yellow"/>
        </w:rPr>
      </w:pPr>
      <w:ins w:id="555" w:author="Γ" w:date="2018-07-12T14:14:00Z">
        <w:del w:id="556" w:author="User" w:date="2018-07-12T22:31:00Z">
          <w:r w:rsidRPr="00E50E17" w:rsidDel="00D146EC">
            <w:rPr>
              <w:rFonts w:ascii="Verdana" w:hAnsi="Verdana"/>
              <w:i/>
              <w:color w:val="FF0000"/>
              <w:sz w:val="20"/>
              <w:szCs w:val="20"/>
              <w:highlight w:val="yellow"/>
            </w:rPr>
            <w:lastRenderedPageBreak/>
            <w:delText>Τα ζητήματα λειτουργίας των Τ.ΟΜ.Υ. (σκοπός, στόχοι, παρεχόμενο έργο, ποιότητα υπηρεσιών, κ.λπ.)</w:delText>
          </w:r>
        </w:del>
      </w:ins>
    </w:p>
    <w:p w:rsidR="00E50E17" w:rsidRPr="00E50E17" w:rsidDel="00D146EC" w:rsidRDefault="00E50E17" w:rsidP="00E50E17">
      <w:pPr>
        <w:numPr>
          <w:ilvl w:val="0"/>
          <w:numId w:val="4"/>
        </w:numPr>
        <w:spacing w:line="360" w:lineRule="auto"/>
        <w:jc w:val="both"/>
        <w:rPr>
          <w:ins w:id="557" w:author="Γ" w:date="2018-07-12T14:14:00Z"/>
          <w:del w:id="558" w:author="User" w:date="2018-07-12T22:31:00Z"/>
          <w:rFonts w:ascii="Verdana" w:hAnsi="Verdana"/>
          <w:i/>
          <w:color w:val="FF0000"/>
          <w:sz w:val="20"/>
          <w:szCs w:val="20"/>
          <w:highlight w:val="yellow"/>
        </w:rPr>
      </w:pPr>
      <w:ins w:id="559" w:author="Γ" w:date="2018-07-12T14:14:00Z">
        <w:del w:id="560" w:author="User" w:date="2018-07-12T22:31:00Z">
          <w:r w:rsidRPr="00E50E17" w:rsidDel="00D146EC">
            <w:rPr>
              <w:rFonts w:ascii="Verdana" w:hAnsi="Verdana"/>
              <w:i/>
              <w:color w:val="FF0000"/>
              <w:sz w:val="20"/>
              <w:szCs w:val="20"/>
              <w:highlight w:val="yellow"/>
            </w:rPr>
            <w:delText xml:space="preserve">Οι υποστηρικτικές υπηρεσίες και υποδομές (αποτελεσματικότητα υποστηρικτικών και διοικητικών υπηρεσιών, επάρκεια υποδομών και πληροφοριακών εφαρμογών, κ.λπ.), </w:delText>
          </w:r>
        </w:del>
      </w:ins>
    </w:p>
    <w:p w:rsidR="00E50E17" w:rsidRPr="00E50E17" w:rsidDel="00D146EC" w:rsidRDefault="00E50E17" w:rsidP="00E50E17">
      <w:pPr>
        <w:spacing w:line="360" w:lineRule="auto"/>
        <w:jc w:val="both"/>
        <w:rPr>
          <w:ins w:id="561" w:author="Γ" w:date="2018-07-12T14:14:00Z"/>
          <w:del w:id="562" w:author="User" w:date="2018-07-12T22:31:00Z"/>
          <w:rFonts w:ascii="Verdana" w:hAnsi="Verdana"/>
          <w:i/>
          <w:color w:val="FF0000"/>
          <w:sz w:val="20"/>
          <w:szCs w:val="20"/>
          <w:highlight w:val="yellow"/>
        </w:rPr>
      </w:pPr>
      <w:ins w:id="563" w:author="Γ" w:date="2018-07-12T14:14:00Z">
        <w:del w:id="564" w:author="User" w:date="2018-07-12T22:31:00Z">
          <w:r w:rsidRPr="00E50E17" w:rsidDel="00D146EC">
            <w:rPr>
              <w:rFonts w:ascii="Verdana" w:hAnsi="Verdana"/>
              <w:i/>
              <w:color w:val="FF0000"/>
              <w:sz w:val="20"/>
              <w:szCs w:val="20"/>
              <w:highlight w:val="yellow"/>
            </w:rPr>
            <w:delText xml:space="preserve">Παράλληλα, στόχος είναι να διατυπωθούν συμπεράσματα σχετικά με τα δυνατά και αδύνατα σημεία της λειτουργίας, προτάσεις βελτίωσης, κ.λπ., ενώ οι εκθέσεις μπορούν να περιλαμβάνουν και άλλα απολογιστικά στοιχεία. </w:delText>
          </w:r>
        </w:del>
      </w:ins>
    </w:p>
    <w:p w:rsidR="00E50E17" w:rsidRPr="00367F3B" w:rsidRDefault="00E50E17" w:rsidP="00E50E17">
      <w:pPr>
        <w:spacing w:line="360" w:lineRule="auto"/>
        <w:jc w:val="both"/>
        <w:rPr>
          <w:ins w:id="565" w:author="Γ" w:date="2018-07-12T14:14:00Z"/>
          <w:rFonts w:ascii="Verdana" w:hAnsi="Verdana"/>
          <w:sz w:val="20"/>
          <w:szCs w:val="20"/>
          <w:highlight w:val="yellow"/>
        </w:rPr>
      </w:pPr>
    </w:p>
    <w:p w:rsidR="00E50E17" w:rsidRDefault="00E50E17" w:rsidP="00E50E17">
      <w:pPr>
        <w:spacing w:line="360" w:lineRule="auto"/>
        <w:jc w:val="both"/>
        <w:rPr>
          <w:ins w:id="566" w:author="User" w:date="2018-07-12T22:37:00Z"/>
          <w:rFonts w:ascii="Verdana" w:hAnsi="Verdana"/>
          <w:sz w:val="20"/>
          <w:szCs w:val="20"/>
        </w:rPr>
      </w:pPr>
      <w:ins w:id="567" w:author="Γ" w:date="2018-07-12T14:14:00Z">
        <w:del w:id="568" w:author="User" w:date="2018-07-12T22:31:00Z">
          <w:r w:rsidDel="00D146EC">
            <w:rPr>
              <w:rFonts w:ascii="Verdana" w:hAnsi="Verdana"/>
              <w:sz w:val="20"/>
              <w:szCs w:val="20"/>
              <w:highlight w:val="yellow"/>
            </w:rPr>
            <w:delText>Επίσης, όπως αναφέρεται στην εν λόγω ΚΥΑ, τ</w:delText>
          </w:r>
          <w:r w:rsidRPr="00367F3B" w:rsidDel="00D146EC">
            <w:rPr>
              <w:rFonts w:ascii="Verdana" w:hAnsi="Verdana"/>
              <w:sz w:val="20"/>
              <w:szCs w:val="20"/>
              <w:highlight w:val="yellow"/>
            </w:rPr>
            <w:delText xml:space="preserve">α </w:delText>
          </w:r>
          <w:r w:rsidDel="00D146EC">
            <w:rPr>
              <w:rFonts w:ascii="Verdana" w:hAnsi="Verdana"/>
              <w:sz w:val="20"/>
              <w:szCs w:val="20"/>
              <w:highlight w:val="yellow"/>
            </w:rPr>
            <w:delText>ΠΕΠ</w:delText>
          </w:r>
          <w:r w:rsidRPr="00367F3B" w:rsidDel="00D146EC">
            <w:rPr>
              <w:rFonts w:ascii="Verdana" w:hAnsi="Verdana"/>
              <w:sz w:val="20"/>
              <w:szCs w:val="20"/>
              <w:highlight w:val="yellow"/>
            </w:rPr>
            <w:delText xml:space="preserve"> δύνανται να εξειδικεύσουν ή/και να εντάξουν τις πράξεις, σε χρονικό διάστημα πριν την ολοκλήρωση της χρηματοδότησης από το ΕΠ ΜΔΤ. Στις περιπτώσεις αυτές, δεν είναι δυνατή η έναρξη επιλεξιμότητας δαπανών από το οικείο ΠΕΠ για ΤΟΜΥ για την οποία δεν εκπληρούνται οι ανωτέρω δύο προϋποθέσεις</w:delText>
          </w:r>
          <w:r w:rsidR="0020355B" w:rsidDel="00D146EC">
            <w:rPr>
              <w:rFonts w:ascii="Verdana" w:hAnsi="Verdana"/>
              <w:sz w:val="20"/>
              <w:szCs w:val="20"/>
            </w:rPr>
            <w:delText>.</w:delText>
          </w:r>
        </w:del>
      </w:ins>
      <w:ins w:id="569" w:author="User" w:date="2018-07-12T22:31:00Z">
        <w:r w:rsidR="00D146EC">
          <w:rPr>
            <w:rFonts w:ascii="Verdana" w:hAnsi="Verdana"/>
            <w:sz w:val="20"/>
            <w:szCs w:val="20"/>
          </w:rPr>
          <w:t>Σύμφωνα με τα δεδομένα λειτουργίας των ΤΟΜΥ στην Περιφέρεια Πελοποννήσου και κατόπιν επεξεργασ</w:t>
        </w:r>
      </w:ins>
      <w:ins w:id="570" w:author="User" w:date="2018-07-12T22:32:00Z">
        <w:r w:rsidR="00D146EC">
          <w:rPr>
            <w:rFonts w:ascii="Verdana" w:hAnsi="Verdana"/>
            <w:sz w:val="20"/>
            <w:szCs w:val="20"/>
          </w:rPr>
          <w:t xml:space="preserve">ίας αυτών των δεδομένων σε συνεργασία της ΕΥΔ ΕΠ </w:t>
        </w:r>
      </w:ins>
      <w:ins w:id="571" w:author="User" w:date="2018-07-12T22:33:00Z">
        <w:r w:rsidR="00834D34">
          <w:rPr>
            <w:rFonts w:ascii="Verdana" w:hAnsi="Verdana"/>
            <w:sz w:val="20"/>
            <w:szCs w:val="20"/>
          </w:rPr>
          <w:t xml:space="preserve">Περιφέρειας </w:t>
        </w:r>
      </w:ins>
      <w:ins w:id="572" w:author="User" w:date="2018-07-12T22:34:00Z">
        <w:r w:rsidR="00834D34">
          <w:rPr>
            <w:rFonts w:ascii="Verdana" w:hAnsi="Verdana"/>
            <w:sz w:val="20"/>
            <w:szCs w:val="20"/>
          </w:rPr>
          <w:t>Πελοποννήσου</w:t>
        </w:r>
      </w:ins>
      <w:ins w:id="573" w:author="User" w:date="2018-07-12T22:33:00Z">
        <w:r w:rsidR="00834D34">
          <w:rPr>
            <w:rFonts w:ascii="Verdana" w:hAnsi="Verdana"/>
            <w:sz w:val="20"/>
            <w:szCs w:val="20"/>
          </w:rPr>
          <w:t xml:space="preserve"> και της Επιτελικής Δομής ΕΣΠΑ του Υπουργείου Υγείας διαπιστώθηκε η δυνατότητα ένταξης και έναρξης χρηματοδότησης συγκεκριμ</w:t>
        </w:r>
      </w:ins>
      <w:ins w:id="574" w:author="User" w:date="2018-07-12T22:34:00Z">
        <w:r w:rsidR="00834D34">
          <w:rPr>
            <w:rFonts w:ascii="Verdana" w:hAnsi="Verdana"/>
            <w:sz w:val="20"/>
            <w:szCs w:val="20"/>
          </w:rPr>
          <w:t>ένου αριθμού ΤΟΜΥ</w:t>
        </w:r>
      </w:ins>
      <w:ins w:id="575" w:author="User" w:date="2018-07-12T22:36:00Z">
        <w:r w:rsidR="00834D34">
          <w:rPr>
            <w:rFonts w:ascii="Verdana" w:hAnsi="Verdana"/>
            <w:sz w:val="20"/>
            <w:szCs w:val="20"/>
          </w:rPr>
          <w:t xml:space="preserve"> στο ΕΠ «Πελοπόννησος» </w:t>
        </w:r>
      </w:ins>
      <w:ins w:id="576" w:author="User" w:date="2018-07-12T22:37:00Z">
        <w:r w:rsidR="00834D34">
          <w:rPr>
            <w:rFonts w:ascii="Verdana" w:hAnsi="Verdana"/>
            <w:sz w:val="20"/>
            <w:szCs w:val="20"/>
          </w:rPr>
          <w:t xml:space="preserve">το έτος 2018. </w:t>
        </w:r>
      </w:ins>
    </w:p>
    <w:p w:rsidR="00834D34" w:rsidRPr="00367F3B" w:rsidRDefault="00834D34" w:rsidP="00E50E17">
      <w:pPr>
        <w:spacing w:line="360" w:lineRule="auto"/>
        <w:jc w:val="both"/>
        <w:rPr>
          <w:ins w:id="577" w:author="Γ" w:date="2018-07-12T14:14:00Z"/>
          <w:rFonts w:ascii="Verdana" w:hAnsi="Verdana"/>
          <w:sz w:val="20"/>
          <w:szCs w:val="20"/>
        </w:rPr>
      </w:pPr>
    </w:p>
    <w:p w:rsidR="00E50E17" w:rsidRPr="00834D34" w:rsidDel="00834D34" w:rsidRDefault="00834D34" w:rsidP="00E50E17">
      <w:pPr>
        <w:spacing w:line="360" w:lineRule="auto"/>
        <w:jc w:val="both"/>
        <w:rPr>
          <w:ins w:id="578" w:author="Γ" w:date="2018-07-12T14:14:00Z"/>
          <w:del w:id="579" w:author="User" w:date="2018-07-12T22:39:00Z"/>
          <w:rFonts w:ascii="Verdana" w:hAnsi="Verdana"/>
          <w:sz w:val="20"/>
          <w:szCs w:val="20"/>
        </w:rPr>
      </w:pPr>
      <w:ins w:id="580" w:author="User" w:date="2018-07-12T22:38:00Z">
        <w:r>
          <w:rPr>
            <w:rFonts w:ascii="Verdana" w:hAnsi="Verdana"/>
            <w:sz w:val="20"/>
            <w:szCs w:val="20"/>
          </w:rPr>
          <w:t>Πέραν των προαναφερόμενων όσον αφορά στη γενικότερη συμμετοχή του ΕΠ «</w:t>
        </w:r>
        <w:proofErr w:type="spellStart"/>
        <w:r>
          <w:rPr>
            <w:rFonts w:ascii="Verdana" w:hAnsi="Verdana"/>
            <w:sz w:val="20"/>
            <w:szCs w:val="20"/>
          </w:rPr>
          <w:t>Πελπόννησος</w:t>
        </w:r>
        <w:proofErr w:type="spellEnd"/>
        <w:r>
          <w:rPr>
            <w:rFonts w:ascii="Verdana" w:hAnsi="Verdana"/>
            <w:sz w:val="20"/>
            <w:szCs w:val="20"/>
          </w:rPr>
          <w:t>» στην χρηματοδότη</w:t>
        </w:r>
      </w:ins>
      <w:ins w:id="581" w:author="User" w:date="2018-07-12T22:39:00Z">
        <w:r>
          <w:rPr>
            <w:rFonts w:ascii="Verdana" w:hAnsi="Verdana"/>
            <w:sz w:val="20"/>
            <w:szCs w:val="20"/>
          </w:rPr>
          <w:t xml:space="preserve">ση των </w:t>
        </w:r>
        <w:r w:rsidRPr="00834D34">
          <w:rPr>
            <w:rFonts w:ascii="Verdana" w:hAnsi="Verdana"/>
            <w:sz w:val="20"/>
            <w:szCs w:val="20"/>
          </w:rPr>
          <w:t>ΤΟΜΥ,</w:t>
        </w:r>
        <w:r>
          <w:rPr>
            <w:rFonts w:ascii="Verdana" w:hAnsi="Verdana"/>
            <w:sz w:val="20"/>
            <w:szCs w:val="20"/>
          </w:rPr>
          <w:t xml:space="preserve"> </w:t>
        </w:r>
      </w:ins>
    </w:p>
    <w:p w:rsidR="00E50E17" w:rsidRPr="0057296F" w:rsidRDefault="001D1FD7" w:rsidP="00E50E17">
      <w:pPr>
        <w:spacing w:line="360" w:lineRule="auto"/>
        <w:jc w:val="both"/>
        <w:rPr>
          <w:ins w:id="582" w:author="Γ" w:date="2018-07-12T14:14:00Z"/>
          <w:rFonts w:ascii="Verdana" w:hAnsi="Verdana"/>
          <w:sz w:val="20"/>
          <w:szCs w:val="20"/>
          <w:highlight w:val="yellow"/>
        </w:rPr>
      </w:pPr>
      <w:ins w:id="583" w:author="Γ" w:date="2018-07-12T14:14:00Z">
        <w:del w:id="584" w:author="User" w:date="2018-07-12T22:39:00Z">
          <w:r w:rsidRPr="001D1FD7">
            <w:rPr>
              <w:rFonts w:ascii="Verdana" w:hAnsi="Verdana"/>
              <w:sz w:val="20"/>
              <w:szCs w:val="20"/>
              <w:rPrChange w:id="585" w:author="User" w:date="2018-07-12T22:39:00Z">
                <w:rPr>
                  <w:rFonts w:ascii="Verdana" w:hAnsi="Verdana"/>
                  <w:sz w:val="20"/>
                  <w:szCs w:val="20"/>
                  <w:highlight w:val="yellow"/>
                  <w:vertAlign w:val="superscript"/>
                </w:rPr>
              </w:rPrChange>
            </w:rPr>
            <w:delText>Ο</w:delText>
          </w:r>
        </w:del>
      </w:ins>
      <w:ins w:id="586" w:author="User" w:date="2018-07-12T22:39:00Z">
        <w:r w:rsidRPr="001D1FD7">
          <w:rPr>
            <w:rFonts w:ascii="Verdana" w:hAnsi="Verdana"/>
            <w:sz w:val="20"/>
            <w:szCs w:val="20"/>
            <w:rPrChange w:id="587" w:author="User" w:date="2018-07-12T22:39:00Z">
              <w:rPr>
                <w:rFonts w:ascii="Verdana" w:hAnsi="Verdana"/>
                <w:sz w:val="20"/>
                <w:szCs w:val="20"/>
                <w:highlight w:val="yellow"/>
                <w:vertAlign w:val="superscript"/>
              </w:rPr>
            </w:rPrChange>
          </w:rPr>
          <w:t>ο</w:t>
        </w:r>
      </w:ins>
      <w:ins w:id="588" w:author="Γ" w:date="2018-07-12T14:14:00Z">
        <w:r w:rsidRPr="001D1FD7">
          <w:rPr>
            <w:rFonts w:ascii="Verdana" w:hAnsi="Verdana"/>
            <w:sz w:val="20"/>
            <w:szCs w:val="20"/>
            <w:rPrChange w:id="589" w:author="User" w:date="2018-07-12T22:39:00Z">
              <w:rPr>
                <w:rFonts w:ascii="Verdana" w:hAnsi="Verdana"/>
                <w:sz w:val="20"/>
                <w:szCs w:val="20"/>
                <w:highlight w:val="yellow"/>
                <w:vertAlign w:val="superscript"/>
              </w:rPr>
            </w:rPrChange>
          </w:rPr>
          <w:t xml:space="preserve"> προϋπολογισμός </w:t>
        </w:r>
        <w:del w:id="590" w:author="User" w:date="2018-07-12T22:39:00Z">
          <w:r w:rsidRPr="001D1FD7">
            <w:rPr>
              <w:rFonts w:ascii="Verdana" w:hAnsi="Verdana"/>
              <w:sz w:val="20"/>
              <w:szCs w:val="20"/>
              <w:rPrChange w:id="591" w:author="User" w:date="2018-07-12T22:39:00Z">
                <w:rPr>
                  <w:rFonts w:ascii="Verdana" w:hAnsi="Verdana"/>
                  <w:sz w:val="20"/>
                  <w:szCs w:val="20"/>
                  <w:highlight w:val="yellow"/>
                  <w:vertAlign w:val="superscript"/>
                </w:rPr>
              </w:rPrChange>
            </w:rPr>
            <w:delText xml:space="preserve">δε </w:delText>
          </w:r>
        </w:del>
        <w:r w:rsidRPr="001D1FD7">
          <w:rPr>
            <w:rFonts w:ascii="Verdana" w:hAnsi="Verdana"/>
            <w:sz w:val="20"/>
            <w:szCs w:val="20"/>
            <w:rPrChange w:id="592" w:author="User" w:date="2018-07-12T22:39:00Z">
              <w:rPr>
                <w:rFonts w:ascii="Verdana" w:hAnsi="Verdana"/>
                <w:sz w:val="20"/>
                <w:szCs w:val="20"/>
                <w:highlight w:val="yellow"/>
                <w:vertAlign w:val="superscript"/>
              </w:rPr>
            </w:rPrChange>
          </w:rPr>
          <w:t>της Επενδυτικής Προτεραιότητας 9i</w:t>
        </w:r>
        <w:r w:rsidRPr="001D1FD7">
          <w:rPr>
            <w:rFonts w:ascii="Verdana" w:hAnsi="Verdana"/>
            <w:sz w:val="20"/>
            <w:szCs w:val="20"/>
            <w:lang w:val="en-US"/>
            <w:rPrChange w:id="593" w:author="User" w:date="2018-07-12T22:39:00Z">
              <w:rPr>
                <w:rFonts w:ascii="Verdana" w:hAnsi="Verdana"/>
                <w:sz w:val="20"/>
                <w:szCs w:val="20"/>
                <w:highlight w:val="yellow"/>
                <w:vertAlign w:val="superscript"/>
                <w:lang w:val="en-US"/>
              </w:rPr>
            </w:rPrChange>
          </w:rPr>
          <w:t>v</w:t>
        </w:r>
        <w:r w:rsidRPr="001D1FD7">
          <w:rPr>
            <w:rFonts w:ascii="Verdana" w:hAnsi="Verdana"/>
            <w:sz w:val="20"/>
            <w:szCs w:val="20"/>
            <w:rPrChange w:id="594" w:author="User" w:date="2018-07-12T22:39:00Z">
              <w:rPr>
                <w:rFonts w:ascii="Verdana" w:hAnsi="Verdana"/>
                <w:sz w:val="20"/>
                <w:szCs w:val="20"/>
                <w:highlight w:val="yellow"/>
                <w:vertAlign w:val="superscript"/>
              </w:rPr>
            </w:rPrChange>
          </w:rPr>
          <w:t xml:space="preserve"> ή της Κατηγορίας Παρέμβασης 112 που διατίθεται για δράσεις ΤΟΜΥ, υπολογίζεται σε 9</w:t>
        </w:r>
      </w:ins>
      <w:ins w:id="595" w:author="User" w:date="2018-07-12T22:39:00Z">
        <w:r w:rsidR="00834D34">
          <w:rPr>
            <w:rFonts w:ascii="Verdana" w:hAnsi="Verdana"/>
            <w:sz w:val="20"/>
            <w:szCs w:val="20"/>
          </w:rPr>
          <w:t>,3</w:t>
        </w:r>
      </w:ins>
      <w:ins w:id="596" w:author="Γ" w:date="2018-07-12T14:14:00Z">
        <w:del w:id="597" w:author="User" w:date="2018-07-12T22:39:00Z">
          <w:r w:rsidRPr="001D1FD7">
            <w:rPr>
              <w:rFonts w:ascii="Verdana" w:hAnsi="Verdana"/>
              <w:sz w:val="20"/>
              <w:szCs w:val="20"/>
              <w:rPrChange w:id="598" w:author="User" w:date="2018-07-12T22:39:00Z">
                <w:rPr>
                  <w:rFonts w:ascii="Verdana" w:hAnsi="Verdana"/>
                  <w:sz w:val="20"/>
                  <w:szCs w:val="20"/>
                  <w:highlight w:val="yellow"/>
                  <w:vertAlign w:val="superscript"/>
                </w:rPr>
              </w:rPrChange>
            </w:rPr>
            <w:delText>.286.226</w:delText>
          </w:r>
        </w:del>
        <w:r w:rsidRPr="001D1FD7">
          <w:rPr>
            <w:rFonts w:ascii="Verdana" w:hAnsi="Verdana"/>
            <w:sz w:val="20"/>
            <w:szCs w:val="20"/>
            <w:rPrChange w:id="599" w:author="User" w:date="2018-07-12T22:39:00Z">
              <w:rPr>
                <w:rFonts w:ascii="Verdana" w:hAnsi="Verdana"/>
                <w:sz w:val="20"/>
                <w:szCs w:val="20"/>
                <w:highlight w:val="yellow"/>
                <w:vertAlign w:val="superscript"/>
              </w:rPr>
            </w:rPrChange>
          </w:rPr>
          <w:t xml:space="preserve"> €, ποσό το οποίο αντιστοιχεί στο 35,5% του </w:t>
        </w:r>
        <w:r w:rsidRPr="001D1FD7">
          <w:rPr>
            <w:rFonts w:ascii="Verdana" w:hAnsi="Verdana"/>
            <w:sz w:val="20"/>
            <w:szCs w:val="20"/>
            <w:rPrChange w:id="600" w:author="User" w:date="2018-07-12T22:40:00Z">
              <w:rPr>
                <w:rFonts w:ascii="Verdana" w:hAnsi="Verdana"/>
                <w:sz w:val="20"/>
                <w:szCs w:val="20"/>
                <w:highlight w:val="yellow"/>
                <w:vertAlign w:val="superscript"/>
              </w:rPr>
            </w:rPrChange>
          </w:rPr>
          <w:t>ενδεικτικού προϋπολογισμού της Επενδυτικής Προτεραιότητας 9</w:t>
        </w:r>
        <w:r w:rsidRPr="001D1FD7">
          <w:rPr>
            <w:rFonts w:ascii="Verdana" w:hAnsi="Verdana"/>
            <w:sz w:val="20"/>
            <w:szCs w:val="20"/>
            <w:lang w:val="en-US"/>
            <w:rPrChange w:id="601" w:author="User" w:date="2018-07-12T22:40:00Z">
              <w:rPr>
                <w:rFonts w:ascii="Verdana" w:hAnsi="Verdana"/>
                <w:sz w:val="20"/>
                <w:szCs w:val="20"/>
                <w:highlight w:val="yellow"/>
                <w:vertAlign w:val="superscript"/>
                <w:lang w:val="en-US"/>
              </w:rPr>
            </w:rPrChange>
          </w:rPr>
          <w:t>iv</w:t>
        </w:r>
        <w:r w:rsidRPr="001D1FD7">
          <w:rPr>
            <w:rFonts w:ascii="Verdana" w:hAnsi="Verdana"/>
            <w:sz w:val="20"/>
            <w:szCs w:val="20"/>
            <w:rPrChange w:id="602" w:author="User" w:date="2018-07-12T22:40:00Z">
              <w:rPr>
                <w:rFonts w:ascii="Verdana" w:hAnsi="Verdana"/>
                <w:sz w:val="20"/>
                <w:szCs w:val="20"/>
                <w:highlight w:val="yellow"/>
                <w:vertAlign w:val="superscript"/>
              </w:rPr>
            </w:rPrChange>
          </w:rPr>
          <w:t xml:space="preserve"> και αναφέρεται στην ενίσχυση της λειτουργίας δεκαεπτά (17) Τοπικών Ομάδων Υγείας (Τ.ΟΜ.Υ), για τέσσερα έτη. </w:t>
        </w:r>
        <w:del w:id="603" w:author="User" w:date="2018-07-12T22:40:00Z">
          <w:r w:rsidR="00E50E17" w:rsidRPr="0057296F" w:rsidDel="00834D34">
            <w:rPr>
              <w:rFonts w:ascii="Verdana" w:hAnsi="Verdana"/>
              <w:sz w:val="20"/>
              <w:szCs w:val="20"/>
              <w:highlight w:val="yellow"/>
            </w:rPr>
            <w:delText>Η τιμή στόχος του δείκτη για το 2023</w:delText>
          </w:r>
          <w:r w:rsidR="0020355B" w:rsidRPr="0057296F" w:rsidDel="00834D34">
            <w:rPr>
              <w:rFonts w:ascii="Verdana" w:hAnsi="Verdana"/>
              <w:sz w:val="20"/>
              <w:szCs w:val="20"/>
              <w:highlight w:val="yellow"/>
            </w:rPr>
            <w:delText>,</w:delText>
          </w:r>
          <w:r w:rsidR="00E50E17" w:rsidRPr="0057296F" w:rsidDel="00834D34">
            <w:rPr>
              <w:rFonts w:ascii="Verdana" w:hAnsi="Verdana"/>
              <w:sz w:val="20"/>
              <w:szCs w:val="20"/>
              <w:highlight w:val="yellow"/>
            </w:rPr>
            <w:delText xml:space="preserve"> προκύπτει από τον Εθνικό Σχεδιασμό για την </w:delText>
          </w:r>
          <w:r w:rsidR="0020355B" w:rsidRPr="0057296F" w:rsidDel="00834D34">
            <w:rPr>
              <w:rFonts w:ascii="Verdana" w:hAnsi="Verdana"/>
              <w:sz w:val="20"/>
              <w:szCs w:val="20"/>
              <w:highlight w:val="yellow"/>
            </w:rPr>
            <w:delText>Πρωτοβάθμια Φροντίδα Υγείας</w:delText>
          </w:r>
          <w:r w:rsidR="00E50E17" w:rsidRPr="0057296F" w:rsidDel="00834D34">
            <w:rPr>
              <w:rFonts w:ascii="Verdana" w:hAnsi="Verdana"/>
              <w:sz w:val="20"/>
              <w:szCs w:val="20"/>
              <w:highlight w:val="yellow"/>
            </w:rPr>
            <w:delText xml:space="preserve">, σύμφωνα με τον οποίο για την </w:delText>
          </w:r>
        </w:del>
      </w:ins>
      <w:del w:id="604" w:author="User" w:date="2018-07-12T22:40:00Z">
        <w:r w:rsidRPr="001D1FD7">
          <w:rPr>
            <w:rFonts w:ascii="Verdana" w:hAnsi="Verdana"/>
            <w:sz w:val="20"/>
            <w:highlight w:val="yellow"/>
            <w:rPrChange w:id="605" w:author="Γ" w:date="2018-07-12T14:14:00Z">
              <w:rPr>
                <w:rFonts w:ascii="Verdana" w:hAnsi="Verdana"/>
                <w:sz w:val="20"/>
                <w:vertAlign w:val="superscript"/>
              </w:rPr>
            </w:rPrChange>
          </w:rPr>
          <w:delText>Περιφέρεια Πελοποννήσου</w:delText>
        </w:r>
        <w:r w:rsidR="00FA6F43" w:rsidRPr="00FA755C" w:rsidDel="00834D34">
          <w:rPr>
            <w:rFonts w:ascii="Verdana" w:hAnsi="Verdana"/>
            <w:sz w:val="20"/>
            <w:szCs w:val="20"/>
          </w:rPr>
          <w:delText xml:space="preserve">. Με </w:delText>
        </w:r>
      </w:del>
      <w:ins w:id="606" w:author="Γ" w:date="2018-07-12T14:14:00Z">
        <w:del w:id="607" w:author="User" w:date="2018-07-12T22:40:00Z">
          <w:r w:rsidR="00E50E17" w:rsidRPr="0057296F" w:rsidDel="00834D34">
            <w:rPr>
              <w:rFonts w:ascii="Verdana" w:hAnsi="Verdana"/>
              <w:sz w:val="20"/>
              <w:szCs w:val="20"/>
              <w:highlight w:val="yellow"/>
            </w:rPr>
            <w:delText xml:space="preserve"> προβλέπεται η δημιουργία δεκαεπτά (17) Τοπικών Ομάδων Υγείας (Τ.ΟΜ.Υ)</w:delText>
          </w:r>
          <w:r w:rsidR="0020355B" w:rsidRPr="0057296F" w:rsidDel="00834D34">
            <w:rPr>
              <w:rFonts w:ascii="Verdana" w:hAnsi="Verdana"/>
              <w:sz w:val="20"/>
              <w:szCs w:val="20"/>
              <w:highlight w:val="yellow"/>
            </w:rPr>
            <w:delText>.</w:delText>
          </w:r>
        </w:del>
      </w:ins>
    </w:p>
    <w:p w:rsidR="0020355B" w:rsidRPr="0057296F" w:rsidRDefault="0020355B" w:rsidP="00E50E17">
      <w:pPr>
        <w:spacing w:line="360" w:lineRule="auto"/>
        <w:jc w:val="both"/>
        <w:rPr>
          <w:ins w:id="608" w:author="Γ" w:date="2018-07-12T14:14:00Z"/>
          <w:rFonts w:ascii="Verdana" w:hAnsi="Verdana"/>
          <w:sz w:val="20"/>
          <w:szCs w:val="20"/>
          <w:highlight w:val="yellow"/>
        </w:rPr>
      </w:pPr>
    </w:p>
    <w:p w:rsidR="00E50E17" w:rsidRPr="00345FFC" w:rsidRDefault="001D1FD7" w:rsidP="00E50E17">
      <w:pPr>
        <w:spacing w:line="360" w:lineRule="auto"/>
        <w:jc w:val="both"/>
        <w:rPr>
          <w:ins w:id="609" w:author="Γ" w:date="2018-07-12T14:14:00Z"/>
          <w:rFonts w:ascii="Verdana" w:hAnsi="Verdana"/>
          <w:sz w:val="20"/>
          <w:szCs w:val="20"/>
          <w:rPrChange w:id="610" w:author="User" w:date="2018-07-12T22:43:00Z">
            <w:rPr>
              <w:ins w:id="611" w:author="Γ" w:date="2018-07-12T14:14:00Z"/>
              <w:rFonts w:ascii="Verdana" w:hAnsi="Verdana"/>
              <w:sz w:val="20"/>
              <w:szCs w:val="20"/>
              <w:highlight w:val="yellow"/>
            </w:rPr>
          </w:rPrChange>
        </w:rPr>
      </w:pPr>
      <w:ins w:id="612" w:author="User" w:date="2018-07-12T22:40:00Z">
        <w:r w:rsidRPr="001D1FD7">
          <w:rPr>
            <w:rFonts w:ascii="Verdana" w:hAnsi="Verdana"/>
            <w:sz w:val="20"/>
            <w:szCs w:val="20"/>
            <w:rPrChange w:id="613" w:author="User" w:date="2018-07-12T22:43:00Z">
              <w:rPr>
                <w:rFonts w:ascii="Verdana" w:hAnsi="Verdana"/>
                <w:sz w:val="20"/>
                <w:szCs w:val="20"/>
                <w:highlight w:val="yellow"/>
                <w:vertAlign w:val="superscript"/>
              </w:rPr>
            </w:rPrChange>
          </w:rPr>
          <w:t>Με βάση τα παραπ</w:t>
        </w:r>
      </w:ins>
      <w:ins w:id="614" w:author="User" w:date="2018-07-12T22:41:00Z">
        <w:r w:rsidRPr="001D1FD7">
          <w:rPr>
            <w:rFonts w:ascii="Verdana" w:hAnsi="Verdana"/>
            <w:sz w:val="20"/>
            <w:szCs w:val="20"/>
            <w:rPrChange w:id="615" w:author="User" w:date="2018-07-12T22:43:00Z">
              <w:rPr>
                <w:rFonts w:ascii="Verdana" w:hAnsi="Verdana"/>
                <w:sz w:val="20"/>
                <w:szCs w:val="20"/>
                <w:highlight w:val="yellow"/>
                <w:vertAlign w:val="superscript"/>
              </w:rPr>
            </w:rPrChange>
          </w:rPr>
          <w:t xml:space="preserve">άνω δεδομένα, </w:t>
        </w:r>
      </w:ins>
      <w:ins w:id="616" w:author="Γ" w:date="2018-07-12T14:14:00Z">
        <w:del w:id="617" w:author="User" w:date="2018-07-12T22:41:00Z">
          <w:r w:rsidRPr="001D1FD7">
            <w:rPr>
              <w:rFonts w:ascii="Verdana" w:hAnsi="Verdana"/>
              <w:sz w:val="20"/>
              <w:szCs w:val="20"/>
              <w:rPrChange w:id="618" w:author="User" w:date="2018-07-12T22:43:00Z">
                <w:rPr>
                  <w:rFonts w:ascii="Verdana" w:hAnsi="Verdana"/>
                  <w:sz w:val="20"/>
                  <w:szCs w:val="20"/>
                  <w:highlight w:val="yellow"/>
                  <w:vertAlign w:val="superscript"/>
                </w:rPr>
              </w:rPrChange>
            </w:rPr>
            <w:delText>Ό</w:delText>
          </w:r>
        </w:del>
      </w:ins>
      <w:ins w:id="619" w:author="User" w:date="2018-07-12T22:41:00Z">
        <w:r w:rsidRPr="001D1FD7">
          <w:rPr>
            <w:rFonts w:ascii="Verdana" w:hAnsi="Verdana"/>
            <w:sz w:val="20"/>
            <w:szCs w:val="20"/>
            <w:rPrChange w:id="620" w:author="User" w:date="2018-07-12T22:43:00Z">
              <w:rPr>
                <w:rFonts w:ascii="Verdana" w:hAnsi="Verdana"/>
                <w:sz w:val="20"/>
                <w:szCs w:val="20"/>
                <w:highlight w:val="yellow"/>
                <w:vertAlign w:val="superscript"/>
              </w:rPr>
            </w:rPrChange>
          </w:rPr>
          <w:t>ό</w:t>
        </w:r>
      </w:ins>
      <w:ins w:id="621" w:author="Γ" w:date="2018-07-12T14:14:00Z">
        <w:r w:rsidRPr="001D1FD7">
          <w:rPr>
            <w:rFonts w:ascii="Verdana" w:hAnsi="Verdana"/>
            <w:sz w:val="20"/>
            <w:szCs w:val="20"/>
            <w:rPrChange w:id="622" w:author="User" w:date="2018-07-12T22:43:00Z">
              <w:rPr>
                <w:rFonts w:ascii="Verdana" w:hAnsi="Verdana"/>
                <w:sz w:val="20"/>
                <w:szCs w:val="20"/>
                <w:highlight w:val="yellow"/>
                <w:vertAlign w:val="superscript"/>
              </w:rPr>
            </w:rPrChange>
          </w:rPr>
          <w:t xml:space="preserve">σον αφορά στην τιμή στόχο του δείκτη με ορόσημο το 2018, η οποία εκτιμάται σε πέντε (5) δομές </w:t>
        </w:r>
        <w:del w:id="623" w:author="User" w:date="2018-07-12T22:41:00Z">
          <w:r w:rsidRPr="001D1FD7">
            <w:rPr>
              <w:rFonts w:ascii="Verdana" w:hAnsi="Verdana"/>
              <w:sz w:val="20"/>
              <w:szCs w:val="20"/>
              <w:rPrChange w:id="624" w:author="User" w:date="2018-07-12T22:43:00Z">
                <w:rPr>
                  <w:rFonts w:ascii="Verdana" w:hAnsi="Verdana"/>
                  <w:sz w:val="20"/>
                  <w:szCs w:val="20"/>
                  <w:highlight w:val="yellow"/>
                  <w:vertAlign w:val="superscript"/>
                </w:rPr>
              </w:rPrChange>
            </w:rPr>
            <w:delText>λήφθηκε</w:delText>
          </w:r>
        </w:del>
      </w:ins>
      <w:ins w:id="625" w:author="User" w:date="2018-07-12T22:41:00Z">
        <w:r w:rsidRPr="001D1FD7">
          <w:rPr>
            <w:rFonts w:ascii="Verdana" w:hAnsi="Verdana"/>
            <w:sz w:val="20"/>
            <w:szCs w:val="20"/>
            <w:rPrChange w:id="626" w:author="User" w:date="2018-07-12T22:43:00Z">
              <w:rPr>
                <w:rFonts w:ascii="Verdana" w:hAnsi="Verdana"/>
                <w:sz w:val="20"/>
                <w:szCs w:val="20"/>
                <w:highlight w:val="yellow"/>
                <w:vertAlign w:val="superscript"/>
              </w:rPr>
            </w:rPrChange>
          </w:rPr>
          <w:t>ελήφθη</w:t>
        </w:r>
      </w:ins>
      <w:ins w:id="627" w:author="Γ" w:date="2018-07-12T14:14:00Z">
        <w:r w:rsidRPr="001D1FD7">
          <w:rPr>
            <w:rFonts w:ascii="Verdana" w:hAnsi="Verdana"/>
            <w:sz w:val="20"/>
            <w:szCs w:val="20"/>
            <w:rPrChange w:id="628" w:author="User" w:date="2018-07-12T22:43:00Z">
              <w:rPr>
                <w:rFonts w:ascii="Verdana" w:hAnsi="Verdana"/>
                <w:sz w:val="20"/>
                <w:szCs w:val="20"/>
                <w:highlight w:val="yellow"/>
                <w:vertAlign w:val="superscript"/>
              </w:rPr>
            </w:rPrChange>
          </w:rPr>
          <w:t xml:space="preserve"> υπ’ όψη ο προγραμματισμός</w:t>
        </w:r>
      </w:ins>
      <w:ins w:id="629" w:author="User" w:date="2018-07-12T22:41:00Z">
        <w:r w:rsidRPr="001D1FD7">
          <w:rPr>
            <w:rFonts w:ascii="Verdana" w:hAnsi="Verdana"/>
            <w:sz w:val="20"/>
            <w:szCs w:val="20"/>
            <w:rPrChange w:id="630" w:author="User" w:date="2018-07-12T22:43:00Z">
              <w:rPr>
                <w:rFonts w:ascii="Verdana" w:hAnsi="Verdana"/>
                <w:sz w:val="20"/>
                <w:szCs w:val="20"/>
                <w:highlight w:val="yellow"/>
                <w:vertAlign w:val="superscript"/>
              </w:rPr>
            </w:rPrChange>
          </w:rPr>
          <w:t xml:space="preserve"> της ΕΥΔ για την</w:t>
        </w:r>
      </w:ins>
      <w:ins w:id="631" w:author="Γ" w:date="2018-07-12T14:14:00Z">
        <w:r w:rsidRPr="001D1FD7">
          <w:rPr>
            <w:rFonts w:ascii="Verdana" w:hAnsi="Verdana"/>
            <w:sz w:val="20"/>
            <w:szCs w:val="20"/>
            <w:rPrChange w:id="632" w:author="User" w:date="2018-07-12T22:43:00Z">
              <w:rPr>
                <w:rFonts w:ascii="Verdana" w:hAnsi="Verdana"/>
                <w:sz w:val="20"/>
                <w:szCs w:val="20"/>
                <w:highlight w:val="yellow"/>
                <w:vertAlign w:val="superscript"/>
              </w:rPr>
            </w:rPrChange>
          </w:rPr>
          <w:t xml:space="preserve"> ένταξη</w:t>
        </w:r>
        <w:del w:id="633" w:author="User" w:date="2018-07-12T22:41:00Z">
          <w:r w:rsidRPr="001D1FD7">
            <w:rPr>
              <w:rFonts w:ascii="Verdana" w:hAnsi="Verdana"/>
              <w:sz w:val="20"/>
              <w:szCs w:val="20"/>
              <w:rPrChange w:id="634" w:author="User" w:date="2018-07-12T22:43:00Z">
                <w:rPr>
                  <w:rFonts w:ascii="Verdana" w:hAnsi="Verdana"/>
                  <w:sz w:val="20"/>
                  <w:szCs w:val="20"/>
                  <w:highlight w:val="yellow"/>
                  <w:vertAlign w:val="superscript"/>
                </w:rPr>
              </w:rPrChange>
            </w:rPr>
            <w:delText>ς</w:delText>
          </w:r>
        </w:del>
        <w:r w:rsidRPr="001D1FD7">
          <w:rPr>
            <w:rFonts w:ascii="Verdana" w:hAnsi="Verdana"/>
            <w:sz w:val="20"/>
            <w:szCs w:val="20"/>
            <w:rPrChange w:id="635" w:author="User" w:date="2018-07-12T22:43:00Z">
              <w:rPr>
                <w:rFonts w:ascii="Verdana" w:hAnsi="Verdana"/>
                <w:sz w:val="20"/>
                <w:szCs w:val="20"/>
                <w:highlight w:val="yellow"/>
                <w:vertAlign w:val="superscript"/>
              </w:rPr>
            </w:rPrChange>
          </w:rPr>
          <w:t xml:space="preserve"> πέντε πράξεων που αφορούν σε Τοπικές Ομάδες Υγείας </w:t>
        </w:r>
      </w:ins>
      <w:ins w:id="636" w:author="User" w:date="2018-07-12T22:42:00Z">
        <w:r w:rsidRPr="001D1FD7">
          <w:rPr>
            <w:rFonts w:ascii="Verdana" w:hAnsi="Verdana"/>
            <w:sz w:val="20"/>
            <w:szCs w:val="20"/>
            <w:rPrChange w:id="637" w:author="User" w:date="2018-07-12T22:43:00Z">
              <w:rPr>
                <w:rFonts w:ascii="Verdana" w:hAnsi="Verdana"/>
                <w:sz w:val="20"/>
                <w:szCs w:val="20"/>
                <w:highlight w:val="yellow"/>
                <w:vertAlign w:val="superscript"/>
              </w:rPr>
            </w:rPrChange>
          </w:rPr>
          <w:t xml:space="preserve">(ΤΟΜΥ) </w:t>
        </w:r>
      </w:ins>
      <w:ins w:id="638" w:author="Γ" w:date="2018-07-12T14:14:00Z">
        <w:r w:rsidRPr="001D1FD7">
          <w:rPr>
            <w:rFonts w:ascii="Verdana" w:hAnsi="Verdana"/>
            <w:sz w:val="20"/>
            <w:szCs w:val="20"/>
            <w:rPrChange w:id="639" w:author="User" w:date="2018-07-12T22:43:00Z">
              <w:rPr>
                <w:rFonts w:ascii="Verdana" w:hAnsi="Verdana"/>
                <w:sz w:val="20"/>
                <w:szCs w:val="20"/>
                <w:highlight w:val="yellow"/>
                <w:vertAlign w:val="superscript"/>
              </w:rPr>
            </w:rPrChange>
          </w:rPr>
          <w:t>στο ΕΠ «Πελοπόννησος»</w:t>
        </w:r>
      </w:ins>
      <w:ins w:id="640" w:author="User" w:date="2018-07-12T22:42:00Z">
        <w:r w:rsidRPr="001D1FD7">
          <w:rPr>
            <w:rFonts w:ascii="Verdana" w:hAnsi="Verdana"/>
            <w:sz w:val="20"/>
            <w:szCs w:val="20"/>
            <w:rPrChange w:id="641" w:author="User" w:date="2018-07-12T22:43:00Z">
              <w:rPr>
                <w:rFonts w:ascii="Verdana" w:hAnsi="Verdana"/>
                <w:sz w:val="20"/>
                <w:szCs w:val="20"/>
                <w:highlight w:val="yellow"/>
                <w:vertAlign w:val="superscript"/>
              </w:rPr>
            </w:rPrChange>
          </w:rPr>
          <w:t>,</w:t>
        </w:r>
      </w:ins>
      <w:ins w:id="642" w:author="Γ" w:date="2018-07-12T14:14:00Z">
        <w:r w:rsidRPr="001D1FD7">
          <w:rPr>
            <w:rFonts w:ascii="Verdana" w:hAnsi="Verdana"/>
            <w:sz w:val="20"/>
            <w:szCs w:val="20"/>
            <w:rPrChange w:id="643" w:author="User" w:date="2018-07-12T22:43:00Z">
              <w:rPr>
                <w:rFonts w:ascii="Verdana" w:hAnsi="Verdana"/>
                <w:sz w:val="20"/>
                <w:szCs w:val="20"/>
                <w:highlight w:val="yellow"/>
                <w:vertAlign w:val="superscript"/>
              </w:rPr>
            </w:rPrChange>
          </w:rPr>
          <w:t xml:space="preserve"> προς το τέλος του έτους 2018, με </w:t>
        </w:r>
      </w:ins>
      <w:r w:rsidRPr="001D1FD7">
        <w:rPr>
          <w:rFonts w:ascii="Verdana" w:hAnsi="Verdana"/>
          <w:sz w:val="20"/>
          <w:rPrChange w:id="644" w:author="User" w:date="2018-07-12T22:43:00Z">
            <w:rPr>
              <w:rFonts w:ascii="Verdana" w:hAnsi="Verdana"/>
              <w:sz w:val="20"/>
              <w:vertAlign w:val="superscript"/>
            </w:rPr>
          </w:rPrChange>
        </w:rPr>
        <w:t>δεδομένο ότι</w:t>
      </w:r>
      <w:del w:id="645" w:author="Γ" w:date="2018-07-12T14:14:00Z">
        <w:r w:rsidRPr="001D1FD7">
          <w:rPr>
            <w:rFonts w:ascii="Verdana" w:hAnsi="Verdana"/>
            <w:sz w:val="20"/>
            <w:szCs w:val="20"/>
            <w:rPrChange w:id="646" w:author="User" w:date="2018-07-12T22:43:00Z">
              <w:rPr>
                <w:rFonts w:ascii="Verdana" w:hAnsi="Verdana"/>
                <w:sz w:val="20"/>
                <w:szCs w:val="20"/>
                <w:vertAlign w:val="superscript"/>
              </w:rPr>
            </w:rPrChange>
          </w:rPr>
          <w:delText>, ο συγκεκριμένος δείκτης αναφέρεται σε δομή, δεν υφίσταται ανάγκη τεκμηρίωσης της επίτευξής του,</w:delText>
        </w:r>
      </w:del>
      <w:ins w:id="647" w:author="Γ" w:date="2018-07-12T14:14:00Z">
        <w:r w:rsidRPr="001D1FD7">
          <w:rPr>
            <w:rFonts w:ascii="Verdana" w:hAnsi="Verdana"/>
            <w:sz w:val="20"/>
            <w:szCs w:val="20"/>
            <w:rPrChange w:id="648" w:author="User" w:date="2018-07-12T22:43:00Z">
              <w:rPr>
                <w:rFonts w:ascii="Verdana" w:hAnsi="Verdana"/>
                <w:sz w:val="20"/>
                <w:szCs w:val="20"/>
                <w:highlight w:val="yellow"/>
                <w:vertAlign w:val="superscript"/>
              </w:rPr>
            </w:rPrChange>
          </w:rPr>
          <w:t xml:space="preserve"> αυτές οι Τ.ΟΜ.Υ θα έχουν διάρκεια λειτουργίας</w:t>
        </w:r>
      </w:ins>
      <w:r w:rsidRPr="001D1FD7">
        <w:rPr>
          <w:rFonts w:ascii="Verdana" w:hAnsi="Verdana"/>
          <w:sz w:val="20"/>
          <w:rPrChange w:id="649" w:author="User" w:date="2018-07-12T22:43:00Z">
            <w:rPr>
              <w:rFonts w:ascii="Verdana" w:hAnsi="Verdana"/>
              <w:sz w:val="20"/>
              <w:vertAlign w:val="superscript"/>
            </w:rPr>
          </w:rPrChange>
        </w:rPr>
        <w:t xml:space="preserve"> μέχρι </w:t>
      </w:r>
      <w:del w:id="650" w:author="Γ" w:date="2018-07-12T14:14:00Z">
        <w:r w:rsidRPr="001D1FD7">
          <w:rPr>
            <w:rFonts w:ascii="Verdana" w:hAnsi="Verdana"/>
            <w:sz w:val="20"/>
            <w:szCs w:val="20"/>
            <w:rPrChange w:id="651" w:author="User" w:date="2018-07-12T22:43:00Z">
              <w:rPr>
                <w:rFonts w:ascii="Verdana" w:hAnsi="Verdana"/>
                <w:sz w:val="20"/>
                <w:szCs w:val="20"/>
                <w:vertAlign w:val="superscript"/>
              </w:rPr>
            </w:rPrChange>
          </w:rPr>
          <w:delText xml:space="preserve">το τέλος του 2018, λαμβάνοντας υπ’ όψη τις ενέργειες </w:delText>
        </w:r>
        <w:r w:rsidRPr="001D1FD7">
          <w:rPr>
            <w:rFonts w:ascii="Verdana" w:hAnsi="Verdana"/>
            <w:sz w:val="20"/>
            <w:szCs w:val="20"/>
            <w:rPrChange w:id="652" w:author="User" w:date="2018-07-12T22:43:00Z">
              <w:rPr>
                <w:rFonts w:ascii="Verdana" w:hAnsi="Verdana"/>
                <w:sz w:val="20"/>
                <w:szCs w:val="20"/>
                <w:vertAlign w:val="superscript"/>
              </w:rPr>
            </w:rPrChange>
          </w:rPr>
          <w:lastRenderedPageBreak/>
          <w:delText xml:space="preserve">προετοιμασίας ωρίμανσης (διοικητικής και τεχνικής) της αντίστοιχης δράσης και έναρξη της λειτουργίας της </w:delText>
        </w:r>
      </w:del>
      <w:ins w:id="653" w:author="Γ" w:date="2018-07-12T14:14:00Z">
        <w:r w:rsidRPr="001D1FD7">
          <w:rPr>
            <w:rFonts w:ascii="Verdana" w:hAnsi="Verdana"/>
            <w:sz w:val="20"/>
            <w:szCs w:val="20"/>
            <w:rPrChange w:id="654" w:author="User" w:date="2018-07-12T22:43:00Z">
              <w:rPr>
                <w:rFonts w:ascii="Verdana" w:hAnsi="Verdana"/>
                <w:sz w:val="20"/>
                <w:szCs w:val="20"/>
                <w:highlight w:val="yellow"/>
                <w:vertAlign w:val="superscript"/>
              </w:rPr>
            </w:rPrChange>
          </w:rPr>
          <w:t>τον Νοέμβριο 2018 περισσότερο από έξι (6) μήνες.</w:t>
        </w:r>
      </w:ins>
    </w:p>
    <w:p w:rsidR="0020355B" w:rsidRPr="00345FFC" w:rsidDel="00F66194" w:rsidRDefault="001D1FD7" w:rsidP="00345FFC">
      <w:pPr>
        <w:spacing w:line="360" w:lineRule="auto"/>
        <w:jc w:val="both"/>
        <w:rPr>
          <w:del w:id="655" w:author="User" w:date="2018-07-12T22:42:00Z"/>
          <w:rFonts w:ascii="Verdana" w:hAnsi="Verdana"/>
          <w:sz w:val="20"/>
          <w:szCs w:val="20"/>
        </w:rPr>
      </w:pPr>
      <w:ins w:id="656" w:author="Γ" w:date="2018-07-12T14:14:00Z">
        <w:del w:id="657" w:author="User" w:date="2018-07-12T22:42:00Z">
          <w:r w:rsidRPr="001D1FD7">
            <w:rPr>
              <w:rFonts w:ascii="Verdana" w:hAnsi="Verdana"/>
              <w:sz w:val="20"/>
              <w:szCs w:val="20"/>
              <w:rPrChange w:id="658" w:author="User" w:date="2018-07-12T22:43:00Z">
                <w:rPr>
                  <w:rFonts w:ascii="Verdana" w:hAnsi="Verdana"/>
                  <w:sz w:val="20"/>
                  <w:szCs w:val="20"/>
                  <w:highlight w:val="yellow"/>
                  <w:vertAlign w:val="superscript"/>
                </w:rPr>
              </w:rPrChange>
            </w:rPr>
            <w:delText>Συγκριμένα, στην Περιφέρεια Πελοποννήσου σήμερα (Ιούλιος 2018) λειτουργούν έξι (6) ΤΟΜΥ, οι  οποίες βρίσκονται στην πρώτη φάση πιλοτικής λειτουργίας τους και συγχρηματοδοτούνται από το ΕΠ ΜΔΤ. Η ένταξη των πράξεων ενίσχυσης των εν λόγω ΤΟΜΥ στο ΕΠ ΜΔΤ, πραγματοποιήθηκε το διάστημα μεταξύ 2</w:delText>
          </w:r>
          <w:r w:rsidRPr="001D1FD7">
            <w:rPr>
              <w:rFonts w:ascii="Verdana" w:hAnsi="Verdana"/>
              <w:sz w:val="20"/>
              <w:szCs w:val="20"/>
              <w:vertAlign w:val="superscript"/>
              <w:rPrChange w:id="659" w:author="User" w:date="2018-07-12T22:43:00Z">
                <w:rPr>
                  <w:rFonts w:ascii="Verdana" w:hAnsi="Verdana"/>
                  <w:sz w:val="20"/>
                  <w:szCs w:val="20"/>
                  <w:highlight w:val="yellow"/>
                  <w:vertAlign w:val="superscript"/>
                </w:rPr>
              </w:rPrChange>
            </w:rPr>
            <w:delText>ου</w:delText>
          </w:r>
          <w:r w:rsidRPr="001D1FD7">
            <w:rPr>
              <w:rFonts w:ascii="Verdana" w:hAnsi="Verdana"/>
              <w:sz w:val="20"/>
              <w:szCs w:val="20"/>
              <w:rPrChange w:id="660" w:author="User" w:date="2018-07-12T22:43:00Z">
                <w:rPr>
                  <w:rFonts w:ascii="Verdana" w:hAnsi="Verdana"/>
                  <w:sz w:val="20"/>
                  <w:szCs w:val="20"/>
                  <w:highlight w:val="yellow"/>
                  <w:vertAlign w:val="superscript"/>
                </w:rPr>
              </w:rPrChange>
            </w:rPr>
            <w:delText>/2018 και 6</w:delText>
          </w:r>
          <w:r w:rsidRPr="001D1FD7">
            <w:rPr>
              <w:rFonts w:ascii="Verdana" w:hAnsi="Verdana"/>
              <w:sz w:val="20"/>
              <w:szCs w:val="20"/>
              <w:vertAlign w:val="superscript"/>
              <w:rPrChange w:id="661" w:author="User" w:date="2018-07-12T22:43:00Z">
                <w:rPr>
                  <w:rFonts w:ascii="Verdana" w:hAnsi="Verdana"/>
                  <w:sz w:val="20"/>
                  <w:szCs w:val="20"/>
                  <w:highlight w:val="yellow"/>
                  <w:vertAlign w:val="superscript"/>
                </w:rPr>
              </w:rPrChange>
            </w:rPr>
            <w:delText>ου</w:delText>
          </w:r>
          <w:r w:rsidRPr="001D1FD7">
            <w:rPr>
              <w:rFonts w:ascii="Verdana" w:hAnsi="Verdana"/>
              <w:sz w:val="20"/>
              <w:szCs w:val="20"/>
              <w:rPrChange w:id="662" w:author="User" w:date="2018-07-12T22:43:00Z">
                <w:rPr>
                  <w:rFonts w:ascii="Verdana" w:hAnsi="Verdana"/>
                  <w:sz w:val="20"/>
                  <w:szCs w:val="20"/>
                  <w:highlight w:val="yellow"/>
                  <w:vertAlign w:val="superscript"/>
                </w:rPr>
              </w:rPrChange>
            </w:rPr>
            <w:delText xml:space="preserve"> /2018. [Ειδικότερα, από τις έξι (6) λειτουργούσες ΤΟΜΥ στην Περιφέρεια, οι τρεις (3) εντάχθηκαν στο ΕΠ ΜΔΤ τον Μάρτιο του έτους 2018, ενώ η ένταξη των υπόλοιπων τριών (3) λειτουργουσών δομών, πραγματοποιήθηκε αντίστοιχα τους μήνες Φεβρουάριο, Απρίλιο και Ιούνιο (μία ένταξη για κάθε μήνα)]. Ως εκ τούτου, </w:delText>
          </w:r>
        </w:del>
      </w:ins>
      <w:del w:id="663" w:author="User" w:date="2018-07-12T22:42:00Z">
        <w:r w:rsidRPr="001D1FD7">
          <w:rPr>
            <w:rFonts w:ascii="Verdana" w:hAnsi="Verdana"/>
            <w:sz w:val="20"/>
            <w:rPrChange w:id="664" w:author="User" w:date="2018-07-12T22:43:00Z">
              <w:rPr>
                <w:rFonts w:ascii="Verdana" w:hAnsi="Verdana"/>
                <w:sz w:val="20"/>
                <w:vertAlign w:val="superscript"/>
              </w:rPr>
            </w:rPrChange>
          </w:rPr>
          <w:delText xml:space="preserve">μέχρι το τέλος του </w:delText>
        </w:r>
        <w:r w:rsidRPr="001D1FD7">
          <w:rPr>
            <w:rFonts w:ascii="Verdana" w:hAnsi="Verdana"/>
            <w:sz w:val="20"/>
            <w:szCs w:val="20"/>
            <w:rPrChange w:id="665" w:author="User" w:date="2018-07-12T22:43:00Z">
              <w:rPr>
                <w:rFonts w:ascii="Verdana" w:hAnsi="Verdana"/>
                <w:sz w:val="20"/>
                <w:szCs w:val="20"/>
                <w:vertAlign w:val="superscript"/>
              </w:rPr>
            </w:rPrChange>
          </w:rPr>
          <w:delText>2018.</w:delText>
        </w:r>
      </w:del>
      <w:ins w:id="666" w:author="Γ" w:date="2018-07-12T14:14:00Z">
        <w:del w:id="667" w:author="User" w:date="2018-07-12T22:42:00Z">
          <w:r w:rsidRPr="001D1FD7">
            <w:rPr>
              <w:rFonts w:ascii="Verdana" w:hAnsi="Verdana"/>
              <w:sz w:val="20"/>
              <w:szCs w:val="20"/>
              <w:rPrChange w:id="668" w:author="User" w:date="2018-07-12T22:43:00Z">
                <w:rPr>
                  <w:rFonts w:ascii="Verdana" w:hAnsi="Verdana"/>
                  <w:sz w:val="20"/>
                  <w:szCs w:val="20"/>
                  <w:highlight w:val="yellow"/>
                  <w:vertAlign w:val="superscript"/>
                </w:rPr>
              </w:rPrChange>
            </w:rPr>
            <w:delText xml:space="preserve">έτους 2018, είναι εφικτή η ένταξη και η συνέχιση της υποστήριξης της λειτουργίας πέντε (5) εκ των συγκεκριμένων ΤΟΜΥ στο ΕΠ «Πελοπόννησος», καθώς τέλος Νοεμβρίου συμπληρώνεται η υποχρεωτική δέσμευση της συγχρηματοδότησης της πιλοτικής λειτουργίας των δομών αυτών από το ΕΠ ΜΔΤ. </w:delText>
          </w:r>
        </w:del>
      </w:ins>
    </w:p>
    <w:p w:rsidR="00FA6F43" w:rsidRPr="00345FFC" w:rsidRDefault="00FA6F43" w:rsidP="00345FFC">
      <w:pPr>
        <w:spacing w:line="360" w:lineRule="auto"/>
        <w:jc w:val="both"/>
        <w:rPr>
          <w:del w:id="669" w:author="Γ" w:date="2018-07-12T14:14:00Z"/>
          <w:rFonts w:ascii="Verdana" w:hAnsi="Verdana"/>
          <w:sz w:val="20"/>
          <w:szCs w:val="20"/>
          <w:u w:val="single"/>
          <w:rPrChange w:id="670" w:author="User" w:date="2018-07-12T22:43:00Z">
            <w:rPr>
              <w:del w:id="671" w:author="Γ" w:date="2018-07-12T14:14:00Z"/>
              <w:rFonts w:ascii="Verdana" w:hAnsi="Verdana"/>
              <w:b/>
              <w:sz w:val="20"/>
              <w:szCs w:val="20"/>
              <w:u w:val="single"/>
            </w:rPr>
          </w:rPrChange>
        </w:rPr>
      </w:pPr>
    </w:p>
    <w:p w:rsidR="00FA6F43" w:rsidRPr="00345FFC" w:rsidRDefault="00FA6F43" w:rsidP="00345FFC">
      <w:pPr>
        <w:spacing w:line="360" w:lineRule="auto"/>
        <w:jc w:val="both"/>
        <w:rPr>
          <w:del w:id="672" w:author="Γ" w:date="2018-07-12T14:14:00Z"/>
          <w:rFonts w:ascii="Verdana" w:hAnsi="Verdana"/>
          <w:sz w:val="20"/>
          <w:szCs w:val="20"/>
          <w:u w:val="single"/>
          <w:rPrChange w:id="673" w:author="User" w:date="2018-07-12T22:43:00Z">
            <w:rPr>
              <w:del w:id="674" w:author="Γ" w:date="2018-07-12T14:14:00Z"/>
              <w:rFonts w:ascii="Verdana" w:hAnsi="Verdana"/>
              <w:b/>
              <w:sz w:val="20"/>
              <w:szCs w:val="20"/>
              <w:u w:val="single"/>
            </w:rPr>
          </w:rPrChange>
        </w:rPr>
      </w:pPr>
    </w:p>
    <w:p w:rsidR="0013003B" w:rsidRPr="00345FFC" w:rsidDel="00345FFC" w:rsidRDefault="001D1FD7" w:rsidP="00345FFC">
      <w:pPr>
        <w:spacing w:line="360" w:lineRule="auto"/>
        <w:jc w:val="both"/>
        <w:rPr>
          <w:del w:id="675" w:author="User" w:date="2018-07-12T22:43:00Z"/>
          <w:rFonts w:ascii="Verdana" w:hAnsi="Verdana"/>
          <w:sz w:val="20"/>
          <w:szCs w:val="20"/>
          <w:rPrChange w:id="676" w:author="User" w:date="2018-07-12T22:43:00Z">
            <w:rPr>
              <w:del w:id="677" w:author="User" w:date="2018-07-12T22:43:00Z"/>
              <w:rFonts w:ascii="Verdana" w:hAnsi="Verdana"/>
              <w:b/>
              <w:sz w:val="20"/>
              <w:szCs w:val="20"/>
            </w:rPr>
          </w:rPrChange>
        </w:rPr>
      </w:pPr>
      <w:ins w:id="678" w:author="User" w:date="2018-07-12T22:42:00Z">
        <w:r w:rsidRPr="001D1FD7">
          <w:rPr>
            <w:rFonts w:ascii="Verdana" w:hAnsi="Verdana"/>
            <w:sz w:val="20"/>
            <w:szCs w:val="20"/>
            <w:rPrChange w:id="679" w:author="User" w:date="2018-07-12T22:43:00Z">
              <w:rPr>
                <w:rFonts w:ascii="Verdana" w:hAnsi="Verdana"/>
                <w:b/>
                <w:sz w:val="20"/>
                <w:szCs w:val="20"/>
                <w:vertAlign w:val="superscript"/>
              </w:rPr>
            </w:rPrChange>
          </w:rPr>
          <w:t xml:space="preserve">Αν και </w:t>
        </w:r>
      </w:ins>
      <w:ins w:id="680" w:author="User" w:date="2018-07-12T22:43:00Z">
        <w:r w:rsidRPr="001D1FD7">
          <w:rPr>
            <w:rFonts w:ascii="Verdana" w:hAnsi="Verdana"/>
            <w:sz w:val="20"/>
            <w:szCs w:val="20"/>
            <w:rPrChange w:id="681" w:author="User" w:date="2018-07-12T22:43:00Z">
              <w:rPr>
                <w:rFonts w:ascii="Verdana" w:hAnsi="Verdana"/>
                <w:b/>
                <w:sz w:val="20"/>
                <w:szCs w:val="20"/>
                <w:vertAlign w:val="superscript"/>
              </w:rPr>
            </w:rPrChange>
          </w:rPr>
          <w:t>όλες οι παραπάνω</w:t>
        </w:r>
      </w:ins>
    </w:p>
    <w:p w:rsidR="00404D41" w:rsidRDefault="001D1FD7">
      <w:pPr>
        <w:spacing w:line="360" w:lineRule="auto"/>
        <w:jc w:val="both"/>
        <w:rPr>
          <w:ins w:id="682" w:author="Γ" w:date="2018-07-12T14:14:00Z"/>
          <w:rFonts w:ascii="Verdana" w:hAnsi="Verdana"/>
          <w:color w:val="000000"/>
          <w:sz w:val="20"/>
          <w:szCs w:val="20"/>
          <w:rPrChange w:id="683" w:author="User" w:date="2018-07-12T22:43:00Z">
            <w:rPr>
              <w:ins w:id="684" w:author="Γ" w:date="2018-07-12T14:14:00Z"/>
              <w:rFonts w:ascii="Verdana" w:hAnsi="Verdana"/>
              <w:color w:val="000000"/>
              <w:sz w:val="20"/>
              <w:szCs w:val="20"/>
              <w:highlight w:val="yellow"/>
            </w:rPr>
          </w:rPrChange>
        </w:rPr>
      </w:pPr>
      <w:del w:id="685" w:author="User" w:date="2018-07-12T22:43:00Z">
        <w:r w:rsidRPr="001D1FD7">
          <w:rPr>
            <w:rFonts w:ascii="Verdana" w:hAnsi="Verdana"/>
            <w:b/>
            <w:sz w:val="20"/>
            <w:szCs w:val="20"/>
            <w:rPrChange w:id="686" w:author="User" w:date="2018-07-12T22:43:00Z">
              <w:rPr>
                <w:rFonts w:ascii="Verdana" w:hAnsi="Verdana"/>
                <w:b/>
                <w:sz w:val="20"/>
                <w:szCs w:val="20"/>
                <w:vertAlign w:val="superscript"/>
              </w:rPr>
            </w:rPrChange>
          </w:rPr>
          <w:delText>7</w:delText>
        </w:r>
      </w:del>
      <w:ins w:id="687" w:author="Γ" w:date="2018-07-12T14:14:00Z">
        <w:del w:id="688" w:author="User" w:date="2018-07-12T22:43:00Z">
          <w:r w:rsidRPr="001D1FD7">
            <w:rPr>
              <w:rFonts w:ascii="Verdana" w:hAnsi="Verdana"/>
              <w:color w:val="000000"/>
              <w:sz w:val="20"/>
              <w:szCs w:val="20"/>
              <w:rPrChange w:id="689" w:author="User" w:date="2018-07-12T22:43:00Z">
                <w:rPr>
                  <w:rFonts w:ascii="Verdana" w:hAnsi="Verdana"/>
                  <w:color w:val="000000"/>
                  <w:sz w:val="20"/>
                  <w:szCs w:val="20"/>
                  <w:highlight w:val="yellow"/>
                  <w:vertAlign w:val="superscript"/>
                </w:rPr>
              </w:rPrChange>
            </w:rPr>
            <w:delText>Οι</w:delText>
          </w:r>
        </w:del>
        <w:r w:rsidRPr="001D1FD7">
          <w:rPr>
            <w:rFonts w:ascii="Verdana" w:hAnsi="Verdana"/>
            <w:color w:val="000000"/>
            <w:sz w:val="20"/>
            <w:szCs w:val="20"/>
            <w:rPrChange w:id="690" w:author="User" w:date="2018-07-12T22:43:00Z">
              <w:rPr>
                <w:rFonts w:ascii="Verdana" w:hAnsi="Verdana"/>
                <w:color w:val="000000"/>
                <w:sz w:val="20"/>
                <w:szCs w:val="20"/>
                <w:highlight w:val="yellow"/>
                <w:vertAlign w:val="superscript"/>
              </w:rPr>
            </w:rPrChange>
          </w:rPr>
          <w:t xml:space="preserve"> </w:t>
        </w:r>
      </w:ins>
      <w:ins w:id="691" w:author="User" w:date="2018-07-12T22:43:00Z">
        <w:r w:rsidR="00345FFC">
          <w:rPr>
            <w:rFonts w:ascii="Verdana" w:hAnsi="Verdana"/>
            <w:color w:val="000000"/>
            <w:sz w:val="20"/>
            <w:szCs w:val="20"/>
          </w:rPr>
          <w:t>αναφερόμενες παραδοχές στηρίζονται σε πραγματικά δεδομ</w:t>
        </w:r>
      </w:ins>
      <w:ins w:id="692" w:author="User" w:date="2018-07-12T22:44:00Z">
        <w:r w:rsidR="00345FFC">
          <w:rPr>
            <w:rFonts w:ascii="Verdana" w:hAnsi="Verdana"/>
            <w:color w:val="000000"/>
            <w:sz w:val="20"/>
            <w:szCs w:val="20"/>
          </w:rPr>
          <w:t xml:space="preserve">ένα, οι </w:t>
        </w:r>
      </w:ins>
      <w:ins w:id="693" w:author="Γ" w:date="2018-07-12T14:14:00Z">
        <w:r w:rsidRPr="001D1FD7">
          <w:rPr>
            <w:rFonts w:ascii="Verdana" w:hAnsi="Verdana"/>
            <w:color w:val="000000"/>
            <w:sz w:val="20"/>
            <w:szCs w:val="20"/>
            <w:rPrChange w:id="694" w:author="User" w:date="2018-07-12T22:43:00Z">
              <w:rPr>
                <w:rFonts w:ascii="Verdana" w:hAnsi="Verdana"/>
                <w:color w:val="000000"/>
                <w:sz w:val="20"/>
                <w:szCs w:val="20"/>
                <w:highlight w:val="yellow"/>
                <w:vertAlign w:val="superscript"/>
              </w:rPr>
            </w:rPrChange>
          </w:rPr>
          <w:t xml:space="preserve">εκτιμήσεις </w:t>
        </w:r>
      </w:ins>
      <w:ins w:id="695" w:author="User" w:date="2018-07-12T22:44:00Z">
        <w:r w:rsidR="00345FFC">
          <w:rPr>
            <w:rFonts w:ascii="Verdana" w:hAnsi="Verdana"/>
            <w:color w:val="000000"/>
            <w:sz w:val="20"/>
            <w:szCs w:val="20"/>
          </w:rPr>
          <w:t>βάσει αυτών των παραδοχών</w:t>
        </w:r>
      </w:ins>
      <w:ins w:id="696" w:author="Γ" w:date="2018-07-12T14:14:00Z">
        <w:del w:id="697" w:author="User" w:date="2018-07-12T22:44:00Z">
          <w:r w:rsidRPr="001D1FD7">
            <w:rPr>
              <w:rFonts w:ascii="Verdana" w:hAnsi="Verdana"/>
              <w:color w:val="000000"/>
              <w:sz w:val="20"/>
              <w:szCs w:val="20"/>
              <w:rPrChange w:id="698" w:author="User" w:date="2018-07-12T22:43:00Z">
                <w:rPr>
                  <w:rFonts w:ascii="Verdana" w:hAnsi="Verdana"/>
                  <w:color w:val="000000"/>
                  <w:sz w:val="20"/>
                  <w:szCs w:val="20"/>
                  <w:highlight w:val="yellow"/>
                  <w:vertAlign w:val="superscript"/>
                </w:rPr>
              </w:rPrChange>
            </w:rPr>
            <w:delText>αυτές</w:delText>
          </w:r>
        </w:del>
        <w:r w:rsidRPr="001D1FD7">
          <w:rPr>
            <w:rFonts w:ascii="Verdana" w:hAnsi="Verdana"/>
            <w:color w:val="000000"/>
            <w:sz w:val="20"/>
            <w:szCs w:val="20"/>
            <w:rPrChange w:id="699" w:author="User" w:date="2018-07-12T22:43:00Z">
              <w:rPr>
                <w:rFonts w:ascii="Verdana" w:hAnsi="Verdana"/>
                <w:color w:val="000000"/>
                <w:sz w:val="20"/>
                <w:szCs w:val="20"/>
                <w:highlight w:val="yellow"/>
                <w:vertAlign w:val="superscript"/>
              </w:rPr>
            </w:rPrChange>
          </w:rPr>
          <w:t xml:space="preserve"> μπορεί να μην επικυρωθούν, αν αποδειχθούν λανθασμένες οι ακόλουθες υποθέσεις:</w:t>
        </w:r>
      </w:ins>
    </w:p>
    <w:p w:rsidR="002D505F" w:rsidRPr="00345FFC" w:rsidRDefault="00F66222" w:rsidP="002D505F">
      <w:pPr>
        <w:numPr>
          <w:ilvl w:val="0"/>
          <w:numId w:val="5"/>
        </w:numPr>
        <w:tabs>
          <w:tab w:val="clear" w:pos="720"/>
          <w:tab w:val="num" w:pos="360"/>
        </w:tabs>
        <w:spacing w:line="360" w:lineRule="auto"/>
        <w:ind w:left="360"/>
        <w:jc w:val="both"/>
        <w:rPr>
          <w:ins w:id="700" w:author="Γ" w:date="2018-07-12T14:14:00Z"/>
          <w:rFonts w:ascii="Verdana" w:hAnsi="Verdana"/>
          <w:color w:val="000000"/>
          <w:sz w:val="20"/>
          <w:szCs w:val="20"/>
          <w:rPrChange w:id="701" w:author="User" w:date="2018-07-12T22:43:00Z">
            <w:rPr>
              <w:ins w:id="702" w:author="Γ" w:date="2018-07-12T14:14:00Z"/>
              <w:rFonts w:ascii="Verdana" w:hAnsi="Verdana"/>
              <w:color w:val="000000"/>
              <w:sz w:val="20"/>
              <w:szCs w:val="20"/>
              <w:highlight w:val="yellow"/>
            </w:rPr>
          </w:rPrChange>
        </w:rPr>
      </w:pPr>
      <w:ins w:id="703" w:author="User" w:date="2018-07-12T22:45:00Z">
        <w:r>
          <w:rPr>
            <w:rFonts w:ascii="Verdana" w:hAnsi="Verdana"/>
            <w:color w:val="000000"/>
            <w:sz w:val="20"/>
            <w:szCs w:val="20"/>
          </w:rPr>
          <w:t xml:space="preserve">Συναίνεση του Υπουργείου Υγείας στο επόμενο χρονικό διάστημα για ενεργοποίηση των αναφερόμενων στη σχετική ΚΥΑ για </w:t>
        </w:r>
      </w:ins>
      <w:ins w:id="704" w:author="User" w:date="2018-07-12T22:46:00Z">
        <w:r>
          <w:rPr>
            <w:rFonts w:ascii="Verdana" w:hAnsi="Verdana"/>
            <w:color w:val="000000"/>
            <w:sz w:val="20"/>
            <w:szCs w:val="20"/>
          </w:rPr>
          <w:t xml:space="preserve">έγκαιρη </w:t>
        </w:r>
      </w:ins>
      <w:ins w:id="705" w:author="Γ" w:date="2018-07-12T14:14:00Z">
        <w:r w:rsidR="001D1FD7" w:rsidRPr="001D1FD7">
          <w:rPr>
            <w:rFonts w:ascii="Verdana" w:hAnsi="Verdana"/>
            <w:color w:val="000000"/>
            <w:sz w:val="20"/>
            <w:szCs w:val="20"/>
            <w:rPrChange w:id="706" w:author="User" w:date="2018-07-12T22:43:00Z">
              <w:rPr>
                <w:rFonts w:ascii="Verdana" w:hAnsi="Verdana"/>
                <w:color w:val="000000"/>
                <w:sz w:val="20"/>
                <w:szCs w:val="20"/>
                <w:highlight w:val="yellow"/>
                <w:vertAlign w:val="superscript"/>
              </w:rPr>
            </w:rPrChange>
          </w:rPr>
          <w:t xml:space="preserve">Έγκαιρη ένταξη στο ΕΠ «Πελοπόννησος» των ΤΟΜΥ, οι οποίες έχουν συμπληρώσει τον απαιτούμενο χρόνο </w:t>
        </w:r>
      </w:ins>
      <w:ins w:id="707" w:author="User" w:date="2018-07-12T22:47:00Z">
        <w:r>
          <w:rPr>
            <w:rFonts w:ascii="Verdana" w:hAnsi="Verdana"/>
            <w:color w:val="000000"/>
            <w:sz w:val="20"/>
            <w:szCs w:val="20"/>
          </w:rPr>
          <w:t>«</w:t>
        </w:r>
      </w:ins>
      <w:ins w:id="708" w:author="Γ" w:date="2018-07-12T14:14:00Z">
        <w:r w:rsidR="001D1FD7" w:rsidRPr="001D1FD7">
          <w:rPr>
            <w:rFonts w:ascii="Verdana" w:hAnsi="Verdana"/>
            <w:color w:val="000000"/>
            <w:sz w:val="20"/>
            <w:szCs w:val="20"/>
            <w:rPrChange w:id="709" w:author="User" w:date="2018-07-12T22:43:00Z">
              <w:rPr>
                <w:rFonts w:ascii="Verdana" w:hAnsi="Verdana"/>
                <w:color w:val="000000"/>
                <w:sz w:val="20"/>
                <w:szCs w:val="20"/>
                <w:highlight w:val="yellow"/>
                <w:vertAlign w:val="superscript"/>
              </w:rPr>
            </w:rPrChange>
          </w:rPr>
          <w:t>παραμονής</w:t>
        </w:r>
      </w:ins>
      <w:ins w:id="710" w:author="User" w:date="2018-07-12T22:47:00Z">
        <w:r>
          <w:rPr>
            <w:rFonts w:ascii="Verdana" w:hAnsi="Verdana"/>
            <w:color w:val="000000"/>
            <w:sz w:val="20"/>
            <w:szCs w:val="20"/>
          </w:rPr>
          <w:t>»</w:t>
        </w:r>
      </w:ins>
      <w:ins w:id="711" w:author="Γ" w:date="2018-07-12T14:14:00Z">
        <w:r w:rsidR="001D1FD7" w:rsidRPr="001D1FD7">
          <w:rPr>
            <w:rFonts w:ascii="Verdana" w:hAnsi="Verdana"/>
            <w:color w:val="000000"/>
            <w:sz w:val="20"/>
            <w:szCs w:val="20"/>
            <w:rPrChange w:id="712" w:author="User" w:date="2018-07-12T22:43:00Z">
              <w:rPr>
                <w:rFonts w:ascii="Verdana" w:hAnsi="Verdana"/>
                <w:color w:val="000000"/>
                <w:sz w:val="20"/>
                <w:szCs w:val="20"/>
                <w:highlight w:val="yellow"/>
                <w:vertAlign w:val="superscript"/>
              </w:rPr>
            </w:rPrChange>
          </w:rPr>
          <w:t xml:space="preserve"> (τουλάχιστον έξι μήνες) στο ΕΠ ΜΔΤ.</w:t>
        </w:r>
      </w:ins>
    </w:p>
    <w:p w:rsidR="00CA3AD5" w:rsidRPr="00345FFC" w:rsidRDefault="001D1FD7" w:rsidP="002D505F">
      <w:pPr>
        <w:numPr>
          <w:ilvl w:val="0"/>
          <w:numId w:val="5"/>
        </w:numPr>
        <w:tabs>
          <w:tab w:val="clear" w:pos="720"/>
          <w:tab w:val="num" w:pos="360"/>
        </w:tabs>
        <w:spacing w:line="360" w:lineRule="auto"/>
        <w:ind w:left="360"/>
        <w:jc w:val="both"/>
        <w:rPr>
          <w:ins w:id="713" w:author="Γ" w:date="2018-07-12T14:14:00Z"/>
          <w:rFonts w:ascii="Verdana" w:hAnsi="Verdana"/>
          <w:color w:val="000000"/>
          <w:sz w:val="20"/>
          <w:szCs w:val="20"/>
          <w:rPrChange w:id="714" w:author="User" w:date="2018-07-12T22:43:00Z">
            <w:rPr>
              <w:ins w:id="715" w:author="Γ" w:date="2018-07-12T14:14:00Z"/>
              <w:rFonts w:ascii="Verdana" w:hAnsi="Verdana"/>
              <w:color w:val="000000"/>
              <w:sz w:val="20"/>
              <w:szCs w:val="20"/>
              <w:highlight w:val="yellow"/>
            </w:rPr>
          </w:rPrChange>
        </w:rPr>
      </w:pPr>
      <w:ins w:id="716" w:author="Γ" w:date="2018-07-12T14:14:00Z">
        <w:r w:rsidRPr="001D1FD7">
          <w:rPr>
            <w:rFonts w:ascii="Verdana" w:hAnsi="Verdana"/>
            <w:color w:val="000000"/>
            <w:sz w:val="20"/>
            <w:szCs w:val="20"/>
            <w:rPrChange w:id="717" w:author="User" w:date="2018-07-12T22:43:00Z">
              <w:rPr>
                <w:rFonts w:ascii="Verdana" w:hAnsi="Verdana"/>
                <w:color w:val="000000"/>
                <w:sz w:val="20"/>
                <w:szCs w:val="20"/>
                <w:highlight w:val="yellow"/>
                <w:vertAlign w:val="superscript"/>
              </w:rPr>
            </w:rPrChange>
          </w:rPr>
          <w:t>Δεν θα υπάρξουν καθυστερήσεις ως προς τη διενέργεια των απαιτούμενων διαχειριστικών ενεργειών από την ΕΥΔ του ΕΠ ΜΔΤ, για την τροποποίηση της ενταγμένης πράξης στο ΕΠ ΜΔΤ, προκειμένου να ολοκληρωθεί εντός του 2018 η διαδικασία ένταξης και έναρξης της χρηματοδότησης των εν λόγω πέντε (5) δομών από το ΕΠ «Πελοπόννησος».</w:t>
        </w:r>
      </w:ins>
    </w:p>
    <w:p w:rsidR="002D505F" w:rsidRDefault="002D505F" w:rsidP="00E50E17">
      <w:pPr>
        <w:spacing w:line="360" w:lineRule="auto"/>
        <w:jc w:val="both"/>
        <w:rPr>
          <w:ins w:id="718" w:author="Γ" w:date="2018-07-12T14:14:00Z"/>
          <w:rFonts w:ascii="Verdana" w:hAnsi="Verdana"/>
          <w:sz w:val="20"/>
          <w:szCs w:val="20"/>
        </w:rPr>
      </w:pPr>
    </w:p>
    <w:p w:rsidR="00E50E17" w:rsidRPr="0056128D" w:rsidRDefault="0057296F" w:rsidP="00E50E17">
      <w:pPr>
        <w:spacing w:line="360" w:lineRule="auto"/>
        <w:ind w:left="360" w:hanging="360"/>
        <w:jc w:val="both"/>
        <w:rPr>
          <w:rFonts w:ascii="Verdana" w:hAnsi="Verdana"/>
          <w:sz w:val="20"/>
          <w:szCs w:val="20"/>
          <w:u w:val="single"/>
        </w:rPr>
      </w:pPr>
      <w:ins w:id="719" w:author="Γ" w:date="2018-07-12T14:14:00Z">
        <w:r>
          <w:rPr>
            <w:rFonts w:ascii="Verdana" w:hAnsi="Verdana"/>
            <w:b/>
            <w:sz w:val="20"/>
            <w:szCs w:val="20"/>
          </w:rPr>
          <w:t>5</w:t>
        </w:r>
      </w:ins>
      <w:r w:rsidR="00E50E17" w:rsidRPr="0056128D">
        <w:rPr>
          <w:rFonts w:ascii="Verdana" w:hAnsi="Verdana"/>
          <w:b/>
          <w:sz w:val="20"/>
          <w:szCs w:val="20"/>
        </w:rPr>
        <w:t>.</w:t>
      </w:r>
      <w:r w:rsidR="00E50E17" w:rsidRPr="0056128D">
        <w:rPr>
          <w:rFonts w:ascii="Verdana" w:hAnsi="Verdana"/>
          <w:b/>
          <w:sz w:val="20"/>
          <w:szCs w:val="20"/>
        </w:rPr>
        <w:tab/>
      </w:r>
      <w:r w:rsidR="00E50E17" w:rsidRPr="0056128D">
        <w:rPr>
          <w:rFonts w:ascii="Verdana" w:hAnsi="Verdana"/>
          <w:b/>
          <w:sz w:val="20"/>
          <w:szCs w:val="20"/>
          <w:u w:val="single"/>
        </w:rPr>
        <w:t>Δείκτης</w:t>
      </w:r>
      <w:r w:rsidR="00E50E17" w:rsidRPr="0056128D">
        <w:rPr>
          <w:rFonts w:ascii="Verdana" w:hAnsi="Verdana"/>
          <w:b/>
          <w:sz w:val="20"/>
          <w:szCs w:val="20"/>
        </w:rPr>
        <w:t>:</w:t>
      </w:r>
      <w:r w:rsidR="00E50E17" w:rsidRPr="0056128D">
        <w:rPr>
          <w:rFonts w:ascii="Verdana" w:hAnsi="Verdana"/>
          <w:sz w:val="20"/>
          <w:szCs w:val="20"/>
        </w:rPr>
        <w:t xml:space="preserve"> </w:t>
      </w:r>
      <w:r w:rsidR="00E50E17" w:rsidRPr="0056128D">
        <w:rPr>
          <w:rFonts w:ascii="Verdana" w:hAnsi="Verdana"/>
          <w:b/>
          <w:sz w:val="20"/>
          <w:szCs w:val="20"/>
        </w:rPr>
        <w:t>«Ποσό πιστοποιημένων Δαπανών»</w:t>
      </w:r>
      <w:r w:rsidR="00E50E17" w:rsidRPr="0056128D">
        <w:rPr>
          <w:rFonts w:ascii="Verdana" w:hAnsi="Verdana"/>
          <w:sz w:val="20"/>
          <w:szCs w:val="20"/>
        </w:rPr>
        <w:t xml:space="preserve">, με κωδικό </w:t>
      </w:r>
      <w:r w:rsidR="00E50E17" w:rsidRPr="0056128D">
        <w:rPr>
          <w:rFonts w:ascii="Verdana" w:hAnsi="Verdana"/>
          <w:sz w:val="20"/>
          <w:szCs w:val="20"/>
          <w:lang w:val="en-US"/>
        </w:rPr>
        <w:t>F</w:t>
      </w:r>
      <w:r w:rsidR="00E50E17" w:rsidRPr="0056128D">
        <w:rPr>
          <w:rFonts w:ascii="Verdana" w:hAnsi="Verdana"/>
          <w:sz w:val="20"/>
          <w:szCs w:val="20"/>
        </w:rPr>
        <w:t>100.</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2018</w:t>
      </w:r>
      <w:r w:rsidRPr="0056128D">
        <w:rPr>
          <w:rFonts w:ascii="Verdana" w:hAnsi="Verdana"/>
          <w:b/>
          <w:sz w:val="20"/>
          <w:szCs w:val="20"/>
        </w:rPr>
        <w:t xml:space="preserve">: </w:t>
      </w:r>
      <w:del w:id="720" w:author="Γ" w:date="2018-07-12T14:14:00Z">
        <w:r w:rsidR="009F2367">
          <w:rPr>
            <w:rFonts w:ascii="Verdana" w:hAnsi="Verdana"/>
            <w:b/>
            <w:sz w:val="20"/>
            <w:szCs w:val="20"/>
          </w:rPr>
          <w:delText>22</w:delText>
        </w:r>
        <w:r w:rsidR="003C4098" w:rsidRPr="0056128D">
          <w:rPr>
            <w:rFonts w:ascii="Verdana" w:hAnsi="Verdana"/>
            <w:b/>
            <w:sz w:val="20"/>
            <w:szCs w:val="20"/>
          </w:rPr>
          <w:delText>.</w:delText>
        </w:r>
        <w:r w:rsidR="009F2367">
          <w:rPr>
            <w:rFonts w:ascii="Verdana" w:hAnsi="Verdana"/>
            <w:b/>
            <w:sz w:val="20"/>
            <w:szCs w:val="20"/>
          </w:rPr>
          <w:delText>500</w:delText>
        </w:r>
      </w:del>
      <w:ins w:id="721" w:author="Γ" w:date="2018-07-12T14:14:00Z">
        <w:r>
          <w:rPr>
            <w:rFonts w:ascii="Verdana" w:hAnsi="Verdana"/>
            <w:b/>
            <w:sz w:val="20"/>
            <w:szCs w:val="20"/>
          </w:rPr>
          <w:t>10.870</w:t>
        </w:r>
      </w:ins>
      <w:r>
        <w:rPr>
          <w:rFonts w:ascii="Verdana" w:hAnsi="Verdana"/>
          <w:b/>
          <w:sz w:val="20"/>
          <w:szCs w:val="20"/>
        </w:rPr>
        <w:t>.000</w:t>
      </w:r>
      <w:r w:rsidRPr="0056128D">
        <w:rPr>
          <w:rFonts w:ascii="Verdana" w:hAnsi="Verdana"/>
          <w:b/>
          <w:sz w:val="20"/>
          <w:szCs w:val="20"/>
        </w:rPr>
        <w:t xml:space="preserve"> Ευρώ.</w:t>
      </w:r>
    </w:p>
    <w:p w:rsidR="00E50E17" w:rsidRDefault="00E50E17" w:rsidP="00E50E17">
      <w:pPr>
        <w:spacing w:line="360" w:lineRule="auto"/>
        <w:jc w:val="both"/>
        <w:rPr>
          <w:ins w:id="722" w:author="Γ" w:date="2018-07-12T14:14:00Z"/>
          <w:rFonts w:ascii="Verdana" w:hAnsi="Verdana"/>
          <w:sz w:val="20"/>
          <w:szCs w:val="20"/>
        </w:rPr>
      </w:pPr>
      <w:ins w:id="723" w:author="Γ" w:date="2018-07-12T14:14:00Z">
        <w:r>
          <w:rPr>
            <w:rFonts w:ascii="Verdana" w:hAnsi="Verdana"/>
            <w:sz w:val="20"/>
            <w:szCs w:val="20"/>
          </w:rPr>
          <w:t xml:space="preserve">Η τιμή στόχος του δείκτη με ορόσημο το έτος 2018 εκτιμήθηκε, με βάση τη μεθοδολογία αφαίρεσης των αρχικών προκαταβολών και των ετήσιων προχρηματοδοτήσεων, συνυπολογίζοντας τόσο τις επιπτώσεις του χρονισμού των </w:t>
        </w:r>
      </w:ins>
      <w:ins w:id="724" w:author="User" w:date="2018-07-12T22:55:00Z">
        <w:r w:rsidR="005C19DF">
          <w:rPr>
            <w:rFonts w:ascii="Verdana" w:hAnsi="Verdana"/>
            <w:sz w:val="20"/>
            <w:szCs w:val="20"/>
          </w:rPr>
          <w:t xml:space="preserve">αντικειμενικά </w:t>
        </w:r>
      </w:ins>
      <w:ins w:id="725" w:author="Γ" w:date="2018-07-12T14:14:00Z">
        <w:r>
          <w:rPr>
            <w:rFonts w:ascii="Verdana" w:hAnsi="Verdana"/>
            <w:sz w:val="20"/>
            <w:szCs w:val="20"/>
          </w:rPr>
          <w:t xml:space="preserve">αιτιολογημένων καθυστερήσεων στην εφαρμογή </w:t>
        </w:r>
        <w:del w:id="726" w:author="User" w:date="2018-07-12T22:56:00Z">
          <w:r w:rsidDel="005C19DF">
            <w:rPr>
              <w:rFonts w:ascii="Verdana" w:hAnsi="Verdana"/>
              <w:sz w:val="20"/>
              <w:szCs w:val="20"/>
            </w:rPr>
            <w:delText>των</w:delText>
          </w:r>
        </w:del>
      </w:ins>
      <w:ins w:id="727" w:author="User" w:date="2018-07-12T22:56:00Z">
        <w:r w:rsidR="005C19DF">
          <w:rPr>
            <w:rFonts w:ascii="Verdana" w:hAnsi="Verdana"/>
            <w:sz w:val="20"/>
            <w:szCs w:val="20"/>
          </w:rPr>
          <w:t>συγκεκριμένων</w:t>
        </w:r>
      </w:ins>
      <w:ins w:id="728" w:author="Γ" w:date="2018-07-12T14:14:00Z">
        <w:r>
          <w:rPr>
            <w:rFonts w:ascii="Verdana" w:hAnsi="Verdana"/>
            <w:sz w:val="20"/>
            <w:szCs w:val="20"/>
          </w:rPr>
          <w:t xml:space="preserve"> δράσεων του Άξονα Προτεραιότητας 2</w:t>
        </w:r>
        <w:r w:rsidRPr="00B12B5D">
          <w:rPr>
            <w:rFonts w:ascii="Verdana" w:hAnsi="Verdana"/>
            <w:sz w:val="20"/>
            <w:szCs w:val="20"/>
          </w:rPr>
          <w:t>Α</w:t>
        </w:r>
        <w:r>
          <w:rPr>
            <w:rFonts w:ascii="Verdana" w:hAnsi="Verdana"/>
            <w:sz w:val="20"/>
            <w:szCs w:val="20"/>
          </w:rPr>
          <w:t>, όσο και την επίσπευση της εφαρμογής</w:t>
        </w:r>
      </w:ins>
      <w:ins w:id="729" w:author="User" w:date="2018-07-12T22:56:00Z">
        <w:r w:rsidR="005C19DF">
          <w:rPr>
            <w:rFonts w:ascii="Verdana" w:hAnsi="Verdana"/>
            <w:sz w:val="20"/>
            <w:szCs w:val="20"/>
          </w:rPr>
          <w:t xml:space="preserve"> </w:t>
        </w:r>
        <w:r w:rsidR="005C19DF">
          <w:rPr>
            <w:rFonts w:ascii="Verdana" w:hAnsi="Verdana"/>
            <w:sz w:val="20"/>
            <w:szCs w:val="20"/>
          </w:rPr>
          <w:lastRenderedPageBreak/>
          <w:t>ορισμένων δράσεων</w:t>
        </w:r>
      </w:ins>
      <w:ins w:id="730" w:author="Γ" w:date="2018-07-12T14:14:00Z">
        <w:r>
          <w:rPr>
            <w:rFonts w:ascii="Verdana" w:hAnsi="Verdana"/>
            <w:sz w:val="20"/>
            <w:szCs w:val="20"/>
          </w:rPr>
          <w:t xml:space="preserve"> του ΑΠ, με την υλοποίηση </w:t>
        </w:r>
        <w:proofErr w:type="spellStart"/>
        <w:r>
          <w:rPr>
            <w:rFonts w:ascii="Verdana" w:hAnsi="Verdana"/>
            <w:sz w:val="20"/>
            <w:szCs w:val="20"/>
          </w:rPr>
          <w:t>εμπροσθοβαρών</w:t>
        </w:r>
        <w:proofErr w:type="spellEnd"/>
        <w:r>
          <w:rPr>
            <w:rFonts w:ascii="Verdana" w:hAnsi="Verdana"/>
            <w:sz w:val="20"/>
            <w:szCs w:val="20"/>
          </w:rPr>
          <w:t xml:space="preserve"> δράσεων</w:t>
        </w:r>
      </w:ins>
      <w:ins w:id="731" w:author="User" w:date="2018-07-12T22:57:00Z">
        <w:r w:rsidR="005C19DF">
          <w:rPr>
            <w:rStyle w:val="FootnoteReference"/>
            <w:rFonts w:ascii="Verdana" w:hAnsi="Verdana"/>
            <w:sz w:val="20"/>
            <w:szCs w:val="20"/>
          </w:rPr>
          <w:footnoteReference w:id="2"/>
        </w:r>
      </w:ins>
      <w:ins w:id="744" w:author="User" w:date="2018-07-12T22:56:00Z">
        <w:r w:rsidR="005C19DF">
          <w:rPr>
            <w:rFonts w:ascii="Verdana" w:hAnsi="Verdana"/>
            <w:sz w:val="20"/>
            <w:szCs w:val="20"/>
          </w:rPr>
          <w:t>.</w:t>
        </w:r>
      </w:ins>
      <w:ins w:id="745" w:author="Γ" w:date="2018-07-12T14:14:00Z">
        <w:del w:id="746" w:author="User" w:date="2018-07-12T22:56:00Z">
          <w:r w:rsidDel="005C19DF">
            <w:rPr>
              <w:rFonts w:ascii="Verdana" w:hAnsi="Verdana"/>
              <w:sz w:val="20"/>
              <w:szCs w:val="20"/>
            </w:rPr>
            <w:delText xml:space="preserve"> </w:delText>
          </w:r>
        </w:del>
      </w:ins>
      <w:moveFromRangeStart w:id="747" w:author="User" w:date="2018-07-12T22:57:00Z" w:name="move519199574"/>
      <w:moveFrom w:id="748" w:author="User" w:date="2018-07-12T22:57:00Z">
        <w:ins w:id="749" w:author="Γ" w:date="2018-07-12T14:14:00Z">
          <w:r w:rsidDel="005C19DF">
            <w:rPr>
              <w:rFonts w:ascii="Verdana" w:hAnsi="Verdana"/>
              <w:sz w:val="20"/>
              <w:szCs w:val="20"/>
            </w:rPr>
            <w:t>(δράσεις εναρμόνισης</w:t>
          </w:r>
          <w:r w:rsidR="0057296F" w:rsidDel="005C19DF">
            <w:rPr>
              <w:rFonts w:ascii="Verdana" w:hAnsi="Verdana"/>
              <w:sz w:val="20"/>
              <w:szCs w:val="20"/>
            </w:rPr>
            <w:t>, εξειδικευμένης εκπαιδευτικής υποστήριξης και δομών κακοποιημένων γυναικών</w:t>
          </w:r>
          <w:r w:rsidDel="005C19DF">
            <w:rPr>
              <w:rFonts w:ascii="Verdana" w:hAnsi="Verdana"/>
              <w:sz w:val="20"/>
              <w:szCs w:val="20"/>
            </w:rPr>
            <w:t xml:space="preserve">), όπως αναλυτικά </w:t>
          </w:r>
          <w:r w:rsidR="0097172F" w:rsidDel="005C19DF">
            <w:rPr>
              <w:rFonts w:ascii="Verdana" w:hAnsi="Verdana"/>
              <w:sz w:val="20"/>
              <w:szCs w:val="20"/>
            </w:rPr>
            <w:t xml:space="preserve">περιγράφεται </w:t>
          </w:r>
          <w:r w:rsidDel="005C19DF">
            <w:rPr>
              <w:rFonts w:ascii="Verdana" w:hAnsi="Verdana"/>
              <w:sz w:val="20"/>
              <w:szCs w:val="20"/>
            </w:rPr>
            <w:t xml:space="preserve">στο </w:t>
          </w:r>
          <w:r w:rsidR="00F97169" w:rsidDel="005C19DF">
            <w:rPr>
              <w:rFonts w:ascii="Verdana" w:hAnsi="Verdana"/>
              <w:sz w:val="20"/>
              <w:szCs w:val="20"/>
            </w:rPr>
            <w:t>πρόσθετο έγγραφο «</w:t>
          </w:r>
          <w:r w:rsidR="00F97169" w:rsidRPr="00D40519" w:rsidDel="005C19DF">
            <w:rPr>
              <w:rFonts w:ascii="Verdana" w:hAnsi="Verdana"/>
              <w:sz w:val="20"/>
              <w:szCs w:val="20"/>
            </w:rPr>
            <w:t xml:space="preserve">Αιτιολόγησης </w:t>
          </w:r>
          <w:r w:rsidR="00F97169" w:rsidDel="005C19DF">
            <w:rPr>
              <w:rFonts w:ascii="Verdana" w:hAnsi="Verdana"/>
              <w:sz w:val="20"/>
              <w:szCs w:val="20"/>
            </w:rPr>
            <w:t>τ</w:t>
          </w:r>
          <w:r w:rsidR="00F97169" w:rsidRPr="00D40519" w:rsidDel="005C19DF">
            <w:rPr>
              <w:rFonts w:ascii="Verdana" w:hAnsi="Verdana"/>
              <w:sz w:val="20"/>
              <w:szCs w:val="20"/>
            </w:rPr>
            <w:t xml:space="preserve">ης Πρότασης Αναθεώρησης </w:t>
          </w:r>
          <w:r w:rsidR="00F97169" w:rsidDel="005C19DF">
            <w:rPr>
              <w:rFonts w:ascii="Verdana" w:hAnsi="Verdana"/>
              <w:sz w:val="20"/>
              <w:szCs w:val="20"/>
            </w:rPr>
            <w:t>τ</w:t>
          </w:r>
          <w:r w:rsidR="00F97169" w:rsidRPr="00D40519" w:rsidDel="005C19DF">
            <w:rPr>
              <w:rFonts w:ascii="Verdana" w:hAnsi="Verdana"/>
              <w:sz w:val="20"/>
              <w:szCs w:val="20"/>
            </w:rPr>
            <w:t>ου Επιχειρησιακού Προγράμματος</w:t>
          </w:r>
          <w:r w:rsidR="00F97169" w:rsidDel="005C19DF">
            <w:rPr>
              <w:rFonts w:ascii="Verdana" w:hAnsi="Verdana"/>
              <w:sz w:val="20"/>
              <w:szCs w:val="20"/>
            </w:rPr>
            <w:t>» και συγκεκριμένα, στο μέρος της τεκμηρίωσης των τροποποιήσεων του Πλαισίου Επίδοσης</w:t>
          </w:r>
          <w:r w:rsidDel="005C19DF">
            <w:rPr>
              <w:rFonts w:ascii="Verdana" w:hAnsi="Verdana"/>
              <w:sz w:val="20"/>
              <w:szCs w:val="20"/>
            </w:rPr>
            <w:t xml:space="preserve">. </w:t>
          </w:r>
        </w:ins>
      </w:moveFrom>
      <w:moveFromRangeEnd w:id="747"/>
    </w:p>
    <w:p w:rsidR="00E50E17" w:rsidRDefault="00E50E17" w:rsidP="00E50E17">
      <w:pPr>
        <w:spacing w:line="360" w:lineRule="auto"/>
        <w:jc w:val="both"/>
        <w:rPr>
          <w:ins w:id="750" w:author="Γ" w:date="2018-07-12T14:14:00Z"/>
          <w:rFonts w:ascii="Verdana" w:hAnsi="Verdana"/>
          <w:sz w:val="20"/>
          <w:szCs w:val="20"/>
        </w:rPr>
      </w:pPr>
      <w:ins w:id="751" w:author="Γ" w:date="2018-07-12T14:14:00Z">
        <w:r>
          <w:rPr>
            <w:rFonts w:ascii="Verdana" w:hAnsi="Verdana"/>
            <w:sz w:val="20"/>
            <w:szCs w:val="20"/>
          </w:rPr>
          <w:t>Λαμβάνοντας υπ</w:t>
        </w:r>
        <w:del w:id="752" w:author="User" w:date="2018-07-12T22:58:00Z">
          <w:r w:rsidDel="005C19DF">
            <w:rPr>
              <w:rFonts w:ascii="Verdana" w:hAnsi="Verdana"/>
              <w:sz w:val="20"/>
              <w:szCs w:val="20"/>
            </w:rPr>
            <w:delText xml:space="preserve"> ‘</w:delText>
          </w:r>
        </w:del>
      </w:ins>
      <w:ins w:id="753" w:author="User" w:date="2018-07-12T22:58:00Z">
        <w:r w:rsidR="005C19DF">
          <w:rPr>
            <w:rFonts w:ascii="Verdana" w:hAnsi="Verdana"/>
            <w:sz w:val="20"/>
            <w:szCs w:val="20"/>
          </w:rPr>
          <w:t xml:space="preserve">’ </w:t>
        </w:r>
      </w:ins>
      <w:ins w:id="754" w:author="Γ" w:date="2018-07-12T14:14:00Z">
        <w:r>
          <w:rPr>
            <w:rFonts w:ascii="Verdana" w:hAnsi="Verdana"/>
            <w:sz w:val="20"/>
            <w:szCs w:val="20"/>
          </w:rPr>
          <w:t xml:space="preserve">όψη τα προηγούμενα, η τιμή στόχος του δείκτη με ορόσημο το έτος 2018, μειώνεται κατά 52% περίπου σε  σχέση με την αρχική </w:t>
        </w:r>
      </w:ins>
      <w:ins w:id="755" w:author="User" w:date="2018-07-12T22:58:00Z">
        <w:r w:rsidR="005C19DF">
          <w:rPr>
            <w:rFonts w:ascii="Verdana" w:hAnsi="Verdana"/>
            <w:sz w:val="20"/>
            <w:szCs w:val="20"/>
          </w:rPr>
          <w:t xml:space="preserve">αντίστοιχη </w:t>
        </w:r>
      </w:ins>
      <w:ins w:id="756" w:author="Γ" w:date="2018-07-12T14:14:00Z">
        <w:r>
          <w:rPr>
            <w:rFonts w:ascii="Verdana" w:hAnsi="Verdana"/>
            <w:sz w:val="20"/>
            <w:szCs w:val="20"/>
          </w:rPr>
          <w:t>στοχοθέτηση και</w:t>
        </w:r>
        <w:del w:id="757" w:author="User" w:date="2018-07-12T22:59:00Z">
          <w:r w:rsidDel="005C19DF">
            <w:rPr>
              <w:rFonts w:ascii="Verdana" w:hAnsi="Verdana"/>
              <w:sz w:val="20"/>
              <w:szCs w:val="20"/>
            </w:rPr>
            <w:delText xml:space="preserve"> </w:delText>
          </w:r>
        </w:del>
        <w:r>
          <w:rPr>
            <w:rFonts w:ascii="Verdana" w:hAnsi="Verdana"/>
            <w:sz w:val="20"/>
            <w:szCs w:val="20"/>
          </w:rPr>
          <w:t xml:space="preserve"> εκτιμάται σε </w:t>
        </w:r>
        <w:r w:rsidR="001D1FD7" w:rsidRPr="001D1FD7">
          <w:rPr>
            <w:rFonts w:ascii="Verdana" w:hAnsi="Verdana"/>
            <w:b/>
            <w:sz w:val="20"/>
            <w:szCs w:val="20"/>
            <w:rPrChange w:id="758" w:author="User" w:date="2018-07-12T22:59:00Z">
              <w:rPr>
                <w:rFonts w:ascii="Verdana" w:hAnsi="Verdana"/>
                <w:sz w:val="20"/>
                <w:szCs w:val="20"/>
                <w:vertAlign w:val="superscript"/>
              </w:rPr>
            </w:rPrChange>
          </w:rPr>
          <w:t>10.870.000 €</w:t>
        </w:r>
      </w:ins>
      <w:ins w:id="759" w:author="User" w:date="2018-07-12T22:59:00Z">
        <w:r w:rsidR="005C19DF">
          <w:rPr>
            <w:rFonts w:ascii="Verdana" w:hAnsi="Verdana"/>
            <w:b/>
            <w:sz w:val="20"/>
            <w:szCs w:val="20"/>
          </w:rPr>
          <w:t xml:space="preserve">, </w:t>
        </w:r>
        <w:r w:rsidR="001D1FD7" w:rsidRPr="001D1FD7">
          <w:rPr>
            <w:rFonts w:ascii="Verdana" w:hAnsi="Verdana"/>
            <w:sz w:val="20"/>
            <w:szCs w:val="20"/>
            <w:rPrChange w:id="760" w:author="User" w:date="2018-07-12T22:59:00Z">
              <w:rPr>
                <w:rFonts w:ascii="Verdana" w:hAnsi="Verdana"/>
                <w:b/>
                <w:sz w:val="20"/>
                <w:szCs w:val="20"/>
                <w:vertAlign w:val="superscript"/>
              </w:rPr>
            </w:rPrChange>
          </w:rPr>
          <w:t xml:space="preserve">ενώ </w:t>
        </w:r>
      </w:ins>
      <w:ins w:id="761" w:author="Γ" w:date="2018-07-12T14:14:00Z">
        <w:del w:id="762" w:author="User" w:date="2018-07-12T22:59:00Z">
          <w:r w:rsidR="001D1FD7" w:rsidRPr="001D1FD7">
            <w:rPr>
              <w:rFonts w:ascii="Verdana" w:hAnsi="Verdana"/>
              <w:sz w:val="20"/>
              <w:szCs w:val="20"/>
              <w:rPrChange w:id="763" w:author="User" w:date="2018-07-12T22:59:00Z">
                <w:rPr>
                  <w:rFonts w:ascii="Verdana" w:hAnsi="Verdana"/>
                  <w:sz w:val="20"/>
                  <w:szCs w:val="20"/>
                  <w:vertAlign w:val="superscript"/>
                </w:rPr>
              </w:rPrChange>
            </w:rPr>
            <w:delText>.</w:delText>
          </w:r>
        </w:del>
      </w:ins>
      <w:ins w:id="764" w:author="User" w:date="2018-07-12T22:59:00Z">
        <w:r w:rsidR="001D1FD7" w:rsidRPr="001D1FD7">
          <w:rPr>
            <w:rFonts w:ascii="Verdana" w:hAnsi="Verdana"/>
            <w:sz w:val="20"/>
            <w:szCs w:val="20"/>
            <w:rPrChange w:id="765" w:author="User" w:date="2018-07-12T22:59:00Z">
              <w:rPr>
                <w:rFonts w:ascii="Verdana" w:hAnsi="Verdana"/>
                <w:b/>
                <w:sz w:val="20"/>
                <w:szCs w:val="20"/>
                <w:vertAlign w:val="superscript"/>
              </w:rPr>
            </w:rPrChange>
          </w:rPr>
          <w:t>για το έτος 2023 η τιμή του δείκτη ταυτίζεται με τον προϋπολογισμό του Άξονα Προτεραιότητας.</w:t>
        </w:r>
      </w:ins>
    </w:p>
    <w:p w:rsidR="00E50E17" w:rsidDel="005C19DF" w:rsidRDefault="00E50E17" w:rsidP="00E50E17">
      <w:pPr>
        <w:spacing w:line="360" w:lineRule="auto"/>
        <w:jc w:val="both"/>
        <w:rPr>
          <w:ins w:id="766" w:author="Γ" w:date="2018-07-12T14:14:00Z"/>
          <w:del w:id="767" w:author="User" w:date="2018-07-12T23:00:00Z"/>
          <w:rFonts w:ascii="Verdana" w:hAnsi="Verdana"/>
          <w:sz w:val="20"/>
          <w:szCs w:val="20"/>
        </w:rPr>
      </w:pPr>
    </w:p>
    <w:p w:rsidR="00E50E17" w:rsidRPr="006D49B4" w:rsidRDefault="005C19DF" w:rsidP="00E50E17">
      <w:pPr>
        <w:spacing w:line="360" w:lineRule="auto"/>
        <w:jc w:val="both"/>
        <w:rPr>
          <w:rFonts w:ascii="Verdana" w:hAnsi="Verdana"/>
          <w:sz w:val="20"/>
          <w:szCs w:val="20"/>
        </w:rPr>
      </w:pPr>
      <w:ins w:id="768" w:author="User" w:date="2018-07-12T23:00:00Z">
        <w:r>
          <w:rPr>
            <w:rFonts w:ascii="Verdana" w:hAnsi="Verdana"/>
            <w:sz w:val="20"/>
            <w:szCs w:val="20"/>
          </w:rPr>
          <w:t xml:space="preserve">Οι τιμές </w:t>
        </w:r>
      </w:ins>
      <w:del w:id="769" w:author="User" w:date="2018-07-12T23:00:00Z">
        <w:r w:rsidR="00E50E17" w:rsidRPr="006D49B4" w:rsidDel="005C19DF">
          <w:rPr>
            <w:rFonts w:ascii="Verdana" w:hAnsi="Verdana"/>
            <w:sz w:val="20"/>
            <w:szCs w:val="20"/>
          </w:rPr>
          <w:delText xml:space="preserve">Ο </w:delText>
        </w:r>
      </w:del>
      <w:ins w:id="770" w:author="User" w:date="2018-07-12T23:00:00Z">
        <w:r>
          <w:rPr>
            <w:rFonts w:ascii="Verdana" w:hAnsi="Verdana"/>
            <w:sz w:val="20"/>
            <w:szCs w:val="20"/>
          </w:rPr>
          <w:t>του</w:t>
        </w:r>
        <w:r w:rsidRPr="006D49B4">
          <w:rPr>
            <w:rFonts w:ascii="Verdana" w:hAnsi="Verdana"/>
            <w:sz w:val="20"/>
            <w:szCs w:val="20"/>
          </w:rPr>
          <w:t xml:space="preserve"> </w:t>
        </w:r>
      </w:ins>
      <w:del w:id="771" w:author="User" w:date="2018-07-12T23:00:00Z">
        <w:r w:rsidR="00E50E17" w:rsidRPr="006D49B4" w:rsidDel="005C19DF">
          <w:rPr>
            <w:rFonts w:ascii="Verdana" w:hAnsi="Verdana"/>
            <w:sz w:val="20"/>
            <w:szCs w:val="20"/>
          </w:rPr>
          <w:delText xml:space="preserve">συγκεκριμένος </w:delText>
        </w:r>
      </w:del>
      <w:ins w:id="772" w:author="User" w:date="2018-07-12T23:00:00Z">
        <w:r w:rsidRPr="006D49B4">
          <w:rPr>
            <w:rFonts w:ascii="Verdana" w:hAnsi="Verdana"/>
            <w:sz w:val="20"/>
            <w:szCs w:val="20"/>
          </w:rPr>
          <w:t>συγκεκριμένο</w:t>
        </w:r>
        <w:r>
          <w:rPr>
            <w:rFonts w:ascii="Verdana" w:hAnsi="Verdana"/>
            <w:sz w:val="20"/>
            <w:szCs w:val="20"/>
          </w:rPr>
          <w:t>υ</w:t>
        </w:r>
        <w:r w:rsidRPr="006D49B4">
          <w:rPr>
            <w:rFonts w:ascii="Verdana" w:hAnsi="Verdana"/>
            <w:sz w:val="20"/>
            <w:szCs w:val="20"/>
          </w:rPr>
          <w:t xml:space="preserve"> </w:t>
        </w:r>
      </w:ins>
      <w:r w:rsidR="00E50E17" w:rsidRPr="006D49B4">
        <w:rPr>
          <w:rFonts w:ascii="Verdana" w:hAnsi="Verdana"/>
          <w:sz w:val="20"/>
          <w:szCs w:val="20"/>
        </w:rPr>
        <w:t>δείκτη</w:t>
      </w:r>
      <w:del w:id="773" w:author="User" w:date="2018-07-12T23:00:00Z">
        <w:r w:rsidR="00E50E17" w:rsidRPr="006D49B4" w:rsidDel="005C19DF">
          <w:rPr>
            <w:rFonts w:ascii="Verdana" w:hAnsi="Verdana"/>
            <w:sz w:val="20"/>
            <w:szCs w:val="20"/>
          </w:rPr>
          <w:delText>ς</w:delText>
        </w:r>
      </w:del>
      <w:r w:rsidR="00E50E17" w:rsidRPr="006D49B4">
        <w:rPr>
          <w:rFonts w:ascii="Verdana" w:hAnsi="Verdana"/>
          <w:sz w:val="20"/>
          <w:szCs w:val="20"/>
        </w:rPr>
        <w:t xml:space="preserve"> </w:t>
      </w:r>
      <w:del w:id="774" w:author="User" w:date="2018-07-12T23:00:00Z">
        <w:r w:rsidR="00E50E17" w:rsidRPr="006D49B4" w:rsidDel="005C19DF">
          <w:rPr>
            <w:rFonts w:ascii="Verdana" w:hAnsi="Verdana"/>
            <w:sz w:val="20"/>
            <w:szCs w:val="20"/>
          </w:rPr>
          <w:delText xml:space="preserve">προσδιορίζεται </w:delText>
        </w:r>
      </w:del>
      <w:ins w:id="775" w:author="User" w:date="2018-07-12T23:00:00Z">
        <w:r w:rsidRPr="006D49B4">
          <w:rPr>
            <w:rFonts w:ascii="Verdana" w:hAnsi="Verdana"/>
            <w:sz w:val="20"/>
            <w:szCs w:val="20"/>
          </w:rPr>
          <w:t>προσδιορίζ</w:t>
        </w:r>
        <w:r>
          <w:rPr>
            <w:rFonts w:ascii="Verdana" w:hAnsi="Verdana"/>
            <w:sz w:val="20"/>
            <w:szCs w:val="20"/>
          </w:rPr>
          <w:t>ον</w:t>
        </w:r>
        <w:r w:rsidRPr="006D49B4">
          <w:rPr>
            <w:rFonts w:ascii="Verdana" w:hAnsi="Verdana"/>
            <w:sz w:val="20"/>
            <w:szCs w:val="20"/>
          </w:rPr>
          <w:t xml:space="preserve">ται </w:t>
        </w:r>
      </w:ins>
      <w:r w:rsidR="00E50E17" w:rsidRPr="006D49B4">
        <w:rPr>
          <w:rFonts w:ascii="Verdana" w:hAnsi="Verdana"/>
          <w:sz w:val="20"/>
          <w:szCs w:val="20"/>
        </w:rPr>
        <w:t xml:space="preserve">από πράξεις που αντιστοιχούν σε όλες τις κατηγορίες παρέμβασης </w:t>
      </w:r>
      <w:r w:rsidR="00E50E17">
        <w:rPr>
          <w:rFonts w:ascii="Verdana" w:hAnsi="Verdana"/>
          <w:sz w:val="20"/>
          <w:szCs w:val="20"/>
        </w:rPr>
        <w:t>του Άξονα Προτεραιότητας</w:t>
      </w:r>
      <w:ins w:id="776" w:author="User" w:date="2018-07-12T23:00:00Z">
        <w:r>
          <w:rPr>
            <w:rFonts w:ascii="Verdana" w:hAnsi="Verdana"/>
            <w:sz w:val="20"/>
            <w:szCs w:val="20"/>
          </w:rPr>
          <w:t>,</w:t>
        </w:r>
      </w:ins>
      <w:r w:rsidR="00E50E17">
        <w:rPr>
          <w:rFonts w:ascii="Verdana" w:hAnsi="Verdana"/>
          <w:sz w:val="20"/>
          <w:szCs w:val="20"/>
        </w:rPr>
        <w:t xml:space="preserve"> </w:t>
      </w:r>
      <w:r w:rsidR="00E50E17" w:rsidRPr="006D49B4">
        <w:rPr>
          <w:rFonts w:ascii="Verdana" w:hAnsi="Verdana"/>
          <w:sz w:val="20"/>
          <w:szCs w:val="20"/>
        </w:rPr>
        <w:t xml:space="preserve">με αντίστοιχους κωδικούς </w:t>
      </w:r>
      <w:r w:rsidR="00E50E17">
        <w:rPr>
          <w:rFonts w:ascii="Verdana" w:hAnsi="Verdana"/>
          <w:sz w:val="20"/>
          <w:szCs w:val="20"/>
        </w:rPr>
        <w:t>104, 106, 109, 110, 111, 112, 113 και 114.</w:t>
      </w:r>
    </w:p>
    <w:p w:rsidR="00E50E17" w:rsidRPr="006D49B4" w:rsidRDefault="00E50E17" w:rsidP="00E50E17">
      <w:pPr>
        <w:spacing w:line="360" w:lineRule="auto"/>
        <w:jc w:val="both"/>
        <w:rPr>
          <w:rFonts w:ascii="Verdana" w:hAnsi="Verdana"/>
          <w:sz w:val="20"/>
          <w:szCs w:val="20"/>
        </w:rPr>
      </w:pPr>
      <w:del w:id="777" w:author="User" w:date="2018-07-12T23:01:00Z">
        <w:r w:rsidDel="005C19DF">
          <w:rPr>
            <w:rFonts w:ascii="Verdana" w:hAnsi="Verdana"/>
            <w:sz w:val="20"/>
            <w:szCs w:val="20"/>
          </w:rPr>
          <w:delText>Ε</w:delText>
        </w:r>
        <w:r w:rsidRPr="006D49B4" w:rsidDel="005C19DF">
          <w:rPr>
            <w:rFonts w:ascii="Verdana" w:hAnsi="Verdana"/>
            <w:sz w:val="20"/>
            <w:szCs w:val="20"/>
          </w:rPr>
          <w:delText xml:space="preserve">ίναι οικονομικός δείκτης </w:delText>
        </w:r>
        <w:r w:rsidDel="005C19DF">
          <w:rPr>
            <w:rFonts w:ascii="Verdana" w:hAnsi="Verdana"/>
            <w:sz w:val="20"/>
            <w:szCs w:val="20"/>
          </w:rPr>
          <w:delText xml:space="preserve">του ΕΠ </w:delText>
        </w:r>
        <w:r w:rsidRPr="006D49B4" w:rsidDel="005C19DF">
          <w:rPr>
            <w:rFonts w:ascii="Verdana" w:hAnsi="Verdana"/>
            <w:sz w:val="20"/>
            <w:szCs w:val="20"/>
          </w:rPr>
          <w:delText>και</w:delText>
        </w:r>
      </w:del>
      <w:ins w:id="778" w:author="User" w:date="2018-07-12T23:01:00Z">
        <w:r w:rsidR="005C19DF">
          <w:rPr>
            <w:rFonts w:ascii="Verdana" w:hAnsi="Verdana"/>
            <w:sz w:val="20"/>
            <w:szCs w:val="20"/>
          </w:rPr>
          <w:t>Με δεδομένη τη φύση /είδος του συγκεκριμένου δείκτη, ως οικονομικός δείκτης του Άξονα Προτεραιότητας,</w:t>
        </w:r>
      </w:ins>
      <w:r w:rsidRPr="006D49B4">
        <w:rPr>
          <w:rFonts w:ascii="Verdana" w:hAnsi="Verdana"/>
          <w:sz w:val="20"/>
          <w:szCs w:val="20"/>
        </w:rPr>
        <w:t xml:space="preserve"> είναι από τους πλέον αξιόπιστο</w:t>
      </w:r>
      <w:r>
        <w:rPr>
          <w:rFonts w:ascii="Verdana" w:hAnsi="Verdana"/>
          <w:sz w:val="20"/>
          <w:szCs w:val="20"/>
        </w:rPr>
        <w:t>υ</w:t>
      </w:r>
      <w:r w:rsidRPr="006D49B4">
        <w:rPr>
          <w:rFonts w:ascii="Verdana" w:hAnsi="Verdana"/>
          <w:sz w:val="20"/>
          <w:szCs w:val="20"/>
        </w:rPr>
        <w:t>ς και αναμφισβήτητους δείκτες υλοποίησης του οικονομικού αντικει</w:t>
      </w:r>
      <w:r>
        <w:rPr>
          <w:rFonts w:ascii="Verdana" w:hAnsi="Verdana"/>
          <w:sz w:val="20"/>
          <w:szCs w:val="20"/>
        </w:rPr>
        <w:t xml:space="preserve">μένου του Άξονα Προτεραιότητας, διότι, </w:t>
      </w:r>
      <w:r w:rsidRPr="006D49B4">
        <w:rPr>
          <w:rFonts w:ascii="Verdana" w:hAnsi="Verdana"/>
          <w:sz w:val="20"/>
          <w:szCs w:val="20"/>
        </w:rPr>
        <w:t xml:space="preserve">οι </w:t>
      </w:r>
      <w:r>
        <w:rPr>
          <w:rFonts w:ascii="Verdana" w:hAnsi="Verdana"/>
          <w:sz w:val="20"/>
          <w:szCs w:val="20"/>
        </w:rPr>
        <w:t xml:space="preserve">εν λόγω </w:t>
      </w:r>
      <w:r w:rsidRPr="006D49B4">
        <w:rPr>
          <w:rFonts w:ascii="Verdana" w:hAnsi="Verdana"/>
          <w:sz w:val="20"/>
          <w:szCs w:val="20"/>
        </w:rPr>
        <w:t>δαπάνες πιστοποιού</w:t>
      </w:r>
      <w:r>
        <w:rPr>
          <w:rFonts w:ascii="Verdana" w:hAnsi="Verdana"/>
          <w:sz w:val="20"/>
          <w:szCs w:val="20"/>
        </w:rPr>
        <w:t>νται από όλα τα αρμόδια Όργανα και Α</w:t>
      </w:r>
      <w:r w:rsidRPr="006D49B4">
        <w:rPr>
          <w:rFonts w:ascii="Verdana" w:hAnsi="Verdana"/>
          <w:sz w:val="20"/>
          <w:szCs w:val="20"/>
        </w:rPr>
        <w:t>ρχές του Συστήματος Διαχείρισης και Ελέγχου του Προγράμματος.</w:t>
      </w:r>
    </w:p>
    <w:p w:rsidR="00E50E17" w:rsidRDefault="00E50E17" w:rsidP="00E50E17">
      <w:pPr>
        <w:spacing w:line="360" w:lineRule="auto"/>
        <w:jc w:val="both"/>
        <w:rPr>
          <w:rFonts w:ascii="Verdana" w:hAnsi="Verdana"/>
          <w:sz w:val="20"/>
          <w:szCs w:val="20"/>
        </w:rPr>
      </w:pPr>
      <w:r w:rsidRPr="006D49B4">
        <w:rPr>
          <w:rFonts w:ascii="Verdana" w:hAnsi="Verdana"/>
          <w:sz w:val="20"/>
          <w:szCs w:val="20"/>
        </w:rPr>
        <w:t xml:space="preserve">Η τιμή του δείκτη </w:t>
      </w:r>
      <w:ins w:id="779" w:author="User" w:date="2018-07-12T23:02:00Z">
        <w:r w:rsidR="005C19DF">
          <w:rPr>
            <w:rFonts w:ascii="Verdana" w:hAnsi="Verdana"/>
            <w:sz w:val="20"/>
            <w:szCs w:val="20"/>
          </w:rPr>
          <w:t xml:space="preserve">για το έτος 2018, </w:t>
        </w:r>
      </w:ins>
      <w:r w:rsidRPr="006D49B4">
        <w:rPr>
          <w:rFonts w:ascii="Verdana" w:hAnsi="Verdana"/>
          <w:sz w:val="20"/>
          <w:szCs w:val="20"/>
        </w:rPr>
        <w:t xml:space="preserve">αντιπροσωπεύει </w:t>
      </w:r>
      <w:r w:rsidRPr="003C4098">
        <w:rPr>
          <w:rFonts w:ascii="Verdana" w:hAnsi="Verdana"/>
          <w:sz w:val="20"/>
          <w:szCs w:val="20"/>
        </w:rPr>
        <w:t xml:space="preserve">το </w:t>
      </w:r>
      <w:del w:id="780" w:author="Γ" w:date="2018-07-12T14:14:00Z">
        <w:r w:rsidR="009F452A" w:rsidRPr="009F452A">
          <w:rPr>
            <w:rFonts w:ascii="Verdana" w:hAnsi="Verdana"/>
            <w:sz w:val="20"/>
            <w:szCs w:val="20"/>
          </w:rPr>
          <w:delText>28,21</w:delText>
        </w:r>
      </w:del>
      <w:ins w:id="781" w:author="Γ" w:date="2018-07-12T14:14:00Z">
        <w:r>
          <w:rPr>
            <w:rFonts w:ascii="Verdana" w:hAnsi="Verdana"/>
            <w:sz w:val="20"/>
            <w:szCs w:val="20"/>
          </w:rPr>
          <w:t>13,6</w:t>
        </w:r>
        <w:r w:rsidR="00A9162E">
          <w:rPr>
            <w:rFonts w:ascii="Verdana" w:hAnsi="Verdana"/>
            <w:sz w:val="20"/>
            <w:szCs w:val="20"/>
          </w:rPr>
          <w:t>6</w:t>
        </w:r>
      </w:ins>
      <w:r w:rsidRPr="006D49B4">
        <w:rPr>
          <w:rFonts w:ascii="Verdana" w:hAnsi="Verdana"/>
          <w:sz w:val="20"/>
          <w:szCs w:val="20"/>
        </w:rPr>
        <w:t xml:space="preserve">% του προϋπολογισμού του Άξονα Προτεραιότητας </w:t>
      </w:r>
      <w:r>
        <w:rPr>
          <w:rFonts w:ascii="Verdana" w:hAnsi="Verdana"/>
          <w:sz w:val="20"/>
          <w:szCs w:val="20"/>
        </w:rPr>
        <w:t xml:space="preserve">2Α </w:t>
      </w:r>
      <w:r w:rsidRPr="006D49B4">
        <w:rPr>
          <w:rFonts w:ascii="Verdana" w:hAnsi="Verdana"/>
          <w:sz w:val="20"/>
          <w:szCs w:val="20"/>
        </w:rPr>
        <w:t>και αναφέρεται σε δημόσια δαπάνη (κοινοτική συνδρομή και εθνική συμμετοχή).</w:t>
      </w:r>
    </w:p>
    <w:p w:rsidR="00E50E17" w:rsidRDefault="00E50E17" w:rsidP="00E50E17">
      <w:pPr>
        <w:spacing w:line="360" w:lineRule="auto"/>
        <w:jc w:val="both"/>
        <w:rPr>
          <w:ins w:id="782" w:author="User" w:date="2018-07-12T23:02:00Z"/>
          <w:rFonts w:ascii="Verdana" w:hAnsi="Verdana"/>
          <w:sz w:val="20"/>
          <w:szCs w:val="20"/>
        </w:rPr>
      </w:pPr>
      <w:r>
        <w:rPr>
          <w:rFonts w:ascii="Verdana" w:hAnsi="Verdana"/>
          <w:sz w:val="20"/>
          <w:szCs w:val="20"/>
        </w:rPr>
        <w:t xml:space="preserve">Οι δαπάνες αυτές προέρχονται, αφ’ ενός </w:t>
      </w:r>
      <w:r w:rsidRPr="006D49B4">
        <w:rPr>
          <w:rFonts w:ascii="Verdana" w:hAnsi="Verdana"/>
          <w:sz w:val="20"/>
          <w:szCs w:val="20"/>
        </w:rPr>
        <w:t xml:space="preserve">από την υλοποίηση και επίτευξη των στόχων όλων των δεικτών εκροής μέχρι και το 2018, όπως αναφέρονται στον </w:t>
      </w:r>
      <w:r>
        <w:rPr>
          <w:rFonts w:ascii="Verdana" w:hAnsi="Verdana"/>
          <w:sz w:val="20"/>
          <w:szCs w:val="20"/>
        </w:rPr>
        <w:t xml:space="preserve">συνημμένο </w:t>
      </w:r>
      <w:r w:rsidRPr="006D49B4">
        <w:rPr>
          <w:rFonts w:ascii="Verdana" w:hAnsi="Verdana"/>
          <w:sz w:val="20"/>
          <w:szCs w:val="20"/>
        </w:rPr>
        <w:t xml:space="preserve">πίνακα </w:t>
      </w:r>
      <w:r>
        <w:rPr>
          <w:rFonts w:ascii="Verdana" w:hAnsi="Verdana"/>
          <w:sz w:val="20"/>
          <w:szCs w:val="20"/>
        </w:rPr>
        <w:t xml:space="preserve">4 </w:t>
      </w:r>
      <w:r w:rsidRPr="006D49B4">
        <w:rPr>
          <w:rFonts w:ascii="Verdana" w:hAnsi="Verdana"/>
          <w:sz w:val="20"/>
          <w:szCs w:val="20"/>
        </w:rPr>
        <w:t>των δεικτών του πλαισίου επίδοσης</w:t>
      </w:r>
      <w:r>
        <w:rPr>
          <w:rFonts w:ascii="Verdana" w:hAnsi="Verdana"/>
          <w:sz w:val="20"/>
          <w:szCs w:val="20"/>
        </w:rPr>
        <w:t>, αφ’ ετέρου από την υλοποίηση μέρους των στόχων των υπόλοιπων δράσεων / έργων του Άξονα Προτεραιότητας που δεν συμμετέχουν στο πλαίσιο επίδοσης</w:t>
      </w:r>
      <w:r w:rsidRPr="006D49B4">
        <w:rPr>
          <w:rFonts w:ascii="Verdana" w:hAnsi="Verdana"/>
          <w:sz w:val="20"/>
          <w:szCs w:val="20"/>
        </w:rPr>
        <w:t>.</w:t>
      </w:r>
    </w:p>
    <w:p w:rsidR="005C19DF" w:rsidRPr="00CB7901" w:rsidRDefault="005C19DF" w:rsidP="00E50E17">
      <w:pPr>
        <w:spacing w:line="360" w:lineRule="auto"/>
        <w:jc w:val="both"/>
        <w:rPr>
          <w:rFonts w:ascii="Verdana" w:hAnsi="Verdana"/>
          <w:sz w:val="20"/>
          <w:szCs w:val="20"/>
        </w:rPr>
      </w:pPr>
      <w:ins w:id="783" w:author="User" w:date="2018-07-12T23:02:00Z">
        <w:r>
          <w:rPr>
            <w:rFonts w:ascii="Verdana" w:hAnsi="Verdana"/>
            <w:sz w:val="20"/>
            <w:szCs w:val="20"/>
          </w:rPr>
          <w:t>Με βάση αυτά τα δεδομένα η συγκεκριμένη τιμή στόχος τ</w:t>
        </w:r>
      </w:ins>
      <w:ins w:id="784" w:author="User" w:date="2018-07-12T23:03:00Z">
        <w:r>
          <w:rPr>
            <w:rFonts w:ascii="Verdana" w:hAnsi="Verdana"/>
            <w:sz w:val="20"/>
            <w:szCs w:val="20"/>
          </w:rPr>
          <w:t>ου</w:t>
        </w:r>
        <w:r w:rsidR="00CB7901">
          <w:rPr>
            <w:rFonts w:ascii="Verdana" w:hAnsi="Verdana"/>
            <w:sz w:val="20"/>
            <w:szCs w:val="20"/>
          </w:rPr>
          <w:t xml:space="preserve"> </w:t>
        </w:r>
        <w:r w:rsidR="00CB7901">
          <w:rPr>
            <w:rFonts w:ascii="Verdana" w:hAnsi="Verdana"/>
            <w:sz w:val="20"/>
            <w:szCs w:val="20"/>
            <w:lang w:val="en-US"/>
          </w:rPr>
          <w:t>F</w:t>
        </w:r>
        <w:r w:rsidR="00CB7901">
          <w:rPr>
            <w:rFonts w:ascii="Verdana" w:hAnsi="Verdana"/>
            <w:sz w:val="20"/>
            <w:szCs w:val="20"/>
          </w:rPr>
          <w:t>100 για το έτος 2018 είναι βέβαιο ότι θα επιτευχθεί.</w:t>
        </w:r>
      </w:ins>
    </w:p>
    <w:p w:rsidR="00404D41" w:rsidRDefault="00404D41">
      <w:pPr>
        <w:rPr>
          <w:ins w:id="785" w:author="User" w:date="2018-07-12T23:04:00Z"/>
          <w:rFonts w:ascii="Verdana" w:hAnsi="Verdana"/>
          <w:sz w:val="20"/>
          <w:szCs w:val="20"/>
        </w:rPr>
        <w:pPrChange w:id="786" w:author="Γ" w:date="2018-07-12T14:14:00Z">
          <w:pPr>
            <w:spacing w:line="360" w:lineRule="auto"/>
            <w:jc w:val="both"/>
          </w:pPr>
        </w:pPrChange>
      </w:pPr>
    </w:p>
    <w:p w:rsidR="00FA6F43" w:rsidRPr="003773F0" w:rsidRDefault="00FA6F43" w:rsidP="00FA6F43">
      <w:pPr>
        <w:spacing w:line="360" w:lineRule="auto"/>
        <w:jc w:val="both"/>
        <w:rPr>
          <w:del w:id="787" w:author="Γ" w:date="2018-07-12T14:14:00Z"/>
          <w:rFonts w:ascii="Verdana" w:hAnsi="Verdana"/>
          <w:sz w:val="20"/>
          <w:szCs w:val="20"/>
        </w:rPr>
      </w:pPr>
      <w:del w:id="788" w:author="Γ" w:date="2018-07-12T14:14:00Z">
        <w:r w:rsidRPr="00002B43">
          <w:rPr>
            <w:rFonts w:ascii="Verdana" w:hAnsi="Verdana"/>
            <w:sz w:val="20"/>
            <w:szCs w:val="20"/>
          </w:rPr>
          <w:delText xml:space="preserve">Η εκτίμηση ως προς την τιμή στόχου των πιστοποιημένων δαπανών, μέχρι και το 2018, μπορεί να μην επικυρωθεί αν αποδειχθούν λανθασμένες κάποιες από τις υποθέσεις που έχουν διατυπωθεί για τις τιμές στόχους όλων των προηγούμενων δεικτών και κυρίως στην περίπτωση καθυστέρησης εξειδίκευσης και έναρξης </w:delText>
        </w:r>
        <w:r w:rsidRPr="00002B43">
          <w:rPr>
            <w:rFonts w:ascii="Verdana" w:hAnsi="Verdana"/>
            <w:sz w:val="20"/>
            <w:szCs w:val="20"/>
          </w:rPr>
          <w:lastRenderedPageBreak/>
          <w:delText>εφαρμογής των δράσεων του Τομέα Υγείας ή/και στην μη συμφωνία της Ευρωπαϊκής Επιτροπής για υλοποίηση δράσεων «προνοιακής» κατεύθυνσης.</w:delText>
        </w:r>
      </w:del>
    </w:p>
    <w:p w:rsidR="00ED62EB" w:rsidRDefault="00ED62EB" w:rsidP="00ED62EB">
      <w:pPr>
        <w:spacing w:line="360" w:lineRule="auto"/>
        <w:jc w:val="both"/>
        <w:rPr>
          <w:del w:id="789" w:author="Γ" w:date="2018-07-12T14:14:00Z"/>
          <w:rFonts w:ascii="Verdana" w:hAnsi="Verdana"/>
          <w:sz w:val="20"/>
          <w:szCs w:val="20"/>
        </w:rPr>
      </w:pPr>
    </w:p>
    <w:p w:rsidR="00404D41" w:rsidRDefault="00404D41">
      <w:pPr>
        <w:rPr>
          <w:rPrChange w:id="790" w:author="Γ" w:date="2018-07-12T14:14:00Z">
            <w:rPr>
              <w:rFonts w:ascii="Verdana" w:hAnsi="Verdana"/>
              <w:sz w:val="20"/>
            </w:rPr>
          </w:rPrChange>
        </w:rPr>
        <w:pPrChange w:id="791" w:author="Γ" w:date="2018-07-12T14:14:00Z">
          <w:pPr>
            <w:spacing w:line="360" w:lineRule="auto"/>
            <w:jc w:val="both"/>
          </w:pPr>
        </w:pPrChange>
      </w:pPr>
    </w:p>
    <w:p w:rsidR="00DA421B" w:rsidRPr="0056128D" w:rsidRDefault="00DA421B" w:rsidP="00DA421B">
      <w:pPr>
        <w:spacing w:line="360" w:lineRule="auto"/>
        <w:jc w:val="both"/>
        <w:rPr>
          <w:rFonts w:ascii="Verdana" w:hAnsi="Verdana"/>
          <w:sz w:val="20"/>
          <w:szCs w:val="20"/>
        </w:rPr>
      </w:pPr>
      <w:r w:rsidRPr="0056128D">
        <w:rPr>
          <w:rFonts w:ascii="Verdana" w:hAnsi="Verdana"/>
          <w:b/>
          <w:sz w:val="20"/>
          <w:szCs w:val="20"/>
          <w:u w:val="single"/>
        </w:rPr>
        <w:t>Άξονας Προτεραιότητας 2</w:t>
      </w:r>
      <w:r>
        <w:rPr>
          <w:rFonts w:ascii="Verdana" w:hAnsi="Verdana"/>
          <w:b/>
          <w:sz w:val="20"/>
          <w:szCs w:val="20"/>
          <w:u w:val="single"/>
        </w:rPr>
        <w:t>Β</w:t>
      </w:r>
      <w:r w:rsidRPr="00B97FA2">
        <w:rPr>
          <w:rFonts w:ascii="Verdana" w:hAnsi="Verdana"/>
          <w:b/>
          <w:sz w:val="20"/>
          <w:szCs w:val="20"/>
        </w:rPr>
        <w:t xml:space="preserve">: </w:t>
      </w:r>
      <w:r w:rsidRPr="0056128D">
        <w:rPr>
          <w:rFonts w:ascii="Verdana" w:hAnsi="Verdana"/>
          <w:sz w:val="20"/>
          <w:szCs w:val="20"/>
        </w:rPr>
        <w:t>«Υποδομές υποστήριξης ανθρώπινου δυναμικού»</w:t>
      </w:r>
      <w:r>
        <w:rPr>
          <w:rFonts w:ascii="Verdana" w:hAnsi="Verdana"/>
          <w:sz w:val="20"/>
          <w:szCs w:val="20"/>
        </w:rPr>
        <w:t>.</w:t>
      </w:r>
    </w:p>
    <w:p w:rsidR="00DA421B" w:rsidRPr="00A50D64" w:rsidRDefault="00DA421B" w:rsidP="00DA421B">
      <w:pPr>
        <w:spacing w:line="360" w:lineRule="auto"/>
        <w:jc w:val="both"/>
        <w:rPr>
          <w:rFonts w:ascii="Verdana" w:hAnsi="Verdana"/>
          <w:sz w:val="20"/>
          <w:szCs w:val="20"/>
        </w:rPr>
      </w:pPr>
    </w:p>
    <w:p w:rsidR="00DA421B" w:rsidRPr="00220FAF" w:rsidRDefault="00DA421B" w:rsidP="00DA421B">
      <w:pPr>
        <w:spacing w:line="360" w:lineRule="auto"/>
        <w:ind w:left="360" w:hanging="360"/>
        <w:jc w:val="both"/>
        <w:rPr>
          <w:rFonts w:ascii="Verdana" w:hAnsi="Verdana"/>
          <w:color w:val="000000"/>
          <w:sz w:val="20"/>
          <w:szCs w:val="20"/>
          <w:u w:val="single"/>
        </w:rPr>
      </w:pPr>
      <w:r w:rsidRPr="00220FAF">
        <w:rPr>
          <w:rFonts w:ascii="Verdana" w:hAnsi="Verdana"/>
          <w:b/>
          <w:color w:val="000000"/>
          <w:sz w:val="20"/>
          <w:szCs w:val="20"/>
        </w:rPr>
        <w:t>1.</w:t>
      </w:r>
      <w:r w:rsidRPr="00220FAF">
        <w:rPr>
          <w:rFonts w:ascii="Verdana" w:hAnsi="Verdana"/>
          <w:b/>
          <w:color w:val="000000"/>
          <w:sz w:val="20"/>
          <w:szCs w:val="20"/>
        </w:rPr>
        <w:tab/>
      </w:r>
      <w:r w:rsidRPr="00220FAF">
        <w:rPr>
          <w:rFonts w:ascii="Verdana" w:hAnsi="Verdana"/>
          <w:b/>
          <w:color w:val="000000"/>
          <w:sz w:val="20"/>
          <w:szCs w:val="20"/>
          <w:u w:val="single"/>
        </w:rPr>
        <w:t>Δείκτης</w:t>
      </w:r>
      <w:r w:rsidRPr="00220FAF">
        <w:rPr>
          <w:rFonts w:ascii="Verdana" w:hAnsi="Verdana"/>
          <w:color w:val="000000"/>
          <w:sz w:val="20"/>
          <w:szCs w:val="20"/>
        </w:rPr>
        <w:t xml:space="preserve">: </w:t>
      </w:r>
      <w:r w:rsidRPr="00220FAF">
        <w:rPr>
          <w:rFonts w:ascii="Verdana" w:hAnsi="Verdana"/>
          <w:b/>
          <w:color w:val="000000"/>
          <w:sz w:val="20"/>
          <w:szCs w:val="20"/>
        </w:rPr>
        <w:t>«Πληθυσμός που καλύπτεται από βελτιωμένες υπηρεσίες υγείας»</w:t>
      </w:r>
      <w:r w:rsidRPr="00220FAF">
        <w:rPr>
          <w:rFonts w:ascii="Verdana" w:hAnsi="Verdana"/>
          <w:color w:val="000000"/>
          <w:sz w:val="20"/>
          <w:szCs w:val="20"/>
        </w:rPr>
        <w:t xml:space="preserve">, με κωδικό </w:t>
      </w:r>
      <w:r w:rsidRPr="00220FAF">
        <w:rPr>
          <w:rFonts w:ascii="Verdana" w:hAnsi="Verdana"/>
          <w:color w:val="000000"/>
          <w:sz w:val="20"/>
          <w:szCs w:val="20"/>
          <w:lang w:val="en-US"/>
        </w:rPr>
        <w:t>CO</w:t>
      </w:r>
      <w:r w:rsidRPr="00220FAF">
        <w:rPr>
          <w:rFonts w:ascii="Verdana" w:hAnsi="Verdana"/>
          <w:color w:val="000000"/>
          <w:sz w:val="20"/>
          <w:szCs w:val="20"/>
        </w:rPr>
        <w:t>36.</w:t>
      </w:r>
    </w:p>
    <w:p w:rsidR="00DA421B" w:rsidRPr="00220FAF" w:rsidRDefault="00DA421B" w:rsidP="00DA421B">
      <w:pPr>
        <w:spacing w:line="360" w:lineRule="auto"/>
        <w:ind w:firstLine="360"/>
        <w:jc w:val="both"/>
        <w:rPr>
          <w:rFonts w:ascii="Verdana" w:hAnsi="Verdana"/>
          <w:b/>
          <w:color w:val="000000"/>
          <w:sz w:val="20"/>
          <w:szCs w:val="20"/>
          <w:u w:val="single"/>
        </w:rPr>
      </w:pPr>
      <w:r w:rsidRPr="00220FAF">
        <w:rPr>
          <w:rFonts w:ascii="Verdana" w:hAnsi="Verdana"/>
          <w:b/>
          <w:color w:val="000000"/>
          <w:sz w:val="20"/>
          <w:szCs w:val="20"/>
          <w:u w:val="single"/>
        </w:rPr>
        <w:t>Τιμή στόχος 2023</w:t>
      </w:r>
      <w:r w:rsidRPr="00220FAF">
        <w:rPr>
          <w:rFonts w:ascii="Verdana" w:hAnsi="Verdana"/>
          <w:b/>
          <w:color w:val="000000"/>
          <w:sz w:val="20"/>
          <w:szCs w:val="20"/>
        </w:rPr>
        <w:t xml:space="preserve">: </w:t>
      </w:r>
      <w:del w:id="792" w:author="Γ" w:date="2018-07-12T14:14:00Z">
        <w:r w:rsidR="00214237">
          <w:rPr>
            <w:rFonts w:ascii="Verdana" w:hAnsi="Verdana"/>
            <w:b/>
            <w:color w:val="000000"/>
            <w:sz w:val="20"/>
            <w:szCs w:val="20"/>
          </w:rPr>
          <w:delText>50</w:delText>
        </w:r>
      </w:del>
      <w:ins w:id="793" w:author="Γ" w:date="2018-07-12T14:14:00Z">
        <w:r>
          <w:rPr>
            <w:rFonts w:ascii="Verdana" w:hAnsi="Verdana"/>
            <w:b/>
            <w:color w:val="000000"/>
            <w:sz w:val="20"/>
            <w:szCs w:val="20"/>
          </w:rPr>
          <w:t>55</w:t>
        </w:r>
      </w:ins>
      <w:r>
        <w:rPr>
          <w:rFonts w:ascii="Verdana" w:hAnsi="Verdana"/>
          <w:b/>
          <w:color w:val="000000"/>
          <w:sz w:val="20"/>
          <w:szCs w:val="20"/>
        </w:rPr>
        <w:t>.000</w:t>
      </w:r>
      <w:r w:rsidRPr="00220FAF">
        <w:rPr>
          <w:rFonts w:ascii="Verdana" w:hAnsi="Verdana"/>
          <w:b/>
          <w:color w:val="000000"/>
          <w:sz w:val="20"/>
          <w:szCs w:val="20"/>
        </w:rPr>
        <w:t xml:space="preserve"> άτομα.</w:t>
      </w:r>
    </w:p>
    <w:p w:rsidR="00DA421B" w:rsidRPr="00BA5B71" w:rsidRDefault="00DA421B" w:rsidP="00DA421B">
      <w:pPr>
        <w:tabs>
          <w:tab w:val="left" w:pos="5805"/>
          <w:tab w:val="left" w:pos="7005"/>
        </w:tabs>
        <w:spacing w:line="360" w:lineRule="auto"/>
        <w:jc w:val="both"/>
        <w:rPr>
          <w:rFonts w:ascii="Verdana" w:hAnsi="Verdana"/>
          <w:color w:val="000000"/>
          <w:sz w:val="20"/>
          <w:szCs w:val="20"/>
        </w:rPr>
      </w:pPr>
      <w:r w:rsidRPr="00BA5B71">
        <w:rPr>
          <w:rFonts w:ascii="Verdana" w:hAnsi="Verdana"/>
          <w:color w:val="000000"/>
          <w:sz w:val="20"/>
          <w:szCs w:val="20"/>
        </w:rPr>
        <w:t>Ο συγκεκριμένος δείκτης αναφέρεται / προσδιορίζεται από πράξεις που αντιστοιχούν στην κατηγορία παρέμβασης με κωδικό 53.</w:t>
      </w: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Η τιμή στόχος του δείκτη</w:t>
      </w:r>
      <w:r>
        <w:rPr>
          <w:rFonts w:ascii="Verdana" w:hAnsi="Verdana"/>
          <w:color w:val="000000"/>
          <w:sz w:val="20"/>
          <w:szCs w:val="20"/>
        </w:rPr>
        <w:t xml:space="preserve"> </w:t>
      </w:r>
      <w:ins w:id="794" w:author="Γ" w:date="2018-07-12T14:14:00Z">
        <w:r>
          <w:rPr>
            <w:rFonts w:ascii="Verdana" w:hAnsi="Verdana"/>
            <w:color w:val="000000"/>
            <w:sz w:val="20"/>
            <w:szCs w:val="20"/>
          </w:rPr>
          <w:t>με ορόσημο το έτος 2023</w:t>
        </w:r>
        <w:r w:rsidRPr="00BA5B71">
          <w:rPr>
            <w:rFonts w:ascii="Verdana" w:hAnsi="Verdana"/>
            <w:color w:val="000000"/>
            <w:sz w:val="20"/>
            <w:szCs w:val="20"/>
          </w:rPr>
          <w:t xml:space="preserve"> </w:t>
        </w:r>
      </w:ins>
      <w:r w:rsidRPr="00BA5B71">
        <w:rPr>
          <w:rFonts w:ascii="Verdana" w:hAnsi="Verdana"/>
          <w:color w:val="000000"/>
          <w:sz w:val="20"/>
          <w:szCs w:val="20"/>
        </w:rPr>
        <w:t xml:space="preserve">υπολογίσθηκε </w:t>
      </w:r>
      <w:r>
        <w:rPr>
          <w:rFonts w:ascii="Verdana" w:hAnsi="Verdana"/>
          <w:color w:val="000000"/>
          <w:sz w:val="20"/>
          <w:szCs w:val="20"/>
        </w:rPr>
        <w:t>με βάση πρωτογενή έρευνα και αντίστοιχη</w:t>
      </w:r>
      <w:r w:rsidRPr="00BA5B71">
        <w:rPr>
          <w:rFonts w:ascii="Verdana" w:hAnsi="Verdana"/>
          <w:color w:val="000000"/>
          <w:sz w:val="20"/>
          <w:szCs w:val="20"/>
        </w:rPr>
        <w:t xml:space="preserve"> λεπτομερή χαρτογράφηση των αναγκών σε υποδομές υγείας από το Υπουργείο Υγείας</w:t>
      </w:r>
      <w:del w:id="795" w:author="Γ" w:date="2018-07-12T14:14:00Z">
        <w:r w:rsidR="00BA5B71" w:rsidRPr="00BA5B71">
          <w:rPr>
            <w:rFonts w:ascii="Verdana" w:hAnsi="Verdana"/>
            <w:color w:val="000000"/>
            <w:sz w:val="20"/>
            <w:szCs w:val="20"/>
          </w:rPr>
          <w:delText>.</w:delText>
        </w:r>
      </w:del>
      <w:ins w:id="796" w:author="Γ" w:date="2018-07-13T07:24:00Z">
        <w:r w:rsidR="00404D41">
          <w:rPr>
            <w:rFonts w:ascii="Verdana" w:hAnsi="Verdana"/>
            <w:color w:val="000000"/>
            <w:sz w:val="20"/>
            <w:szCs w:val="20"/>
          </w:rPr>
          <w:t xml:space="preserve"> και οι ανάγκες εμφανίζονται</w:t>
        </w:r>
      </w:ins>
      <w:ins w:id="797" w:author="Γ" w:date="2018-07-12T14:14:00Z">
        <w:r>
          <w:rPr>
            <w:rFonts w:ascii="Verdana" w:hAnsi="Verdana"/>
            <w:color w:val="000000"/>
            <w:sz w:val="20"/>
            <w:szCs w:val="20"/>
          </w:rPr>
          <w:t xml:space="preserve"> </w:t>
        </w:r>
        <w:r w:rsidR="00404D41">
          <w:rPr>
            <w:rFonts w:ascii="Verdana" w:hAnsi="Verdana"/>
            <w:color w:val="000000"/>
            <w:sz w:val="20"/>
            <w:szCs w:val="20"/>
          </w:rPr>
          <w:t>αυξημέν</w:t>
        </w:r>
      </w:ins>
      <w:ins w:id="798" w:author="Γ" w:date="2018-07-13T07:24:00Z">
        <w:r w:rsidR="00404D41">
          <w:rPr>
            <w:rFonts w:ascii="Verdana" w:hAnsi="Verdana"/>
            <w:color w:val="000000"/>
            <w:sz w:val="20"/>
            <w:szCs w:val="20"/>
          </w:rPr>
          <w:t>ες</w:t>
        </w:r>
      </w:ins>
      <w:ins w:id="799" w:author="Γ" w:date="2018-07-12T14:14:00Z">
        <w:r>
          <w:rPr>
            <w:rFonts w:ascii="Verdana" w:hAnsi="Verdana"/>
            <w:color w:val="000000"/>
            <w:sz w:val="20"/>
            <w:szCs w:val="20"/>
          </w:rPr>
          <w:t xml:space="preserve"> σε σχέση με την αρχική </w:t>
        </w:r>
      </w:ins>
      <w:ins w:id="800" w:author="Γ" w:date="2018-07-13T07:25:00Z">
        <w:r w:rsidR="00404D41">
          <w:rPr>
            <w:rFonts w:ascii="Verdana" w:hAnsi="Verdana"/>
            <w:color w:val="000000"/>
            <w:sz w:val="20"/>
            <w:szCs w:val="20"/>
          </w:rPr>
          <w:t>χαρτογράφηση</w:t>
        </w:r>
      </w:ins>
      <w:ins w:id="801" w:author="Γ" w:date="2018-07-12T14:14:00Z">
        <w:r w:rsidRPr="00B62C9C">
          <w:rPr>
            <w:rFonts w:ascii="Verdana" w:hAnsi="Verdana"/>
            <w:sz w:val="20"/>
            <w:szCs w:val="20"/>
          </w:rPr>
          <w:t>, λόγω της προτει</w:t>
        </w:r>
        <w:r>
          <w:rPr>
            <w:rFonts w:ascii="Verdana" w:hAnsi="Verdana"/>
            <w:sz w:val="20"/>
            <w:szCs w:val="20"/>
          </w:rPr>
          <w:t>νόμενης αντίστοιχης αύξησης του</w:t>
        </w:r>
        <w:r w:rsidRPr="00B62C9C">
          <w:rPr>
            <w:rFonts w:ascii="Verdana" w:hAnsi="Verdana"/>
            <w:sz w:val="20"/>
            <w:szCs w:val="20"/>
          </w:rPr>
          <w:t xml:space="preserve"> προϋπολογισμού της Κατηγορίας Παρέμβασης 053, κατά </w:t>
        </w:r>
        <w:r w:rsidR="00647762">
          <w:rPr>
            <w:rFonts w:ascii="Verdana" w:hAnsi="Verdana"/>
            <w:sz w:val="20"/>
            <w:szCs w:val="20"/>
          </w:rPr>
          <w:t>250</w:t>
        </w:r>
        <w:r w:rsidRPr="00B62C9C">
          <w:rPr>
            <w:rFonts w:ascii="Verdana" w:hAnsi="Verdana"/>
            <w:sz w:val="20"/>
            <w:szCs w:val="20"/>
          </w:rPr>
          <w:t>.000 €</w:t>
        </w:r>
        <w:r w:rsidRPr="00BA5B71">
          <w:rPr>
            <w:rFonts w:ascii="Verdana" w:hAnsi="Verdana"/>
            <w:color w:val="000000"/>
            <w:sz w:val="20"/>
            <w:szCs w:val="20"/>
          </w:rPr>
          <w:t>.</w:t>
        </w:r>
      </w:ins>
    </w:p>
    <w:p w:rsidR="00DA421B" w:rsidRDefault="00DA421B" w:rsidP="00DA421B">
      <w:pPr>
        <w:spacing w:line="360" w:lineRule="auto"/>
        <w:jc w:val="both"/>
        <w:rPr>
          <w:rFonts w:ascii="Verdana" w:hAnsi="Verdana"/>
          <w:color w:val="000000"/>
          <w:sz w:val="20"/>
          <w:szCs w:val="20"/>
        </w:rPr>
      </w:pPr>
      <w:r>
        <w:rPr>
          <w:rFonts w:ascii="Verdana" w:hAnsi="Verdana"/>
          <w:color w:val="000000"/>
          <w:sz w:val="20"/>
          <w:szCs w:val="20"/>
        </w:rPr>
        <w:t xml:space="preserve">Η συγκεκριμένη χαρτογράφηση </w:t>
      </w:r>
      <w:proofErr w:type="spellStart"/>
      <w:r>
        <w:rPr>
          <w:rFonts w:ascii="Verdana" w:hAnsi="Verdana"/>
          <w:color w:val="000000"/>
          <w:sz w:val="20"/>
          <w:szCs w:val="20"/>
        </w:rPr>
        <w:t>χωροθετήθηκε</w:t>
      </w:r>
      <w:proofErr w:type="spellEnd"/>
      <w:r>
        <w:rPr>
          <w:rFonts w:ascii="Verdana" w:hAnsi="Verdana"/>
          <w:color w:val="000000"/>
          <w:sz w:val="20"/>
          <w:szCs w:val="20"/>
        </w:rPr>
        <w:t xml:space="preserve"> και εξ’ αυτής της </w:t>
      </w:r>
      <w:proofErr w:type="spellStart"/>
      <w:r>
        <w:rPr>
          <w:rFonts w:ascii="Verdana" w:hAnsi="Verdana"/>
          <w:color w:val="000000"/>
          <w:sz w:val="20"/>
          <w:szCs w:val="20"/>
        </w:rPr>
        <w:t>χωροθέτησης</w:t>
      </w:r>
      <w:proofErr w:type="spellEnd"/>
      <w:r>
        <w:rPr>
          <w:rFonts w:ascii="Verdana" w:hAnsi="Verdana"/>
          <w:color w:val="000000"/>
          <w:sz w:val="20"/>
          <w:szCs w:val="20"/>
        </w:rPr>
        <w:t xml:space="preserve"> προσδιορίσθηκε ο </w:t>
      </w:r>
      <w:r w:rsidRPr="00BA5B71">
        <w:rPr>
          <w:rFonts w:ascii="Verdana" w:hAnsi="Verdana"/>
          <w:color w:val="000000"/>
          <w:sz w:val="20"/>
          <w:szCs w:val="20"/>
        </w:rPr>
        <w:t>εξυπηρετούμενο</w:t>
      </w:r>
      <w:r>
        <w:rPr>
          <w:rFonts w:ascii="Verdana" w:hAnsi="Verdana"/>
          <w:color w:val="000000"/>
          <w:sz w:val="20"/>
          <w:szCs w:val="20"/>
        </w:rPr>
        <w:t>ς</w:t>
      </w:r>
      <w:r w:rsidRPr="00BA5B71">
        <w:rPr>
          <w:rFonts w:ascii="Verdana" w:hAnsi="Verdana"/>
          <w:color w:val="000000"/>
          <w:sz w:val="20"/>
          <w:szCs w:val="20"/>
        </w:rPr>
        <w:t xml:space="preserve"> πληθυσμό</w:t>
      </w:r>
      <w:r>
        <w:rPr>
          <w:rFonts w:ascii="Verdana" w:hAnsi="Verdana"/>
          <w:color w:val="000000"/>
          <w:sz w:val="20"/>
          <w:szCs w:val="20"/>
        </w:rPr>
        <w:t>ς</w:t>
      </w:r>
      <w:r w:rsidRPr="00BA5B71">
        <w:rPr>
          <w:rFonts w:ascii="Verdana" w:hAnsi="Verdana"/>
          <w:color w:val="000000"/>
          <w:sz w:val="20"/>
          <w:szCs w:val="20"/>
        </w:rPr>
        <w:t xml:space="preserve"> ανά υποδομή υγείας, με ιεράρχηση των προγραμματισμένων έργων </w:t>
      </w:r>
      <w:r>
        <w:rPr>
          <w:rFonts w:ascii="Verdana" w:hAnsi="Verdana"/>
          <w:color w:val="000000"/>
          <w:sz w:val="20"/>
          <w:szCs w:val="20"/>
        </w:rPr>
        <w:t xml:space="preserve">Α’ </w:t>
      </w:r>
      <w:proofErr w:type="spellStart"/>
      <w:r>
        <w:rPr>
          <w:rFonts w:ascii="Verdana" w:hAnsi="Verdana"/>
          <w:color w:val="000000"/>
          <w:sz w:val="20"/>
          <w:szCs w:val="20"/>
        </w:rPr>
        <w:t>βάθμιας</w:t>
      </w:r>
      <w:proofErr w:type="spellEnd"/>
      <w:r>
        <w:rPr>
          <w:rFonts w:ascii="Verdana" w:hAnsi="Verdana"/>
          <w:color w:val="000000"/>
          <w:sz w:val="20"/>
          <w:szCs w:val="20"/>
        </w:rPr>
        <w:t xml:space="preserve"> περίθαλψης </w:t>
      </w:r>
      <w:r w:rsidRPr="00BA5B71">
        <w:rPr>
          <w:rFonts w:ascii="Verdana" w:hAnsi="Verdana"/>
          <w:color w:val="000000"/>
          <w:sz w:val="20"/>
          <w:szCs w:val="20"/>
        </w:rPr>
        <w:t>στις φτωχότερες περιοχές</w:t>
      </w:r>
      <w:r>
        <w:rPr>
          <w:rFonts w:ascii="Verdana" w:hAnsi="Verdana"/>
          <w:color w:val="000000"/>
          <w:sz w:val="20"/>
          <w:szCs w:val="20"/>
        </w:rPr>
        <w:t xml:space="preserve">, αλλά και Β’ </w:t>
      </w:r>
      <w:proofErr w:type="spellStart"/>
      <w:r>
        <w:rPr>
          <w:rFonts w:ascii="Verdana" w:hAnsi="Verdana"/>
          <w:color w:val="000000"/>
          <w:sz w:val="20"/>
          <w:szCs w:val="20"/>
        </w:rPr>
        <w:t>βάθμιας</w:t>
      </w:r>
      <w:proofErr w:type="spellEnd"/>
      <w:r>
        <w:rPr>
          <w:rFonts w:ascii="Verdana" w:hAnsi="Verdana"/>
          <w:color w:val="000000"/>
          <w:sz w:val="20"/>
          <w:szCs w:val="20"/>
        </w:rPr>
        <w:t xml:space="preserve"> για το σύνολο των κατοίκων</w:t>
      </w:r>
      <w:r w:rsidRPr="00BA5B71">
        <w:rPr>
          <w:rFonts w:ascii="Verdana" w:hAnsi="Verdana"/>
          <w:color w:val="000000"/>
          <w:sz w:val="20"/>
          <w:szCs w:val="20"/>
        </w:rPr>
        <w:t xml:space="preserve">. </w:t>
      </w:r>
      <w:r>
        <w:rPr>
          <w:rFonts w:ascii="Verdana" w:hAnsi="Verdana"/>
          <w:color w:val="000000"/>
          <w:sz w:val="20"/>
          <w:szCs w:val="20"/>
        </w:rPr>
        <w:t>Έτσι</w:t>
      </w:r>
      <w:r w:rsidRPr="00BA5B71">
        <w:rPr>
          <w:rFonts w:ascii="Verdana" w:hAnsi="Verdana"/>
          <w:color w:val="000000"/>
          <w:sz w:val="20"/>
          <w:szCs w:val="20"/>
        </w:rPr>
        <w:t xml:space="preserve"> προσδιορίσθηκε ο πληθυσμός, ο οποίος θα εξυπηρετηθεί από βελτιωμένες υπηρεσίες υγείας, κατόπιν των προγραμματισμένων παρεμβάσεων.</w:t>
      </w: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Το συνολικό κόστος αυτώ</w:t>
      </w:r>
      <w:r>
        <w:rPr>
          <w:rFonts w:ascii="Verdana" w:hAnsi="Verdana"/>
          <w:color w:val="000000"/>
          <w:sz w:val="20"/>
          <w:szCs w:val="20"/>
        </w:rPr>
        <w:t xml:space="preserve">ν των παρεμβάσεων ανέρχεται σε </w:t>
      </w:r>
      <w:r w:rsidR="00647762">
        <w:rPr>
          <w:rFonts w:ascii="Verdana" w:hAnsi="Verdana"/>
          <w:color w:val="000000"/>
          <w:sz w:val="20"/>
          <w:szCs w:val="20"/>
        </w:rPr>
        <w:t>2</w:t>
      </w:r>
      <w:del w:id="802" w:author="Γ" w:date="2018-07-12T14:14:00Z">
        <w:r w:rsidR="00BA5B71" w:rsidRPr="00BA5B71">
          <w:rPr>
            <w:rFonts w:ascii="Verdana" w:hAnsi="Verdana"/>
            <w:color w:val="000000"/>
            <w:sz w:val="20"/>
            <w:szCs w:val="20"/>
          </w:rPr>
          <w:delText>,5 εκατ.</w:delText>
        </w:r>
      </w:del>
      <w:ins w:id="803" w:author="Γ" w:date="2018-07-12T14:14:00Z">
        <w:r w:rsidR="00647762">
          <w:rPr>
            <w:rFonts w:ascii="Verdana" w:hAnsi="Verdana"/>
            <w:color w:val="000000"/>
            <w:sz w:val="20"/>
            <w:szCs w:val="20"/>
          </w:rPr>
          <w:t>.750.000</w:t>
        </w:r>
      </w:ins>
      <w:r w:rsidRPr="00BA5B71">
        <w:rPr>
          <w:rFonts w:ascii="Verdana" w:hAnsi="Verdana"/>
          <w:color w:val="000000"/>
          <w:sz w:val="20"/>
          <w:szCs w:val="20"/>
        </w:rPr>
        <w:t xml:space="preserve"> Ευρώ (κοινοτική συνδρομή και εθνική συμμετοχή), κατανεμημένο στην </w:t>
      </w:r>
      <w:r w:rsidR="00404D41" w:rsidRPr="00BA5B71">
        <w:rPr>
          <w:rFonts w:ascii="Verdana" w:hAnsi="Verdana"/>
          <w:color w:val="000000"/>
          <w:sz w:val="20"/>
          <w:szCs w:val="20"/>
        </w:rPr>
        <w:t>Κατηγορία Παρέμβασης</w:t>
      </w:r>
      <w:r w:rsidRPr="00BA5B71">
        <w:rPr>
          <w:rFonts w:ascii="Verdana" w:hAnsi="Verdana"/>
          <w:color w:val="000000"/>
          <w:sz w:val="20"/>
          <w:szCs w:val="20"/>
        </w:rPr>
        <w:t xml:space="preserve"> με κωδικό </w:t>
      </w:r>
      <w:del w:id="804" w:author="Γ" w:date="2018-07-12T14:14:00Z">
        <w:r w:rsidR="00BA5B71" w:rsidRPr="00BA5B71">
          <w:rPr>
            <w:rFonts w:ascii="Verdana" w:hAnsi="Verdana"/>
            <w:color w:val="000000"/>
            <w:sz w:val="20"/>
            <w:szCs w:val="20"/>
          </w:rPr>
          <w:delText>53</w:delText>
        </w:r>
      </w:del>
      <w:ins w:id="805" w:author="Γ" w:date="2018-07-12T14:14:00Z">
        <w:r>
          <w:rPr>
            <w:rFonts w:ascii="Verdana" w:hAnsi="Verdana"/>
            <w:color w:val="000000"/>
            <w:sz w:val="20"/>
            <w:szCs w:val="20"/>
          </w:rPr>
          <w:t>0</w:t>
        </w:r>
        <w:r w:rsidRPr="00BA5B71">
          <w:rPr>
            <w:rFonts w:ascii="Verdana" w:hAnsi="Verdana"/>
            <w:color w:val="000000"/>
            <w:sz w:val="20"/>
            <w:szCs w:val="20"/>
          </w:rPr>
          <w:t>53</w:t>
        </w:r>
      </w:ins>
      <w:r w:rsidRPr="00BA5B71">
        <w:rPr>
          <w:rFonts w:ascii="Verdana" w:hAnsi="Verdana"/>
          <w:color w:val="000000"/>
          <w:sz w:val="20"/>
          <w:szCs w:val="20"/>
        </w:rPr>
        <w:t xml:space="preserve">, δεσμεύοντας το σύνολο του αντίστοιχου προϋπολογισμού της συγκεκριμένης </w:t>
      </w:r>
      <w:r w:rsidR="00404D41" w:rsidRPr="00BA5B71">
        <w:rPr>
          <w:rFonts w:ascii="Verdana" w:hAnsi="Verdana"/>
          <w:color w:val="000000"/>
          <w:sz w:val="20"/>
          <w:szCs w:val="20"/>
        </w:rPr>
        <w:t>Κατηγορίας Παρέμβασης</w:t>
      </w:r>
      <w:r w:rsidRPr="00BA5B71">
        <w:rPr>
          <w:rFonts w:ascii="Verdana" w:hAnsi="Verdana"/>
          <w:color w:val="000000"/>
          <w:sz w:val="20"/>
          <w:szCs w:val="20"/>
        </w:rPr>
        <w:t>.</w:t>
      </w:r>
    </w:p>
    <w:p w:rsidR="00DA421B" w:rsidRPr="00BA5B71" w:rsidRDefault="00DA421B" w:rsidP="00DA421B">
      <w:pPr>
        <w:spacing w:line="360" w:lineRule="auto"/>
        <w:jc w:val="both"/>
        <w:rPr>
          <w:rFonts w:ascii="Verdana" w:hAnsi="Verdana"/>
          <w:color w:val="000000"/>
          <w:sz w:val="20"/>
          <w:szCs w:val="20"/>
        </w:rPr>
      </w:pP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 xml:space="preserve">Όσον αφορά στην τιμή στόχο με ορόσημο το 2018, η οποία είναι </w:t>
      </w:r>
      <w:del w:id="806" w:author="Γ" w:date="2018-07-12T14:14:00Z">
        <w:r w:rsidR="004C37CB">
          <w:rPr>
            <w:rFonts w:ascii="Verdana" w:hAnsi="Verdana"/>
            <w:color w:val="000000"/>
            <w:sz w:val="20"/>
            <w:szCs w:val="20"/>
          </w:rPr>
          <w:delText>1</w:delText>
        </w:r>
        <w:r w:rsidR="00BA5B71" w:rsidRPr="00BA5B71">
          <w:rPr>
            <w:rFonts w:ascii="Verdana" w:hAnsi="Verdana"/>
            <w:color w:val="000000"/>
            <w:sz w:val="20"/>
            <w:szCs w:val="20"/>
          </w:rPr>
          <w:delText>0</w:delText>
        </w:r>
      </w:del>
      <w:ins w:id="807" w:author="Γ" w:date="2018-07-12T14:14:00Z">
        <w:r>
          <w:rPr>
            <w:rFonts w:ascii="Verdana" w:hAnsi="Verdana"/>
            <w:color w:val="000000"/>
            <w:sz w:val="20"/>
            <w:szCs w:val="20"/>
          </w:rPr>
          <w:t>2</w:t>
        </w:r>
        <w:r w:rsidRPr="00BA5B71">
          <w:rPr>
            <w:rFonts w:ascii="Verdana" w:hAnsi="Verdana"/>
            <w:color w:val="000000"/>
            <w:sz w:val="20"/>
            <w:szCs w:val="20"/>
          </w:rPr>
          <w:t>0</w:t>
        </w:r>
      </w:ins>
      <w:r w:rsidRPr="00BA5B71">
        <w:rPr>
          <w:rFonts w:ascii="Verdana" w:hAnsi="Verdana"/>
          <w:color w:val="000000"/>
          <w:sz w:val="20"/>
          <w:szCs w:val="20"/>
        </w:rPr>
        <w:t>.000, αυτή εκτιμήθηκε με τον προσδιορισμό της τεχνικής ωριμότητας των σχεδιαζόμενων έργων</w:t>
      </w:r>
      <w:ins w:id="808" w:author="Γ" w:date="2018-07-13T07:25:00Z">
        <w:r w:rsidR="00404D41">
          <w:rPr>
            <w:rFonts w:ascii="Verdana" w:hAnsi="Verdana"/>
            <w:color w:val="000000"/>
            <w:sz w:val="20"/>
            <w:szCs w:val="20"/>
          </w:rPr>
          <w:t>/πράξεων, σε σχέση με τις ανάγκες</w:t>
        </w:r>
      </w:ins>
      <w:r w:rsidRPr="00BA5B71">
        <w:rPr>
          <w:rFonts w:ascii="Verdana" w:hAnsi="Verdana"/>
          <w:color w:val="000000"/>
          <w:sz w:val="20"/>
          <w:szCs w:val="20"/>
        </w:rPr>
        <w:t>. Με αυτό τον τρόπο υπολογίσθηκε ο πληθυσμός που θα εξυπηρετείται από αυτές τις υποδομές που θα έχουν ολοκληρωθεί μέχρι και το 2018. Δύο σημαντικές παράμετροι που ελήφθησαν υπόψη για την εκτίμηση της τιμής στόχο</w:t>
      </w:r>
      <w:del w:id="809" w:author="Γ" w:date="2018-07-13T07:26:00Z">
        <w:r w:rsidRPr="00BA5B71" w:rsidDel="00404D41">
          <w:rPr>
            <w:rFonts w:ascii="Verdana" w:hAnsi="Verdana"/>
            <w:color w:val="000000"/>
            <w:sz w:val="20"/>
            <w:szCs w:val="20"/>
          </w:rPr>
          <w:delText>υ</w:delText>
        </w:r>
      </w:del>
      <w:r w:rsidRPr="00BA5B71">
        <w:rPr>
          <w:rFonts w:ascii="Verdana" w:hAnsi="Verdana"/>
          <w:color w:val="000000"/>
          <w:sz w:val="20"/>
          <w:szCs w:val="20"/>
        </w:rPr>
        <w:t xml:space="preserve"> για το 2018, ήταν</w:t>
      </w:r>
      <w:r>
        <w:rPr>
          <w:rFonts w:ascii="Verdana" w:hAnsi="Verdana"/>
          <w:color w:val="000000"/>
          <w:sz w:val="20"/>
          <w:szCs w:val="20"/>
        </w:rPr>
        <w:t>,</w:t>
      </w:r>
      <w:r w:rsidRPr="00BA5B71">
        <w:rPr>
          <w:rFonts w:ascii="Verdana" w:hAnsi="Verdana"/>
          <w:color w:val="000000"/>
          <w:sz w:val="20"/>
          <w:szCs w:val="20"/>
        </w:rPr>
        <w:t xml:space="preserve"> αφ’ ενός η επιλογή των περιοχών που θα προηγηθούν στην βελτίωση των παρεχόμενων υπηρεσιών υγείας, αφ’ ετέρου το επίπεδο φτώχειας </w:t>
      </w:r>
      <w:r>
        <w:rPr>
          <w:rFonts w:ascii="Verdana" w:hAnsi="Verdana"/>
          <w:color w:val="000000"/>
          <w:sz w:val="20"/>
          <w:szCs w:val="20"/>
        </w:rPr>
        <w:t>σε συγκεκριμένες περιοχές</w:t>
      </w:r>
      <w:r w:rsidRPr="00BA5B71">
        <w:rPr>
          <w:rFonts w:ascii="Verdana" w:hAnsi="Verdana"/>
          <w:color w:val="000000"/>
          <w:sz w:val="20"/>
          <w:szCs w:val="20"/>
        </w:rPr>
        <w:t xml:space="preserve"> της Περιφέρειας</w:t>
      </w:r>
      <w:r>
        <w:rPr>
          <w:rFonts w:ascii="Verdana" w:hAnsi="Verdana"/>
          <w:color w:val="000000"/>
          <w:sz w:val="20"/>
          <w:szCs w:val="20"/>
        </w:rPr>
        <w:t>,</w:t>
      </w:r>
      <w:r w:rsidRPr="00BA5B71">
        <w:rPr>
          <w:rFonts w:ascii="Verdana" w:hAnsi="Verdana"/>
          <w:color w:val="000000"/>
          <w:sz w:val="20"/>
          <w:szCs w:val="20"/>
        </w:rPr>
        <w:t xml:space="preserve"> καθώς και το πλήθος των εξυπηρετούμενων από τις μονάδες υγείας στις οποίες θα γίνουν παρεμβάσεις.</w:t>
      </w:r>
    </w:p>
    <w:p w:rsidR="00404D41" w:rsidRDefault="00404D41" w:rsidP="00DA421B">
      <w:pPr>
        <w:spacing w:line="360" w:lineRule="auto"/>
        <w:jc w:val="both"/>
        <w:rPr>
          <w:ins w:id="810" w:author="Γ" w:date="2018-07-13T07:26:00Z"/>
          <w:rFonts w:ascii="Verdana" w:hAnsi="Verdana"/>
          <w:color w:val="000000"/>
          <w:sz w:val="20"/>
          <w:szCs w:val="20"/>
        </w:rPr>
      </w:pP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Οι παραπάνω εκτιμήσεις</w:t>
      </w:r>
      <w:ins w:id="811" w:author="Γ" w:date="2018-07-13T07:26:00Z">
        <w:r w:rsidR="00404D41">
          <w:rPr>
            <w:rFonts w:ascii="Verdana" w:hAnsi="Verdana"/>
            <w:color w:val="000000"/>
            <w:sz w:val="20"/>
            <w:szCs w:val="20"/>
          </w:rPr>
          <w:t xml:space="preserve">, κυρίως για το ορόσημο του </w:t>
        </w:r>
      </w:ins>
      <w:ins w:id="812" w:author="Γ" w:date="2018-07-13T07:27:00Z">
        <w:r w:rsidR="00404D41">
          <w:rPr>
            <w:rFonts w:ascii="Verdana" w:hAnsi="Verdana"/>
            <w:color w:val="000000"/>
            <w:sz w:val="20"/>
            <w:szCs w:val="20"/>
          </w:rPr>
          <w:t xml:space="preserve">έτους </w:t>
        </w:r>
      </w:ins>
      <w:ins w:id="813" w:author="Γ" w:date="2018-07-13T07:26:00Z">
        <w:r w:rsidR="00404D41">
          <w:rPr>
            <w:rFonts w:ascii="Verdana" w:hAnsi="Verdana"/>
            <w:color w:val="000000"/>
            <w:sz w:val="20"/>
            <w:szCs w:val="20"/>
          </w:rPr>
          <w:t>2023</w:t>
        </w:r>
      </w:ins>
      <w:ins w:id="814" w:author="Γ" w:date="2018-07-13T07:27:00Z">
        <w:r w:rsidR="00404D41">
          <w:rPr>
            <w:rFonts w:ascii="Verdana" w:hAnsi="Verdana"/>
            <w:color w:val="000000"/>
            <w:sz w:val="20"/>
            <w:szCs w:val="20"/>
          </w:rPr>
          <w:t>,</w:t>
        </w:r>
      </w:ins>
      <w:r w:rsidRPr="00BA5B71">
        <w:rPr>
          <w:rFonts w:ascii="Verdana" w:hAnsi="Verdana"/>
          <w:color w:val="000000"/>
          <w:sz w:val="20"/>
          <w:szCs w:val="20"/>
        </w:rPr>
        <w:t xml:space="preserve"> μπορεί να μην επικυρωθούν</w:t>
      </w:r>
      <w:ins w:id="815" w:author="Γ" w:date="2018-07-13T07:27:00Z">
        <w:r w:rsidR="00404D41">
          <w:rPr>
            <w:rFonts w:ascii="Verdana" w:hAnsi="Verdana"/>
            <w:color w:val="000000"/>
            <w:sz w:val="20"/>
            <w:szCs w:val="20"/>
          </w:rPr>
          <w:t xml:space="preserve"> </w:t>
        </w:r>
      </w:ins>
      <w:del w:id="816" w:author="Γ" w:date="2018-07-13T07:26:00Z">
        <w:r w:rsidRPr="00BA5B71" w:rsidDel="00404D41">
          <w:rPr>
            <w:rFonts w:ascii="Verdana" w:hAnsi="Verdana"/>
            <w:color w:val="000000"/>
            <w:sz w:val="20"/>
            <w:szCs w:val="20"/>
          </w:rPr>
          <w:delText>,</w:delText>
        </w:r>
        <w:r w:rsidR="002C5950" w:rsidDel="00404D41">
          <w:rPr>
            <w:rFonts w:ascii="Verdana" w:hAnsi="Verdana"/>
            <w:color w:val="000000"/>
            <w:sz w:val="20"/>
            <w:szCs w:val="20"/>
          </w:rPr>
          <w:delText xml:space="preserve"> </w:delText>
        </w:r>
      </w:del>
      <w:r w:rsidRPr="00BA5B71">
        <w:rPr>
          <w:rFonts w:ascii="Verdana" w:hAnsi="Verdana"/>
          <w:color w:val="000000"/>
          <w:sz w:val="20"/>
          <w:szCs w:val="20"/>
        </w:rPr>
        <w:t>αν αποδειχθούν λανθασμένες οι ακόλουθες υποθέσεις:</w:t>
      </w:r>
    </w:p>
    <w:p w:rsidR="00DA421B" w:rsidRPr="00BA5B71" w:rsidRDefault="00DA421B" w:rsidP="00DA421B">
      <w:pPr>
        <w:numPr>
          <w:ilvl w:val="0"/>
          <w:numId w:val="6"/>
        </w:numPr>
        <w:tabs>
          <w:tab w:val="clear" w:pos="720"/>
          <w:tab w:val="num" w:pos="360"/>
        </w:tabs>
        <w:spacing w:line="360" w:lineRule="auto"/>
        <w:ind w:left="360"/>
        <w:jc w:val="both"/>
        <w:rPr>
          <w:rFonts w:ascii="Verdana" w:hAnsi="Verdana"/>
          <w:color w:val="000000"/>
          <w:sz w:val="20"/>
          <w:szCs w:val="20"/>
        </w:rPr>
      </w:pPr>
      <w:r w:rsidRPr="00BA5B71">
        <w:rPr>
          <w:rFonts w:ascii="Verdana" w:hAnsi="Verdana"/>
          <w:color w:val="000000"/>
          <w:sz w:val="20"/>
          <w:szCs w:val="20"/>
        </w:rPr>
        <w:lastRenderedPageBreak/>
        <w:t xml:space="preserve">Το Υπουργείο Υγείας θα εγκρίνει </w:t>
      </w:r>
      <w:ins w:id="817" w:author="Γ" w:date="2018-07-13T07:27:00Z">
        <w:r w:rsidR="00404D41">
          <w:rPr>
            <w:rFonts w:ascii="Verdana" w:hAnsi="Verdana"/>
            <w:color w:val="000000"/>
            <w:sz w:val="20"/>
            <w:szCs w:val="20"/>
          </w:rPr>
          <w:t xml:space="preserve">σχετικά </w:t>
        </w:r>
      </w:ins>
      <w:r w:rsidRPr="00BA5B71">
        <w:rPr>
          <w:rFonts w:ascii="Verdana" w:hAnsi="Verdana"/>
          <w:color w:val="000000"/>
          <w:sz w:val="20"/>
          <w:szCs w:val="20"/>
        </w:rPr>
        <w:t>έγκαιρα και χωρίς ιδιαίτερα δεσμευτικούς όρους τις παρεμβάσεις στις υποδομές υγείας</w:t>
      </w:r>
      <w:ins w:id="818" w:author="Γ" w:date="2018-07-13T07:27:00Z">
        <w:r w:rsidR="00404D41">
          <w:rPr>
            <w:rFonts w:ascii="Verdana" w:hAnsi="Verdana"/>
            <w:color w:val="000000"/>
            <w:sz w:val="20"/>
            <w:szCs w:val="20"/>
          </w:rPr>
          <w:t>, όταν αυτές οι παρεμβάσεις είναι στο πλαίσιο της πολιτικής του.</w:t>
        </w:r>
      </w:ins>
      <w:del w:id="819" w:author="Γ" w:date="2018-07-13T07:27:00Z">
        <w:r w:rsidRPr="00BA5B71" w:rsidDel="00404D41">
          <w:rPr>
            <w:rFonts w:ascii="Verdana" w:hAnsi="Verdana"/>
            <w:color w:val="000000"/>
            <w:sz w:val="20"/>
            <w:szCs w:val="20"/>
          </w:rPr>
          <w:delText>.</w:delText>
        </w:r>
      </w:del>
    </w:p>
    <w:p w:rsidR="00DA421B" w:rsidRPr="00BA5B71" w:rsidRDefault="00DA421B" w:rsidP="00DA421B">
      <w:pPr>
        <w:numPr>
          <w:ilvl w:val="0"/>
          <w:numId w:val="6"/>
        </w:numPr>
        <w:tabs>
          <w:tab w:val="clear" w:pos="720"/>
          <w:tab w:val="num" w:pos="360"/>
        </w:tabs>
        <w:spacing w:line="360" w:lineRule="auto"/>
        <w:ind w:left="360"/>
        <w:jc w:val="both"/>
        <w:rPr>
          <w:rFonts w:ascii="Verdana" w:hAnsi="Verdana"/>
          <w:color w:val="000000"/>
          <w:sz w:val="20"/>
          <w:szCs w:val="20"/>
        </w:rPr>
      </w:pPr>
      <w:r w:rsidRPr="00BA5B71">
        <w:rPr>
          <w:rFonts w:ascii="Verdana" w:hAnsi="Verdana"/>
          <w:color w:val="000000"/>
          <w:sz w:val="20"/>
          <w:szCs w:val="20"/>
        </w:rPr>
        <w:t>Οι φορείς υλοποίησης / δικαιούχοι των αντίστοιχων πράξεων επισπεύσουν τις διαδικασίες ωρίμανσης των αντίστοιχων έργων</w:t>
      </w:r>
      <w:ins w:id="820" w:author="Γ" w:date="2018-07-13T07:28:00Z">
        <w:r w:rsidR="00404D41">
          <w:rPr>
            <w:rFonts w:ascii="Verdana" w:hAnsi="Verdana"/>
            <w:color w:val="000000"/>
            <w:sz w:val="20"/>
            <w:szCs w:val="20"/>
          </w:rPr>
          <w:t>, στο πλαίσιο της δικαιοδοσίας του.</w:t>
        </w:r>
      </w:ins>
      <w:del w:id="821" w:author="Γ" w:date="2018-07-13T07:28:00Z">
        <w:r w:rsidRPr="00BA5B71" w:rsidDel="00404D41">
          <w:rPr>
            <w:rFonts w:ascii="Verdana" w:hAnsi="Verdana"/>
            <w:color w:val="000000"/>
            <w:sz w:val="20"/>
            <w:szCs w:val="20"/>
          </w:rPr>
          <w:delText>.</w:delText>
        </w:r>
      </w:del>
    </w:p>
    <w:p w:rsidR="00DA421B" w:rsidRDefault="00DA421B" w:rsidP="00DA421B">
      <w:pPr>
        <w:spacing w:line="360" w:lineRule="auto"/>
        <w:jc w:val="both"/>
        <w:rPr>
          <w:rFonts w:ascii="Verdana" w:hAnsi="Verdana"/>
          <w:color w:val="000000"/>
          <w:sz w:val="20"/>
          <w:szCs w:val="20"/>
        </w:rPr>
      </w:pPr>
    </w:p>
    <w:p w:rsidR="007A200B" w:rsidRPr="001D2BB0" w:rsidRDefault="001D1FD7" w:rsidP="007A200B">
      <w:pPr>
        <w:spacing w:line="360" w:lineRule="auto"/>
        <w:ind w:left="360" w:hanging="360"/>
        <w:jc w:val="both"/>
        <w:rPr>
          <w:del w:id="822" w:author="Γ" w:date="2018-07-12T14:14:00Z"/>
          <w:rFonts w:ascii="Verdana" w:hAnsi="Verdana"/>
          <w:sz w:val="20"/>
          <w:szCs w:val="20"/>
          <w:u w:val="single"/>
        </w:rPr>
      </w:pPr>
      <w:r w:rsidRPr="001D1FD7">
        <w:rPr>
          <w:rFonts w:ascii="Verdana" w:hAnsi="Verdana"/>
          <w:b/>
          <w:color w:val="000000"/>
          <w:sz w:val="20"/>
          <w:rPrChange w:id="823" w:author="Γ" w:date="2018-07-12T14:14:00Z">
            <w:rPr>
              <w:rFonts w:ascii="Verdana" w:hAnsi="Verdana"/>
              <w:b/>
              <w:sz w:val="20"/>
              <w:vertAlign w:val="superscript"/>
            </w:rPr>
          </w:rPrChange>
        </w:rPr>
        <w:t>2.</w:t>
      </w:r>
      <w:r w:rsidRPr="001D1FD7">
        <w:rPr>
          <w:rFonts w:ascii="Verdana" w:hAnsi="Verdana"/>
          <w:b/>
          <w:color w:val="000000"/>
          <w:sz w:val="20"/>
          <w:rPrChange w:id="824" w:author="Γ" w:date="2018-07-12T14:14:00Z">
            <w:rPr>
              <w:rFonts w:ascii="Verdana" w:hAnsi="Verdana"/>
              <w:b/>
              <w:sz w:val="20"/>
              <w:vertAlign w:val="superscript"/>
            </w:rPr>
          </w:rPrChange>
        </w:rPr>
        <w:tab/>
      </w:r>
      <w:r w:rsidRPr="001D1FD7">
        <w:rPr>
          <w:rFonts w:ascii="Verdana" w:hAnsi="Verdana"/>
          <w:b/>
          <w:color w:val="000000"/>
          <w:sz w:val="20"/>
          <w:u w:val="single"/>
          <w:rPrChange w:id="825" w:author="Γ" w:date="2018-07-12T14:14:00Z">
            <w:rPr>
              <w:rFonts w:ascii="Verdana" w:hAnsi="Verdana"/>
              <w:b/>
              <w:sz w:val="20"/>
              <w:u w:val="single"/>
              <w:vertAlign w:val="superscript"/>
            </w:rPr>
          </w:rPrChange>
        </w:rPr>
        <w:t>Δείκτης</w:t>
      </w:r>
      <w:r w:rsidRPr="001D1FD7">
        <w:rPr>
          <w:rFonts w:ascii="Verdana" w:hAnsi="Verdana"/>
          <w:b/>
          <w:color w:val="000000"/>
          <w:sz w:val="20"/>
          <w:rPrChange w:id="826" w:author="Γ" w:date="2018-07-12T14:14:00Z">
            <w:rPr>
              <w:rFonts w:ascii="Verdana" w:hAnsi="Verdana"/>
              <w:b/>
              <w:sz w:val="20"/>
              <w:vertAlign w:val="superscript"/>
            </w:rPr>
          </w:rPrChange>
        </w:rPr>
        <w:t>:</w:t>
      </w:r>
      <w:r w:rsidRPr="001D1FD7">
        <w:rPr>
          <w:rFonts w:ascii="Verdana" w:hAnsi="Verdana"/>
          <w:color w:val="000000"/>
          <w:sz w:val="20"/>
          <w:rPrChange w:id="827" w:author="Γ" w:date="2018-07-12T14:14:00Z">
            <w:rPr>
              <w:rFonts w:ascii="Verdana" w:hAnsi="Verdana"/>
              <w:sz w:val="20"/>
              <w:vertAlign w:val="superscript"/>
            </w:rPr>
          </w:rPrChange>
        </w:rPr>
        <w:t xml:space="preserve"> </w:t>
      </w:r>
      <w:r w:rsidRPr="001D1FD7">
        <w:rPr>
          <w:rFonts w:ascii="Verdana" w:hAnsi="Verdana"/>
          <w:b/>
          <w:color w:val="000000"/>
          <w:sz w:val="20"/>
          <w:rPrChange w:id="828" w:author="Γ" w:date="2018-07-12T14:14:00Z">
            <w:rPr>
              <w:rFonts w:ascii="Verdana" w:hAnsi="Verdana"/>
              <w:b/>
              <w:sz w:val="20"/>
              <w:vertAlign w:val="superscript"/>
            </w:rPr>
          </w:rPrChange>
        </w:rPr>
        <w:t>«</w:t>
      </w:r>
      <w:del w:id="829" w:author="Γ" w:date="2018-07-12T14:14:00Z">
        <w:r w:rsidR="007A200B">
          <w:rPr>
            <w:rFonts w:ascii="Verdana" w:hAnsi="Verdana"/>
            <w:b/>
            <w:sz w:val="20"/>
            <w:szCs w:val="20"/>
          </w:rPr>
          <w:delText>Πληθυσμός που καλύπτεται από βελτιωμένες υπηρεσίες πρόνοιας</w:delText>
        </w:r>
        <w:r w:rsidR="007A200B" w:rsidRPr="00BA10EA">
          <w:rPr>
            <w:rFonts w:ascii="Verdana" w:hAnsi="Verdana"/>
            <w:b/>
            <w:sz w:val="20"/>
            <w:szCs w:val="20"/>
          </w:rPr>
          <w:delText>»</w:delText>
        </w:r>
        <w:r w:rsidR="007A200B">
          <w:rPr>
            <w:rFonts w:ascii="Verdana" w:hAnsi="Verdana"/>
            <w:sz w:val="20"/>
            <w:szCs w:val="20"/>
          </w:rPr>
          <w:delText xml:space="preserve">. </w:delText>
        </w:r>
        <w:r w:rsidR="007A200B" w:rsidRPr="001D2BB0">
          <w:rPr>
            <w:rFonts w:ascii="Verdana" w:hAnsi="Verdana"/>
            <w:sz w:val="20"/>
            <w:szCs w:val="20"/>
          </w:rPr>
          <w:delText xml:space="preserve">Δείκτης εκροών, με κωδικό </w:delText>
        </w:r>
        <w:r w:rsidR="007A200B">
          <w:rPr>
            <w:rFonts w:ascii="Verdana" w:hAnsi="Verdana"/>
            <w:sz w:val="20"/>
            <w:szCs w:val="20"/>
          </w:rPr>
          <w:delText>Τ2428</w:delText>
        </w:r>
        <w:r w:rsidR="007A200B" w:rsidRPr="001D2BB0">
          <w:rPr>
            <w:rFonts w:ascii="Verdana" w:hAnsi="Verdana"/>
            <w:sz w:val="20"/>
            <w:szCs w:val="20"/>
          </w:rPr>
          <w:delText>.</w:delText>
        </w:r>
      </w:del>
    </w:p>
    <w:p w:rsidR="007A200B" w:rsidRPr="0055030A" w:rsidRDefault="007A200B" w:rsidP="007A200B">
      <w:pPr>
        <w:spacing w:line="360" w:lineRule="auto"/>
        <w:ind w:firstLine="360"/>
        <w:jc w:val="both"/>
        <w:rPr>
          <w:del w:id="830" w:author="Γ" w:date="2018-07-12T14:14:00Z"/>
          <w:rFonts w:ascii="Verdana" w:hAnsi="Verdana"/>
          <w:sz w:val="20"/>
          <w:szCs w:val="20"/>
          <w:u w:val="single"/>
        </w:rPr>
      </w:pPr>
      <w:del w:id="831" w:author="Γ" w:date="2018-07-12T14:14:00Z">
        <w:r w:rsidRPr="001D2BB0">
          <w:rPr>
            <w:rFonts w:ascii="Verdana" w:hAnsi="Verdana"/>
            <w:b/>
            <w:sz w:val="20"/>
            <w:szCs w:val="20"/>
            <w:u w:val="single"/>
          </w:rPr>
          <w:delText>Τιμή στόχος 2023</w:delText>
        </w:r>
        <w:r w:rsidRPr="001D2BB0">
          <w:rPr>
            <w:rFonts w:ascii="Verdana" w:hAnsi="Verdana"/>
            <w:b/>
            <w:sz w:val="20"/>
            <w:szCs w:val="20"/>
          </w:rPr>
          <w:delText>:</w:delText>
        </w:r>
        <w:r w:rsidRPr="001D2BB0">
          <w:rPr>
            <w:rFonts w:ascii="Verdana" w:hAnsi="Verdana"/>
            <w:sz w:val="20"/>
            <w:szCs w:val="20"/>
          </w:rPr>
          <w:delText xml:space="preserve"> </w:delText>
        </w:r>
        <w:r>
          <w:rPr>
            <w:rFonts w:ascii="Verdana" w:hAnsi="Verdana"/>
            <w:b/>
            <w:sz w:val="20"/>
            <w:szCs w:val="20"/>
          </w:rPr>
          <w:delText>50</w:delText>
        </w:r>
        <w:r w:rsidRPr="00732059">
          <w:rPr>
            <w:rFonts w:ascii="Verdana" w:hAnsi="Verdana"/>
            <w:b/>
            <w:sz w:val="20"/>
            <w:szCs w:val="20"/>
          </w:rPr>
          <w:delText>.000 άτομα.</w:delText>
        </w:r>
      </w:del>
    </w:p>
    <w:p w:rsidR="007A200B" w:rsidRDefault="007A200B" w:rsidP="007A200B">
      <w:pPr>
        <w:tabs>
          <w:tab w:val="left" w:pos="5805"/>
          <w:tab w:val="left" w:pos="7005"/>
        </w:tabs>
        <w:spacing w:line="360" w:lineRule="auto"/>
        <w:jc w:val="both"/>
        <w:rPr>
          <w:del w:id="832" w:author="Γ" w:date="2018-07-12T14:14:00Z"/>
          <w:rFonts w:ascii="Verdana" w:hAnsi="Verdana"/>
          <w:sz w:val="20"/>
          <w:szCs w:val="20"/>
        </w:rPr>
      </w:pPr>
      <w:del w:id="833" w:author="Γ" w:date="2018-07-12T14:14:00Z">
        <w:r>
          <w:rPr>
            <w:rFonts w:ascii="Verdana" w:hAnsi="Verdana"/>
            <w:sz w:val="20"/>
            <w:szCs w:val="20"/>
          </w:rPr>
          <w:delText>Ο</w:delText>
        </w:r>
        <w:r w:rsidRPr="00622046">
          <w:rPr>
            <w:rFonts w:ascii="Verdana" w:hAnsi="Verdana"/>
            <w:sz w:val="20"/>
            <w:szCs w:val="20"/>
          </w:rPr>
          <w:delText xml:space="preserve"> δείκτης </w:delText>
        </w:r>
        <w:r>
          <w:rPr>
            <w:rFonts w:ascii="Verdana" w:hAnsi="Verdana"/>
            <w:sz w:val="20"/>
            <w:szCs w:val="20"/>
          </w:rPr>
          <w:delText xml:space="preserve">αυτός </w:delText>
        </w:r>
        <w:r w:rsidRPr="00622046">
          <w:rPr>
            <w:rFonts w:ascii="Verdana" w:hAnsi="Verdana"/>
            <w:sz w:val="20"/>
            <w:szCs w:val="20"/>
          </w:rPr>
          <w:delText xml:space="preserve">αναφέρεται </w:delText>
        </w:r>
        <w:r>
          <w:rPr>
            <w:rFonts w:ascii="Verdana" w:hAnsi="Verdana"/>
            <w:sz w:val="20"/>
            <w:szCs w:val="20"/>
          </w:rPr>
          <w:delText>σε</w:delText>
        </w:r>
        <w:r w:rsidRPr="00622046">
          <w:rPr>
            <w:rFonts w:ascii="Verdana" w:hAnsi="Verdana"/>
            <w:sz w:val="20"/>
            <w:szCs w:val="20"/>
          </w:rPr>
          <w:delText xml:space="preserve"> πράξεις που αντιστοιχούν </w:delText>
        </w:r>
        <w:r>
          <w:rPr>
            <w:rFonts w:ascii="Verdana" w:hAnsi="Verdana"/>
            <w:sz w:val="20"/>
            <w:szCs w:val="20"/>
          </w:rPr>
          <w:delText>στη Κατηγορία Παρέμβασης, με κωδικό</w:delText>
        </w:r>
        <w:r w:rsidRPr="00622046">
          <w:rPr>
            <w:rFonts w:ascii="Verdana" w:hAnsi="Verdana"/>
            <w:sz w:val="20"/>
            <w:szCs w:val="20"/>
          </w:rPr>
          <w:delText xml:space="preserve"> </w:delText>
        </w:r>
        <w:r>
          <w:rPr>
            <w:rFonts w:ascii="Verdana" w:hAnsi="Verdana"/>
            <w:sz w:val="20"/>
            <w:szCs w:val="20"/>
          </w:rPr>
          <w:delText>55.</w:delText>
        </w:r>
      </w:del>
    </w:p>
    <w:p w:rsidR="007A200B" w:rsidRPr="00622046" w:rsidRDefault="007A200B" w:rsidP="007A200B">
      <w:pPr>
        <w:tabs>
          <w:tab w:val="left" w:pos="5805"/>
          <w:tab w:val="left" w:pos="7005"/>
        </w:tabs>
        <w:spacing w:line="360" w:lineRule="auto"/>
        <w:jc w:val="both"/>
        <w:rPr>
          <w:del w:id="834" w:author="Γ" w:date="2018-07-12T14:14:00Z"/>
          <w:rFonts w:ascii="Verdana" w:hAnsi="Verdana"/>
          <w:sz w:val="20"/>
          <w:szCs w:val="20"/>
        </w:rPr>
      </w:pPr>
    </w:p>
    <w:p w:rsidR="007A200B" w:rsidRDefault="007A200B" w:rsidP="007A200B">
      <w:pPr>
        <w:spacing w:line="360" w:lineRule="auto"/>
        <w:jc w:val="both"/>
        <w:rPr>
          <w:del w:id="835" w:author="Γ" w:date="2018-07-12T14:14:00Z"/>
          <w:rFonts w:ascii="Verdana" w:hAnsi="Verdana"/>
          <w:sz w:val="20"/>
          <w:szCs w:val="20"/>
        </w:rPr>
      </w:pPr>
      <w:del w:id="836" w:author="Γ" w:date="2018-07-12T14:14:00Z">
        <w:r>
          <w:rPr>
            <w:rFonts w:ascii="Verdana" w:hAnsi="Verdana"/>
            <w:sz w:val="20"/>
            <w:szCs w:val="20"/>
          </w:rPr>
          <w:delText>Λαμβάνοντας υπόψη τον κατ’ αρχάς προγραμματισμό της Περιφέρειας στη βάση των σε εύρος και βάθος διαβουλεύσεων με τους τοπικούς φορείς και κυρίως με τις Δημοτικές Αρχές της Περιφέρειας Πελοποννήσου, προσδιορίσθηκαν σ’ ένα πρώτο επίπεδο οι ανάγκες της Περιφέρειας σε κοινωνικές δομές.</w:delText>
        </w:r>
      </w:del>
    </w:p>
    <w:p w:rsidR="007A200B" w:rsidRDefault="007A200B" w:rsidP="007A200B">
      <w:pPr>
        <w:spacing w:line="360" w:lineRule="auto"/>
        <w:jc w:val="both"/>
        <w:rPr>
          <w:del w:id="837" w:author="Γ" w:date="2018-07-12T14:14:00Z"/>
          <w:rFonts w:ascii="Verdana" w:hAnsi="Verdana"/>
          <w:sz w:val="20"/>
          <w:szCs w:val="20"/>
        </w:rPr>
      </w:pPr>
    </w:p>
    <w:p w:rsidR="007A200B" w:rsidRDefault="007A200B" w:rsidP="007A200B">
      <w:pPr>
        <w:spacing w:line="360" w:lineRule="auto"/>
        <w:jc w:val="both"/>
        <w:rPr>
          <w:del w:id="838" w:author="Γ" w:date="2018-07-12T14:14:00Z"/>
          <w:rFonts w:ascii="Verdana" w:hAnsi="Verdana"/>
          <w:sz w:val="20"/>
          <w:szCs w:val="20"/>
        </w:rPr>
      </w:pPr>
      <w:del w:id="839" w:author="Γ" w:date="2018-07-12T14:14:00Z">
        <w:r>
          <w:rPr>
            <w:rFonts w:ascii="Verdana" w:hAnsi="Verdana"/>
            <w:sz w:val="20"/>
            <w:szCs w:val="20"/>
          </w:rPr>
          <w:delText>Με αυτά τα στοιχεία έγινε η εκτίμηση της τιμής στόχου για κάλυψη αναγκών σε υπηρεσίες πρόνοιας 50.000 ατόμων, προσδιορίζοντας και τους αντίστοιχους / ανάλογους πόρους του Προγράμματος</w:delText>
        </w:r>
        <w:r w:rsidR="00452299">
          <w:rPr>
            <w:rFonts w:ascii="Verdana" w:hAnsi="Verdana"/>
            <w:sz w:val="20"/>
            <w:szCs w:val="20"/>
          </w:rPr>
          <w:delText>,</w:delText>
        </w:r>
        <w:r>
          <w:rPr>
            <w:rFonts w:ascii="Verdana" w:hAnsi="Verdana"/>
            <w:sz w:val="20"/>
            <w:szCs w:val="20"/>
          </w:rPr>
          <w:delText xml:space="preserve"> σε 1,875 εκατ. Ευρώ, έχοντας ως εμπειρική βάση, από την τρέχουσα προγραμματική περίοδο, ότι το μέσο κόστος μιας κοινωνικής δομής με 2 – 3 κύριες αίθουσες φιλοξενίας ωφελούμενων φθάνει στις 230 χιλ. Ευρώ ανά κύρια αίθουσα.</w:delText>
        </w:r>
      </w:del>
    </w:p>
    <w:p w:rsidR="007A200B" w:rsidRDefault="007A200B" w:rsidP="007A200B">
      <w:pPr>
        <w:spacing w:line="360" w:lineRule="auto"/>
        <w:jc w:val="both"/>
        <w:rPr>
          <w:del w:id="840" w:author="Γ" w:date="2018-07-12T14:14:00Z"/>
          <w:rFonts w:ascii="Verdana" w:hAnsi="Verdana"/>
          <w:sz w:val="20"/>
          <w:szCs w:val="20"/>
        </w:rPr>
      </w:pPr>
    </w:p>
    <w:p w:rsidR="007A200B" w:rsidRDefault="007A200B" w:rsidP="007A200B">
      <w:pPr>
        <w:spacing w:line="360" w:lineRule="auto"/>
        <w:jc w:val="both"/>
        <w:rPr>
          <w:del w:id="841" w:author="Γ" w:date="2018-07-12T14:14:00Z"/>
          <w:rFonts w:ascii="Verdana" w:hAnsi="Verdana"/>
          <w:sz w:val="20"/>
          <w:szCs w:val="20"/>
        </w:rPr>
      </w:pPr>
      <w:del w:id="842" w:author="Γ" w:date="2018-07-12T14:14:00Z">
        <w:r>
          <w:rPr>
            <w:rFonts w:ascii="Verdana" w:hAnsi="Verdana"/>
            <w:sz w:val="20"/>
            <w:szCs w:val="20"/>
          </w:rPr>
          <w:delText xml:space="preserve">Όσον αφορά στην τιμή στόχο με ορόσημο το 2018, σε σχέση με τη διαδικασία τεχνικής και διοικητικής ωρίμανσης, των αντίστοιχων έργων, εκτιμήθηκε </w:delText>
        </w:r>
        <w:r w:rsidR="00452299">
          <w:rPr>
            <w:rFonts w:ascii="Verdana" w:hAnsi="Verdana"/>
            <w:sz w:val="20"/>
            <w:szCs w:val="20"/>
          </w:rPr>
          <w:delText>ότι θα έχουν ωφεληθεί 10.000 άτομα, ήτοι το 20% του συνολικού στόχου.</w:delText>
        </w:r>
      </w:del>
    </w:p>
    <w:p w:rsidR="007A200B" w:rsidRPr="00F7303C" w:rsidRDefault="007A200B" w:rsidP="007A200B">
      <w:pPr>
        <w:spacing w:line="360" w:lineRule="auto"/>
        <w:jc w:val="both"/>
        <w:rPr>
          <w:del w:id="843" w:author="Γ" w:date="2018-07-12T14:14:00Z"/>
          <w:rFonts w:ascii="Verdana" w:hAnsi="Verdana"/>
          <w:sz w:val="20"/>
          <w:szCs w:val="20"/>
        </w:rPr>
      </w:pPr>
      <w:del w:id="844" w:author="Γ" w:date="2018-07-12T14:14:00Z">
        <w:r w:rsidRPr="00F7303C">
          <w:rPr>
            <w:rFonts w:ascii="Verdana" w:hAnsi="Verdana"/>
            <w:sz w:val="20"/>
            <w:szCs w:val="20"/>
          </w:rPr>
          <w:delText>Οι εκτιμήσεις αυτές μπορεί να μην επικυρωθούν, αν αποδειχθούν λανθασμένες οι ακόλουθες υποθέσεις.</w:delText>
        </w:r>
      </w:del>
    </w:p>
    <w:p w:rsidR="007A200B" w:rsidRDefault="007A200B" w:rsidP="007A200B">
      <w:pPr>
        <w:numPr>
          <w:ilvl w:val="0"/>
          <w:numId w:val="5"/>
        </w:numPr>
        <w:tabs>
          <w:tab w:val="clear" w:pos="720"/>
          <w:tab w:val="num" w:pos="360"/>
        </w:tabs>
        <w:spacing w:line="360" w:lineRule="auto"/>
        <w:ind w:left="360"/>
        <w:jc w:val="both"/>
        <w:rPr>
          <w:del w:id="845" w:author="Γ" w:date="2018-07-12T14:14:00Z"/>
          <w:rFonts w:ascii="Verdana" w:hAnsi="Verdana"/>
          <w:sz w:val="20"/>
          <w:szCs w:val="20"/>
        </w:rPr>
      </w:pPr>
      <w:del w:id="846" w:author="Γ" w:date="2018-07-12T14:14:00Z">
        <w:r>
          <w:rPr>
            <w:rFonts w:ascii="Verdana" w:hAnsi="Verdana"/>
            <w:sz w:val="20"/>
            <w:szCs w:val="20"/>
          </w:rPr>
          <w:delText>Θα</w:delText>
        </w:r>
        <w:r w:rsidRPr="00F7303C">
          <w:rPr>
            <w:rFonts w:ascii="Verdana" w:hAnsi="Verdana"/>
            <w:sz w:val="20"/>
            <w:szCs w:val="20"/>
          </w:rPr>
          <w:delText xml:space="preserve"> επιτευχθούν οι αναμενόμενες εκπτώσεις στις αντίστοιχες διαγωνιστικές διαδικασίες.</w:delText>
        </w:r>
      </w:del>
    </w:p>
    <w:p w:rsidR="007A200B" w:rsidRPr="00F7303C" w:rsidRDefault="007A200B" w:rsidP="007A200B">
      <w:pPr>
        <w:numPr>
          <w:ilvl w:val="0"/>
          <w:numId w:val="5"/>
        </w:numPr>
        <w:tabs>
          <w:tab w:val="clear" w:pos="720"/>
          <w:tab w:val="num" w:pos="360"/>
        </w:tabs>
        <w:spacing w:line="360" w:lineRule="auto"/>
        <w:ind w:left="360"/>
        <w:jc w:val="both"/>
        <w:rPr>
          <w:del w:id="847" w:author="Γ" w:date="2018-07-12T14:14:00Z"/>
          <w:rFonts w:ascii="Verdana" w:hAnsi="Verdana"/>
          <w:sz w:val="20"/>
          <w:szCs w:val="20"/>
        </w:rPr>
      </w:pPr>
      <w:del w:id="848" w:author="Γ" w:date="2018-07-12T14:14:00Z">
        <w:r>
          <w:rPr>
            <w:rFonts w:ascii="Verdana" w:hAnsi="Verdana"/>
            <w:sz w:val="20"/>
            <w:szCs w:val="20"/>
          </w:rPr>
          <w:delText xml:space="preserve">Το Υπουργείο </w:delText>
        </w:r>
        <w:r w:rsidR="00452299">
          <w:rPr>
            <w:rFonts w:ascii="Verdana" w:hAnsi="Verdana"/>
            <w:sz w:val="20"/>
            <w:szCs w:val="20"/>
          </w:rPr>
          <w:delText>Εργασίας</w:delText>
        </w:r>
        <w:r>
          <w:rPr>
            <w:rFonts w:ascii="Verdana" w:hAnsi="Verdana"/>
            <w:sz w:val="20"/>
            <w:szCs w:val="20"/>
          </w:rPr>
          <w:delText xml:space="preserve"> θα διατηρήσει τον ίδιο σχεδιασμό, με δεδομένο ότι απαιτείται έγκριση σκοπιμότητας </w:delText>
        </w:r>
        <w:r w:rsidR="00452299">
          <w:rPr>
            <w:rFonts w:ascii="Verdana" w:hAnsi="Verdana"/>
            <w:sz w:val="20"/>
            <w:szCs w:val="20"/>
          </w:rPr>
          <w:delText>γι’ αυτές τις μονάδες.</w:delText>
        </w:r>
      </w:del>
    </w:p>
    <w:p w:rsidR="004C37CB" w:rsidRPr="00BA5B71" w:rsidRDefault="004C37CB" w:rsidP="00BA5B71">
      <w:pPr>
        <w:spacing w:line="360" w:lineRule="auto"/>
        <w:jc w:val="both"/>
        <w:rPr>
          <w:del w:id="849" w:author="Γ" w:date="2018-07-12T14:14:00Z"/>
          <w:rFonts w:ascii="Verdana" w:hAnsi="Verdana"/>
          <w:color w:val="000000"/>
          <w:sz w:val="20"/>
          <w:szCs w:val="20"/>
        </w:rPr>
      </w:pPr>
    </w:p>
    <w:p w:rsidR="00DA421B" w:rsidRPr="00220FAF" w:rsidRDefault="004C37CB" w:rsidP="00DA421B">
      <w:pPr>
        <w:spacing w:line="360" w:lineRule="auto"/>
        <w:ind w:left="360" w:hanging="360"/>
        <w:jc w:val="both"/>
        <w:rPr>
          <w:rFonts w:ascii="Verdana" w:hAnsi="Verdana"/>
          <w:color w:val="000000"/>
          <w:sz w:val="20"/>
          <w:szCs w:val="20"/>
          <w:u w:val="single"/>
        </w:rPr>
      </w:pPr>
      <w:del w:id="850" w:author="Γ" w:date="2018-07-12T14:14:00Z">
        <w:r>
          <w:rPr>
            <w:rFonts w:ascii="Verdana" w:hAnsi="Verdana"/>
            <w:b/>
            <w:color w:val="000000"/>
            <w:sz w:val="20"/>
            <w:szCs w:val="20"/>
          </w:rPr>
          <w:delText>3</w:delText>
        </w:r>
        <w:r w:rsidR="00BA5B71" w:rsidRPr="00220FAF">
          <w:rPr>
            <w:rFonts w:ascii="Verdana" w:hAnsi="Verdana"/>
            <w:b/>
            <w:color w:val="000000"/>
            <w:sz w:val="20"/>
            <w:szCs w:val="20"/>
          </w:rPr>
          <w:delText>.</w:delText>
        </w:r>
        <w:r w:rsidR="00BA5B71" w:rsidRPr="00220FAF">
          <w:rPr>
            <w:rFonts w:ascii="Verdana" w:hAnsi="Verdana"/>
            <w:b/>
            <w:color w:val="000000"/>
            <w:sz w:val="20"/>
            <w:szCs w:val="20"/>
          </w:rPr>
          <w:tab/>
        </w:r>
        <w:r w:rsidR="00BA5B71" w:rsidRPr="00220FAF">
          <w:rPr>
            <w:rFonts w:ascii="Verdana" w:hAnsi="Verdana"/>
            <w:b/>
            <w:color w:val="000000"/>
            <w:sz w:val="20"/>
            <w:szCs w:val="20"/>
            <w:u w:val="single"/>
          </w:rPr>
          <w:delText>Δείκτης</w:delText>
        </w:r>
        <w:r w:rsidR="00BA5B71" w:rsidRPr="00220FAF">
          <w:rPr>
            <w:rFonts w:ascii="Verdana" w:hAnsi="Verdana"/>
            <w:b/>
            <w:color w:val="000000"/>
            <w:sz w:val="20"/>
            <w:szCs w:val="20"/>
          </w:rPr>
          <w:delText>:</w:delText>
        </w:r>
        <w:r w:rsidR="00BA5B71" w:rsidRPr="00220FAF">
          <w:rPr>
            <w:rFonts w:ascii="Verdana" w:hAnsi="Verdana"/>
            <w:color w:val="000000"/>
            <w:sz w:val="20"/>
            <w:szCs w:val="20"/>
          </w:rPr>
          <w:delText xml:space="preserve"> </w:delText>
        </w:r>
        <w:r w:rsidR="00BA5B71" w:rsidRPr="00220FAF">
          <w:rPr>
            <w:rFonts w:ascii="Verdana" w:hAnsi="Verdana"/>
            <w:b/>
            <w:color w:val="000000"/>
            <w:sz w:val="20"/>
            <w:szCs w:val="20"/>
          </w:rPr>
          <w:delText>«</w:delText>
        </w:r>
      </w:del>
      <w:r w:rsidR="00DA421B" w:rsidRPr="00220FAF">
        <w:rPr>
          <w:rFonts w:ascii="Verdana" w:hAnsi="Verdana"/>
          <w:b/>
          <w:color w:val="000000"/>
          <w:sz w:val="20"/>
          <w:szCs w:val="20"/>
        </w:rPr>
        <w:t xml:space="preserve">Δυναμικότητα των υποδομών παιδικής </w:t>
      </w:r>
      <w:r w:rsidR="00DA421B">
        <w:rPr>
          <w:rFonts w:ascii="Verdana" w:hAnsi="Verdana"/>
          <w:b/>
          <w:color w:val="000000"/>
          <w:sz w:val="20"/>
          <w:szCs w:val="20"/>
        </w:rPr>
        <w:t>μέριμνας</w:t>
      </w:r>
      <w:r w:rsidR="00DA421B" w:rsidRPr="00220FAF">
        <w:rPr>
          <w:rFonts w:ascii="Verdana" w:hAnsi="Verdana"/>
          <w:b/>
          <w:color w:val="000000"/>
          <w:sz w:val="20"/>
          <w:szCs w:val="20"/>
        </w:rPr>
        <w:t xml:space="preserve"> ή εκπαίδευσης που ενισχύονται»</w:t>
      </w:r>
      <w:r w:rsidR="00DA421B" w:rsidRPr="00220FAF">
        <w:rPr>
          <w:rFonts w:ascii="Verdana" w:hAnsi="Verdana"/>
          <w:color w:val="000000"/>
          <w:sz w:val="20"/>
          <w:szCs w:val="20"/>
        </w:rPr>
        <w:t xml:space="preserve">, με κωδικό </w:t>
      </w:r>
      <w:r w:rsidR="00DA421B" w:rsidRPr="00220FAF">
        <w:rPr>
          <w:rFonts w:ascii="Verdana" w:hAnsi="Verdana"/>
          <w:color w:val="000000"/>
          <w:sz w:val="20"/>
          <w:szCs w:val="20"/>
          <w:lang w:val="en-US"/>
        </w:rPr>
        <w:t>CO</w:t>
      </w:r>
      <w:r w:rsidR="00DA421B" w:rsidRPr="00220FAF">
        <w:rPr>
          <w:rFonts w:ascii="Verdana" w:hAnsi="Verdana"/>
          <w:color w:val="000000"/>
          <w:sz w:val="20"/>
          <w:szCs w:val="20"/>
        </w:rPr>
        <w:t>35.</w:t>
      </w:r>
    </w:p>
    <w:p w:rsidR="00DA421B" w:rsidRPr="00220FAF" w:rsidRDefault="00DA421B" w:rsidP="00DA421B">
      <w:pPr>
        <w:spacing w:line="360" w:lineRule="auto"/>
        <w:ind w:firstLine="360"/>
        <w:jc w:val="both"/>
        <w:rPr>
          <w:rFonts w:ascii="Verdana" w:hAnsi="Verdana"/>
          <w:b/>
          <w:color w:val="000000"/>
          <w:sz w:val="20"/>
          <w:szCs w:val="20"/>
          <w:u w:val="single"/>
        </w:rPr>
      </w:pPr>
      <w:r w:rsidRPr="00220FAF">
        <w:rPr>
          <w:rFonts w:ascii="Verdana" w:hAnsi="Verdana"/>
          <w:b/>
          <w:color w:val="000000"/>
          <w:sz w:val="20"/>
          <w:szCs w:val="20"/>
          <w:u w:val="single"/>
        </w:rPr>
        <w:t>Τιμή στόχος 2023</w:t>
      </w:r>
      <w:r w:rsidRPr="00220FAF">
        <w:rPr>
          <w:rFonts w:ascii="Verdana" w:hAnsi="Verdana"/>
          <w:b/>
          <w:color w:val="000000"/>
          <w:sz w:val="20"/>
          <w:szCs w:val="20"/>
        </w:rPr>
        <w:t xml:space="preserve">: </w:t>
      </w:r>
      <w:r w:rsidRPr="00795ED0">
        <w:rPr>
          <w:rFonts w:ascii="Verdana" w:hAnsi="Verdana"/>
          <w:b/>
          <w:color w:val="000000"/>
          <w:sz w:val="20"/>
          <w:szCs w:val="20"/>
        </w:rPr>
        <w:t>1.</w:t>
      </w:r>
      <w:del w:id="851" w:author="Γ" w:date="2018-07-12T14:14:00Z">
        <w:r w:rsidR="0094538D">
          <w:rPr>
            <w:rFonts w:ascii="Verdana" w:hAnsi="Verdana"/>
            <w:b/>
            <w:color w:val="000000"/>
            <w:sz w:val="20"/>
            <w:szCs w:val="20"/>
          </w:rPr>
          <w:delText>600</w:delText>
        </w:r>
      </w:del>
      <w:ins w:id="852" w:author="Γ" w:date="2018-07-12T14:14:00Z">
        <w:r w:rsidRPr="00795ED0">
          <w:rPr>
            <w:rFonts w:ascii="Verdana" w:hAnsi="Verdana"/>
            <w:b/>
            <w:color w:val="000000"/>
            <w:sz w:val="20"/>
            <w:szCs w:val="20"/>
          </w:rPr>
          <w:t>360</w:t>
        </w:r>
      </w:ins>
    </w:p>
    <w:p w:rsidR="00DA421B" w:rsidRDefault="00DA421B" w:rsidP="00DA421B">
      <w:pPr>
        <w:tabs>
          <w:tab w:val="left" w:pos="5805"/>
          <w:tab w:val="left" w:pos="7005"/>
        </w:tabs>
        <w:spacing w:line="360" w:lineRule="auto"/>
        <w:jc w:val="both"/>
        <w:rPr>
          <w:rFonts w:ascii="Verdana" w:hAnsi="Verdana"/>
          <w:color w:val="000000"/>
          <w:sz w:val="20"/>
          <w:szCs w:val="20"/>
        </w:rPr>
      </w:pPr>
      <w:r w:rsidRPr="00BA5B71">
        <w:rPr>
          <w:rFonts w:ascii="Verdana" w:hAnsi="Verdana"/>
          <w:color w:val="000000"/>
          <w:sz w:val="20"/>
          <w:szCs w:val="20"/>
        </w:rPr>
        <w:t xml:space="preserve">Ο συγκεκριμένος δείκτης </w:t>
      </w:r>
      <w:del w:id="853" w:author="Γ" w:date="2018-07-13T07:28:00Z">
        <w:r w:rsidRPr="00BA5B71" w:rsidDel="00404D41">
          <w:rPr>
            <w:rFonts w:ascii="Verdana" w:hAnsi="Verdana"/>
            <w:color w:val="000000"/>
            <w:sz w:val="20"/>
            <w:szCs w:val="20"/>
          </w:rPr>
          <w:delText xml:space="preserve">αναφέρεται / </w:delText>
        </w:r>
      </w:del>
      <w:r w:rsidRPr="00BA5B71">
        <w:rPr>
          <w:rFonts w:ascii="Verdana" w:hAnsi="Verdana"/>
          <w:color w:val="000000"/>
          <w:sz w:val="20"/>
          <w:szCs w:val="20"/>
        </w:rPr>
        <w:t>προσδιορίζεται από πράξεις που αντιστοιχούν στις κατηγορίες παρέμβασης, με κωδικ</w:t>
      </w:r>
      <w:r>
        <w:rPr>
          <w:rFonts w:ascii="Verdana" w:hAnsi="Verdana"/>
          <w:color w:val="000000"/>
          <w:sz w:val="20"/>
          <w:szCs w:val="20"/>
        </w:rPr>
        <w:t xml:space="preserve">ούς </w:t>
      </w:r>
      <w:del w:id="854" w:author="Γ" w:date="2018-07-12T14:14:00Z">
        <w:r w:rsidR="00BA5B71">
          <w:rPr>
            <w:rFonts w:ascii="Verdana" w:hAnsi="Verdana"/>
            <w:color w:val="000000"/>
            <w:sz w:val="20"/>
            <w:szCs w:val="20"/>
          </w:rPr>
          <w:delText>49, 50,</w:delText>
        </w:r>
        <w:r w:rsidR="00BA5B71" w:rsidRPr="00BA5B71">
          <w:rPr>
            <w:rFonts w:ascii="Verdana" w:hAnsi="Verdana"/>
            <w:color w:val="000000"/>
            <w:sz w:val="20"/>
            <w:szCs w:val="20"/>
          </w:rPr>
          <w:delText xml:space="preserve"> 51 και 52</w:delText>
        </w:r>
      </w:del>
      <w:ins w:id="855" w:author="Γ" w:date="2018-07-12T14:14:00Z">
        <w:r w:rsidRPr="00BA5B71">
          <w:rPr>
            <w:rFonts w:ascii="Verdana" w:hAnsi="Verdana"/>
            <w:color w:val="000000"/>
            <w:sz w:val="20"/>
            <w:szCs w:val="20"/>
          </w:rPr>
          <w:t xml:space="preserve">51 και </w:t>
        </w:r>
        <w:r w:rsidRPr="00BA5B71">
          <w:rPr>
            <w:rFonts w:ascii="Verdana" w:hAnsi="Verdana"/>
            <w:color w:val="000000"/>
            <w:sz w:val="20"/>
            <w:szCs w:val="20"/>
          </w:rPr>
          <w:lastRenderedPageBreak/>
          <w:t>52</w:t>
        </w:r>
        <w:r>
          <w:rPr>
            <w:rFonts w:ascii="Verdana" w:hAnsi="Verdana"/>
            <w:color w:val="000000"/>
            <w:sz w:val="20"/>
            <w:szCs w:val="20"/>
          </w:rPr>
          <w:t xml:space="preserve"> της Επενδυτικής Προτεραιότητας 10</w:t>
        </w:r>
        <w:r>
          <w:rPr>
            <w:rFonts w:ascii="Verdana" w:hAnsi="Verdana"/>
            <w:color w:val="000000"/>
            <w:sz w:val="20"/>
            <w:szCs w:val="20"/>
            <w:lang w:val="en-US"/>
          </w:rPr>
          <w:t>a</w:t>
        </w:r>
        <w:r>
          <w:rPr>
            <w:rFonts w:ascii="Verdana" w:hAnsi="Verdana"/>
            <w:color w:val="000000"/>
            <w:sz w:val="20"/>
            <w:szCs w:val="20"/>
          </w:rPr>
          <w:t xml:space="preserve"> που αφορούν σε ενίσχυση υποδομών σχολικής και προσχολικής  εκπαίδευσης</w:t>
        </w:r>
      </w:ins>
      <w:r>
        <w:rPr>
          <w:rFonts w:ascii="Verdana" w:hAnsi="Verdana"/>
          <w:color w:val="000000"/>
          <w:sz w:val="20"/>
          <w:szCs w:val="20"/>
        </w:rPr>
        <w:t>.</w:t>
      </w:r>
    </w:p>
    <w:p w:rsidR="00DA421B" w:rsidRDefault="00BA5B71" w:rsidP="00DA421B">
      <w:pPr>
        <w:tabs>
          <w:tab w:val="left" w:pos="5805"/>
          <w:tab w:val="left" w:pos="7005"/>
        </w:tabs>
        <w:spacing w:line="360" w:lineRule="auto"/>
        <w:jc w:val="both"/>
        <w:rPr>
          <w:ins w:id="856" w:author="Γ" w:date="2018-07-12T14:14:00Z"/>
          <w:rFonts w:ascii="Verdana" w:hAnsi="Verdana"/>
          <w:color w:val="000000"/>
          <w:sz w:val="20"/>
          <w:szCs w:val="20"/>
        </w:rPr>
      </w:pPr>
      <w:del w:id="857" w:author="Γ" w:date="2018-07-12T14:14:00Z">
        <w:r w:rsidRPr="00BA5B71">
          <w:rPr>
            <w:rFonts w:ascii="Verdana" w:hAnsi="Verdana"/>
            <w:color w:val="000000"/>
            <w:sz w:val="20"/>
            <w:szCs w:val="20"/>
          </w:rPr>
          <w:delText xml:space="preserve">Η τιμή στόχος του δείκτη υπολογίσθηκε με βάση τρεις παραδοχές. </w:delText>
        </w:r>
      </w:del>
      <w:ins w:id="858" w:author="Γ" w:date="2018-07-12T14:14:00Z">
        <w:r w:rsidR="00DA421B">
          <w:rPr>
            <w:rFonts w:ascii="Verdana" w:hAnsi="Verdana"/>
            <w:color w:val="000000"/>
            <w:sz w:val="20"/>
            <w:szCs w:val="20"/>
          </w:rPr>
          <w:t>Η τιμή στόχος του δείκτη</w:t>
        </w:r>
      </w:ins>
      <w:ins w:id="859" w:author="Γ" w:date="2018-07-13T07:28:00Z">
        <w:r w:rsidR="00404D41">
          <w:rPr>
            <w:rFonts w:ascii="Verdana" w:hAnsi="Verdana"/>
            <w:color w:val="000000"/>
            <w:sz w:val="20"/>
            <w:szCs w:val="20"/>
          </w:rPr>
          <w:t>,</w:t>
        </w:r>
      </w:ins>
      <w:ins w:id="860" w:author="Γ" w:date="2018-07-12T14:14:00Z">
        <w:r w:rsidR="00DA421B">
          <w:rPr>
            <w:rFonts w:ascii="Verdana" w:hAnsi="Verdana"/>
            <w:color w:val="000000"/>
            <w:sz w:val="20"/>
            <w:szCs w:val="20"/>
          </w:rPr>
          <w:t xml:space="preserve"> με ορόσημο το έτος 2023</w:t>
        </w:r>
      </w:ins>
      <w:ins w:id="861" w:author="Γ" w:date="2018-07-13T07:28:00Z">
        <w:r w:rsidR="00404D41">
          <w:rPr>
            <w:rFonts w:ascii="Verdana" w:hAnsi="Verdana"/>
            <w:color w:val="000000"/>
            <w:sz w:val="20"/>
            <w:szCs w:val="20"/>
          </w:rPr>
          <w:t>,</w:t>
        </w:r>
      </w:ins>
      <w:ins w:id="862" w:author="Γ" w:date="2018-07-12T14:14:00Z">
        <w:r w:rsidR="00DA421B">
          <w:rPr>
            <w:rFonts w:ascii="Verdana" w:hAnsi="Verdana"/>
            <w:color w:val="000000"/>
            <w:sz w:val="20"/>
            <w:szCs w:val="20"/>
          </w:rPr>
          <w:t xml:space="preserve"> μειώνεται σε σχέση με την αρχική στοχοθέτηση</w:t>
        </w:r>
      </w:ins>
      <w:ins w:id="863" w:author="Γ" w:date="2018-07-13T07:28:00Z">
        <w:r w:rsidR="00404D41">
          <w:rPr>
            <w:rFonts w:ascii="Verdana" w:hAnsi="Verdana"/>
            <w:color w:val="000000"/>
            <w:sz w:val="20"/>
            <w:szCs w:val="20"/>
          </w:rPr>
          <w:t>,</w:t>
        </w:r>
      </w:ins>
      <w:ins w:id="864" w:author="Γ" w:date="2018-07-12T14:14:00Z">
        <w:r w:rsidR="00DA421B">
          <w:rPr>
            <w:rFonts w:ascii="Verdana" w:hAnsi="Verdana"/>
            <w:color w:val="000000"/>
            <w:sz w:val="20"/>
            <w:szCs w:val="20"/>
          </w:rPr>
          <w:t xml:space="preserve"> λόγω </w:t>
        </w:r>
        <w:r w:rsidR="00DA421B" w:rsidRPr="00B62C9C">
          <w:rPr>
            <w:rFonts w:ascii="Verdana" w:hAnsi="Verdana"/>
            <w:sz w:val="20"/>
            <w:szCs w:val="20"/>
          </w:rPr>
          <w:t xml:space="preserve">της </w:t>
        </w:r>
      </w:ins>
      <w:ins w:id="865" w:author="Γ" w:date="2018-07-13T07:28:00Z">
        <w:r w:rsidR="00404D41">
          <w:rPr>
            <w:rFonts w:ascii="Verdana" w:hAnsi="Verdana"/>
            <w:sz w:val="20"/>
            <w:szCs w:val="20"/>
          </w:rPr>
          <w:t>εξαίρεσης</w:t>
        </w:r>
      </w:ins>
      <w:ins w:id="866" w:author="Γ" w:date="2018-07-12T14:14:00Z">
        <w:r w:rsidR="00DA421B">
          <w:rPr>
            <w:rFonts w:ascii="Verdana" w:hAnsi="Verdana"/>
            <w:sz w:val="20"/>
            <w:szCs w:val="20"/>
          </w:rPr>
          <w:t xml:space="preserve"> των Κατηγοριών Παρέμβασης 049 και 050 στον προϋπολογισμό</w:t>
        </w:r>
        <w:r w:rsidR="00DA421B" w:rsidRPr="00B62C9C">
          <w:rPr>
            <w:rFonts w:ascii="Verdana" w:hAnsi="Verdana"/>
            <w:sz w:val="20"/>
            <w:szCs w:val="20"/>
          </w:rPr>
          <w:t xml:space="preserve"> της Επενδυτικής Προτεραιότητας 10a που «συμμετέχει» στο </w:t>
        </w:r>
        <w:r w:rsidR="00DA421B">
          <w:rPr>
            <w:rFonts w:ascii="Verdana" w:hAnsi="Verdana"/>
            <w:sz w:val="20"/>
            <w:szCs w:val="20"/>
          </w:rPr>
          <w:t xml:space="preserve">Πλαίσιο Επίδοσης. Συνεπώς, η τιμή στόχος του δείκτη με ορόσημο το 2018 μειώνεται κατ’ αναλογία της μείωσης του προϋπολογισμού </w:t>
        </w:r>
      </w:ins>
      <w:ins w:id="867" w:author="Γ" w:date="2018-07-13T07:29:00Z">
        <w:r w:rsidR="00404D41">
          <w:rPr>
            <w:rFonts w:ascii="Verdana" w:hAnsi="Verdana"/>
            <w:sz w:val="20"/>
            <w:szCs w:val="20"/>
          </w:rPr>
          <w:t xml:space="preserve">που </w:t>
        </w:r>
      </w:ins>
      <w:ins w:id="868" w:author="Γ" w:date="2018-07-12T14:14:00Z">
        <w:r w:rsidR="00DA421B">
          <w:rPr>
            <w:rFonts w:ascii="Verdana" w:hAnsi="Verdana"/>
            <w:sz w:val="20"/>
            <w:szCs w:val="20"/>
          </w:rPr>
          <w:t xml:space="preserve">συνδέεται με τη συμμετοχή του συγκεκριμένου δείκτη στο πλαίσιο επίδοσης, ήτοι 15% και εκτιμάται σε 1.360 άτομα. Η συγκεκριμένη εκτίμηση της τιμής στόχο βασίστηκε σε ορισμένες παραδοχές, </w:t>
        </w:r>
        <w:r w:rsidR="00DA421B">
          <w:rPr>
            <w:rFonts w:ascii="Verdana" w:hAnsi="Verdana"/>
            <w:color w:val="000000"/>
            <w:sz w:val="20"/>
            <w:szCs w:val="20"/>
          </w:rPr>
          <w:t>ό</w:t>
        </w:r>
        <w:r w:rsidR="00DA421B" w:rsidRPr="006A4ABC">
          <w:rPr>
            <w:rFonts w:ascii="Verdana" w:hAnsi="Verdana"/>
            <w:color w:val="000000"/>
            <w:sz w:val="20"/>
            <w:szCs w:val="20"/>
          </w:rPr>
          <w:t>σον αφορά στις παρεμβάσεις της Επενδυτικής Προτεραιότητας 10</w:t>
        </w:r>
        <w:r w:rsidR="00DA421B" w:rsidRPr="006A4ABC">
          <w:rPr>
            <w:rFonts w:ascii="Verdana" w:hAnsi="Verdana"/>
            <w:color w:val="000000"/>
            <w:sz w:val="20"/>
            <w:szCs w:val="20"/>
            <w:lang w:val="en-US"/>
          </w:rPr>
          <w:t>a</w:t>
        </w:r>
        <w:r w:rsidR="00DA421B">
          <w:rPr>
            <w:rFonts w:ascii="Verdana" w:hAnsi="Verdana"/>
            <w:color w:val="000000"/>
            <w:sz w:val="20"/>
            <w:szCs w:val="20"/>
          </w:rPr>
          <w:t>, οι οποίες παρουσιάζονται αμέσως πιο κάτω.</w:t>
        </w:r>
      </w:ins>
    </w:p>
    <w:p w:rsidR="00DA421B" w:rsidRPr="006A4ABC" w:rsidRDefault="00DA421B" w:rsidP="00DA421B">
      <w:pPr>
        <w:tabs>
          <w:tab w:val="left" w:pos="5805"/>
          <w:tab w:val="left" w:pos="7005"/>
        </w:tabs>
        <w:spacing w:line="360" w:lineRule="auto"/>
        <w:jc w:val="both"/>
        <w:rPr>
          <w:rFonts w:ascii="Verdana" w:hAnsi="Verdana"/>
          <w:color w:val="000000"/>
          <w:sz w:val="20"/>
          <w:szCs w:val="20"/>
        </w:rPr>
      </w:pPr>
      <w:r w:rsidRPr="006A4ABC">
        <w:rPr>
          <w:rFonts w:ascii="Verdana" w:hAnsi="Verdana"/>
          <w:color w:val="000000"/>
          <w:sz w:val="20"/>
          <w:szCs w:val="20"/>
        </w:rPr>
        <w:t>Η πρώτη αναφέρει ότι η δυναμικότητα κάθε δομής είναι 35 - 40 ωφελούμενοι. Η δεύτερη παραδοχή αναφέρεται στο ότι κάθε δομή περιλαμβάνει δύο κύριες αίθουσες και αρκετούς βοηθητικούς χώρους. Τέλος, η τρίτη παραδοχή αναφέρεται στο μέσο μοναδιαίο κόστος ανά κύρια αίθουσα της δομής, συμπεριλαμβανομένων και των βοηθητικών χώρων. Αυτό το κόστος ανέρχεται σε 185.000 Ευρώ, σύμφωνα με στοιχεία υλοποίησης αντίστοιχων έργων της περιόδου 2007-2013. Με αυτές τις παραδοχές και υπολογίζοντας ετήσιο πληθωρισμό της τάξης του 2,5% για την περίοδο 2014-2020, αλλά παράλληλα και μεγαλύτερες εκπτώσεις από τους αντίστοιχους διαγωνισμούς</w:t>
      </w:r>
      <w:ins w:id="869" w:author="Γ" w:date="2018-07-13T07:29:00Z">
        <w:r w:rsidR="00404D41">
          <w:rPr>
            <w:rFonts w:ascii="Verdana" w:hAnsi="Verdana"/>
            <w:color w:val="000000"/>
            <w:sz w:val="20"/>
            <w:szCs w:val="20"/>
          </w:rPr>
          <w:t xml:space="preserve"> αναδόχων</w:t>
        </w:r>
      </w:ins>
      <w:r w:rsidRPr="006A4ABC">
        <w:rPr>
          <w:rFonts w:ascii="Verdana" w:hAnsi="Verdana"/>
          <w:color w:val="000000"/>
          <w:sz w:val="20"/>
          <w:szCs w:val="20"/>
        </w:rPr>
        <w:t>, το μέσο κόστος κάθε αίθουσας εκτιμάται σε 180.000 Ευρώ (κοινοτική συνδρομή και εθνική συμμετοχή).</w:t>
      </w:r>
    </w:p>
    <w:p w:rsidR="00DA421B" w:rsidRPr="006A4ABC" w:rsidRDefault="00DA421B" w:rsidP="00DA421B">
      <w:pPr>
        <w:spacing w:line="360" w:lineRule="auto"/>
        <w:jc w:val="both"/>
        <w:rPr>
          <w:rFonts w:ascii="Verdana" w:hAnsi="Verdana"/>
          <w:color w:val="000000"/>
          <w:sz w:val="20"/>
          <w:szCs w:val="20"/>
        </w:rPr>
      </w:pPr>
      <w:r w:rsidRPr="006A4ABC">
        <w:rPr>
          <w:rFonts w:ascii="Verdana" w:hAnsi="Verdana"/>
          <w:color w:val="000000"/>
          <w:sz w:val="20"/>
          <w:szCs w:val="20"/>
        </w:rPr>
        <w:t xml:space="preserve">Ως εκ τούτου, το ποσό των </w:t>
      </w:r>
      <w:del w:id="870" w:author="Γ" w:date="2018-07-12T14:14:00Z">
        <w:r w:rsidR="00BA5B71">
          <w:rPr>
            <w:rFonts w:ascii="Verdana" w:hAnsi="Verdana"/>
            <w:color w:val="000000"/>
            <w:sz w:val="20"/>
            <w:szCs w:val="20"/>
          </w:rPr>
          <w:delText>1</w:delText>
        </w:r>
        <w:r w:rsidR="000D77AB">
          <w:rPr>
            <w:rFonts w:ascii="Verdana" w:hAnsi="Verdana"/>
            <w:color w:val="000000"/>
            <w:sz w:val="20"/>
            <w:szCs w:val="20"/>
          </w:rPr>
          <w:delText>5</w:delText>
        </w:r>
        <w:r w:rsidR="00BA5B71">
          <w:rPr>
            <w:rFonts w:ascii="Verdana" w:hAnsi="Verdana"/>
            <w:color w:val="000000"/>
            <w:sz w:val="20"/>
            <w:szCs w:val="20"/>
          </w:rPr>
          <w:delText>.0</w:delText>
        </w:r>
        <w:r w:rsidR="000D77AB">
          <w:rPr>
            <w:rFonts w:ascii="Verdana" w:hAnsi="Verdana"/>
            <w:color w:val="000000"/>
            <w:sz w:val="20"/>
            <w:szCs w:val="20"/>
          </w:rPr>
          <w:delText>00</w:delText>
        </w:r>
      </w:del>
      <w:ins w:id="871" w:author="Γ" w:date="2018-07-12T14:14:00Z">
        <w:r w:rsidRPr="006A4ABC">
          <w:rPr>
            <w:rFonts w:ascii="Verdana" w:hAnsi="Verdana"/>
            <w:color w:val="000000"/>
            <w:sz w:val="20"/>
            <w:szCs w:val="20"/>
          </w:rPr>
          <w:t>12.750</w:t>
        </w:r>
      </w:ins>
      <w:r w:rsidRPr="006A4ABC">
        <w:rPr>
          <w:rFonts w:ascii="Verdana" w:hAnsi="Verdana"/>
          <w:color w:val="000000"/>
          <w:sz w:val="20"/>
          <w:szCs w:val="20"/>
        </w:rPr>
        <w:t xml:space="preserve">.000 Ευρώ (κοινοτική συνδρομή και εθνική συμμετοχή) στο οποίο αντιστοιχεί η τιμή στόχος του δείκτη κατανέμεται στις κατηγορίες παρέμβασης με κωδικούς </w:t>
      </w:r>
      <w:del w:id="872" w:author="Γ" w:date="2018-07-12T14:14:00Z">
        <w:r w:rsidR="00BA5B71">
          <w:rPr>
            <w:rFonts w:ascii="Verdana" w:hAnsi="Verdana"/>
            <w:color w:val="000000"/>
            <w:sz w:val="20"/>
            <w:szCs w:val="20"/>
          </w:rPr>
          <w:delText xml:space="preserve">49, 50, </w:delText>
        </w:r>
      </w:del>
      <w:r w:rsidRPr="006A4ABC">
        <w:rPr>
          <w:rFonts w:ascii="Verdana" w:hAnsi="Verdana"/>
          <w:color w:val="000000"/>
          <w:sz w:val="20"/>
          <w:szCs w:val="20"/>
        </w:rPr>
        <w:t xml:space="preserve">51 και 52, καλύπτοντας το 100% του προϋπολογισμού όλων των κατηγοριών παρέμβασης και </w:t>
      </w:r>
      <w:del w:id="873" w:author="Γ" w:date="2018-07-12T14:14:00Z">
        <w:r w:rsidR="000D77AB">
          <w:rPr>
            <w:rFonts w:ascii="Verdana" w:hAnsi="Verdana"/>
            <w:color w:val="000000"/>
            <w:sz w:val="20"/>
            <w:szCs w:val="20"/>
          </w:rPr>
          <w:delText>δημιουργώντας</w:delText>
        </w:r>
      </w:del>
      <w:ins w:id="874" w:author="Γ" w:date="2018-07-12T14:14:00Z">
        <w:r w:rsidR="002C5950">
          <w:rPr>
            <w:rFonts w:ascii="Verdana" w:hAnsi="Verdana"/>
            <w:color w:val="000000"/>
            <w:sz w:val="20"/>
            <w:szCs w:val="20"/>
          </w:rPr>
          <w:t>εν</w:t>
        </w:r>
      </w:ins>
      <w:r w:rsidRPr="006A4ABC">
        <w:rPr>
          <w:rFonts w:ascii="Verdana" w:hAnsi="Verdana"/>
          <w:color w:val="000000"/>
          <w:sz w:val="20"/>
          <w:szCs w:val="20"/>
        </w:rPr>
        <w:t xml:space="preserve"> περίπου 80 αίθουσες ή 40 δομές.</w:t>
      </w:r>
    </w:p>
    <w:p w:rsidR="00DA421B" w:rsidRPr="006A4ABC" w:rsidRDefault="00DA421B" w:rsidP="00DA421B">
      <w:pPr>
        <w:spacing w:line="360" w:lineRule="auto"/>
        <w:jc w:val="both"/>
        <w:rPr>
          <w:rFonts w:ascii="Verdana" w:hAnsi="Verdana"/>
          <w:color w:val="000000"/>
          <w:sz w:val="20"/>
          <w:szCs w:val="20"/>
        </w:rPr>
      </w:pPr>
    </w:p>
    <w:p w:rsidR="00DA421B" w:rsidRPr="00120218" w:rsidRDefault="00DA421B" w:rsidP="00DA421B">
      <w:pPr>
        <w:spacing w:line="360" w:lineRule="auto"/>
        <w:jc w:val="both"/>
        <w:rPr>
          <w:rFonts w:ascii="Verdana" w:hAnsi="Verdana"/>
          <w:color w:val="000000"/>
          <w:sz w:val="20"/>
          <w:szCs w:val="20"/>
        </w:rPr>
      </w:pPr>
      <w:r w:rsidRPr="006A4ABC">
        <w:rPr>
          <w:rFonts w:ascii="Verdana" w:hAnsi="Verdana"/>
          <w:color w:val="000000"/>
          <w:sz w:val="20"/>
          <w:szCs w:val="20"/>
        </w:rPr>
        <w:t>Όσον αφορά στην τιμή στόχο με ορόσημο το 2018, σε σχέση με τη διαδικασία τεχνικής και διοικητικής ωρίμανσης των αντίστοιχων έργων, εκτιμήθηκε με βάση τη δυνατότητα ωρίμανσης</w:t>
      </w:r>
      <w:r w:rsidR="006273B5">
        <w:rPr>
          <w:rFonts w:ascii="Verdana" w:hAnsi="Verdana"/>
          <w:color w:val="000000"/>
          <w:sz w:val="20"/>
          <w:szCs w:val="20"/>
        </w:rPr>
        <w:t xml:space="preserve"> </w:t>
      </w:r>
      <w:del w:id="875" w:author="Γ" w:date="2018-07-12T14:14:00Z">
        <w:r w:rsidR="00BA5B71" w:rsidRPr="00BA5B71">
          <w:rPr>
            <w:rFonts w:ascii="Verdana" w:hAnsi="Verdana"/>
            <w:color w:val="000000"/>
            <w:sz w:val="20"/>
            <w:szCs w:val="20"/>
          </w:rPr>
          <w:delText xml:space="preserve">περίπου </w:delText>
        </w:r>
        <w:r w:rsidR="00BA5B71">
          <w:rPr>
            <w:rFonts w:ascii="Verdana" w:hAnsi="Verdana"/>
            <w:color w:val="000000"/>
            <w:sz w:val="20"/>
            <w:szCs w:val="20"/>
          </w:rPr>
          <w:delText>12</w:delText>
        </w:r>
        <w:r w:rsidR="00BA5B71" w:rsidRPr="00BA5B71">
          <w:rPr>
            <w:rFonts w:ascii="Verdana" w:hAnsi="Verdana"/>
            <w:color w:val="000000"/>
            <w:sz w:val="20"/>
            <w:szCs w:val="20"/>
          </w:rPr>
          <w:delText xml:space="preserve"> δομών, οι οποίες</w:delText>
        </w:r>
      </w:del>
      <w:ins w:id="876" w:author="Γ" w:date="2018-07-12T14:14:00Z">
        <w:r w:rsidR="006273B5">
          <w:rPr>
            <w:rFonts w:ascii="Verdana" w:hAnsi="Verdana"/>
            <w:color w:val="000000"/>
            <w:sz w:val="20"/>
            <w:szCs w:val="20"/>
          </w:rPr>
          <w:t>των εν λόγω έργων</w:t>
        </w:r>
        <w:r w:rsidRPr="006A4ABC">
          <w:rPr>
            <w:rFonts w:ascii="Verdana" w:hAnsi="Verdana"/>
            <w:color w:val="000000"/>
            <w:sz w:val="20"/>
            <w:szCs w:val="20"/>
          </w:rPr>
          <w:t xml:space="preserve">, </w:t>
        </w:r>
        <w:r w:rsidR="006273B5">
          <w:rPr>
            <w:rFonts w:ascii="Verdana" w:hAnsi="Verdana"/>
            <w:color w:val="000000"/>
            <w:sz w:val="20"/>
            <w:szCs w:val="20"/>
          </w:rPr>
          <w:t>τα οποία</w:t>
        </w:r>
      </w:ins>
      <w:r w:rsidRPr="006A4ABC">
        <w:rPr>
          <w:rFonts w:ascii="Verdana" w:hAnsi="Verdana"/>
          <w:color w:val="000000"/>
          <w:sz w:val="20"/>
          <w:szCs w:val="20"/>
        </w:rPr>
        <w:t xml:space="preserve"> θα υλοποιηθούν ταχύτερα και θα εξυπηρετήσουν ανάλογο πληθυσμό ωφελουμένων, πλησίον των </w:t>
      </w:r>
      <w:del w:id="877" w:author="Γ" w:date="2018-07-12T14:14:00Z">
        <w:r w:rsidR="008D216B">
          <w:rPr>
            <w:rFonts w:ascii="Verdana" w:hAnsi="Verdana"/>
            <w:color w:val="000000"/>
            <w:sz w:val="20"/>
            <w:szCs w:val="20"/>
          </w:rPr>
          <w:delText>500</w:delText>
        </w:r>
      </w:del>
      <w:ins w:id="878" w:author="Γ" w:date="2018-07-12T14:14:00Z">
        <w:r w:rsidR="006273B5">
          <w:rPr>
            <w:rFonts w:ascii="Verdana" w:hAnsi="Verdana"/>
            <w:color w:val="000000"/>
            <w:sz w:val="20"/>
            <w:szCs w:val="20"/>
          </w:rPr>
          <w:t>430</w:t>
        </w:r>
        <w:r w:rsidRPr="006A4ABC">
          <w:rPr>
            <w:rFonts w:ascii="Verdana" w:hAnsi="Verdana"/>
            <w:color w:val="000000"/>
            <w:sz w:val="20"/>
            <w:szCs w:val="20"/>
          </w:rPr>
          <w:t>.</w:t>
        </w:r>
        <w:r w:rsidR="006273B5">
          <w:rPr>
            <w:rFonts w:ascii="Verdana" w:hAnsi="Verdana"/>
            <w:color w:val="000000"/>
            <w:sz w:val="20"/>
            <w:szCs w:val="20"/>
          </w:rPr>
          <w:t xml:space="preserve"> Η τιμή στόχος με ορόσημο το 2018, είναι μειωμένη σε σχέση με την αρχική, η οποία είχε τεθεί κατά τον σχεδιασμό του ΕΠ, λόγω αποσύνδεσης του προϋπολογισμού των κατηγοριών παρέμβασης </w:t>
        </w:r>
        <w:r w:rsidR="006273B5">
          <w:rPr>
            <w:rFonts w:ascii="Verdana" w:hAnsi="Verdana"/>
            <w:sz w:val="20"/>
            <w:szCs w:val="20"/>
          </w:rPr>
          <w:t xml:space="preserve">049 και 050 από </w:t>
        </w:r>
        <w:r w:rsidR="00120218">
          <w:rPr>
            <w:rFonts w:ascii="Verdana" w:hAnsi="Verdana"/>
            <w:sz w:val="20"/>
            <w:szCs w:val="20"/>
          </w:rPr>
          <w:t xml:space="preserve">το δείκτη </w:t>
        </w:r>
        <w:r w:rsidR="00120218">
          <w:rPr>
            <w:rFonts w:ascii="Verdana" w:hAnsi="Verdana"/>
            <w:sz w:val="20"/>
            <w:szCs w:val="20"/>
            <w:lang w:val="en-US"/>
          </w:rPr>
          <w:t>CO</w:t>
        </w:r>
        <w:r w:rsidR="00120218">
          <w:rPr>
            <w:rFonts w:ascii="Verdana" w:hAnsi="Verdana"/>
            <w:sz w:val="20"/>
            <w:szCs w:val="20"/>
          </w:rPr>
          <w:t>35, στο πλαίσιο επίδοσης</w:t>
        </w:r>
      </w:ins>
      <w:r w:rsidR="001D1FD7" w:rsidRPr="001D1FD7">
        <w:rPr>
          <w:rFonts w:ascii="Verdana" w:hAnsi="Verdana"/>
          <w:sz w:val="20"/>
          <w:rPrChange w:id="879" w:author="Γ" w:date="2018-07-12T14:14:00Z">
            <w:rPr>
              <w:rFonts w:ascii="Verdana" w:hAnsi="Verdana"/>
              <w:color w:val="000000"/>
              <w:sz w:val="20"/>
              <w:vertAlign w:val="superscript"/>
            </w:rPr>
          </w:rPrChange>
        </w:rPr>
        <w:t>.</w:t>
      </w:r>
    </w:p>
    <w:p w:rsidR="00DA421B" w:rsidRPr="006A4ABC" w:rsidRDefault="00DA421B" w:rsidP="00DA421B">
      <w:pPr>
        <w:spacing w:line="360" w:lineRule="auto"/>
        <w:jc w:val="both"/>
        <w:rPr>
          <w:rFonts w:ascii="Verdana" w:hAnsi="Verdana"/>
          <w:color w:val="000000"/>
          <w:sz w:val="20"/>
          <w:szCs w:val="20"/>
        </w:rPr>
      </w:pPr>
      <w:r w:rsidRPr="006A4ABC">
        <w:rPr>
          <w:rFonts w:ascii="Verdana" w:hAnsi="Verdana"/>
          <w:color w:val="000000"/>
          <w:sz w:val="20"/>
          <w:szCs w:val="20"/>
        </w:rPr>
        <w:t>Οι εκτιμήσεις αυτές μπορεί να μην επικυρωθούν, αν αποδειχθούν λανθασμένες οι ακόλουθες υποθέσεις.</w:t>
      </w:r>
    </w:p>
    <w:p w:rsidR="00DA421B" w:rsidRPr="006A4ABC" w:rsidRDefault="00DA421B" w:rsidP="00DA421B">
      <w:pPr>
        <w:numPr>
          <w:ilvl w:val="0"/>
          <w:numId w:val="5"/>
        </w:numPr>
        <w:tabs>
          <w:tab w:val="clear" w:pos="720"/>
          <w:tab w:val="num" w:pos="360"/>
        </w:tabs>
        <w:spacing w:line="360" w:lineRule="auto"/>
        <w:ind w:left="360"/>
        <w:jc w:val="both"/>
        <w:rPr>
          <w:rFonts w:ascii="Verdana" w:hAnsi="Verdana"/>
          <w:color w:val="000000"/>
          <w:sz w:val="20"/>
          <w:szCs w:val="20"/>
        </w:rPr>
      </w:pPr>
      <w:r w:rsidRPr="006A4ABC">
        <w:rPr>
          <w:rFonts w:ascii="Verdana" w:hAnsi="Verdana"/>
          <w:color w:val="000000"/>
          <w:sz w:val="20"/>
          <w:szCs w:val="20"/>
        </w:rPr>
        <w:lastRenderedPageBreak/>
        <w:t>Ότι θα επιτευχθούν οι αναμενόμενες εκπτώσεις στις αντίστοιχες διαγωνιστικές διαδικασίες.</w:t>
      </w:r>
    </w:p>
    <w:p w:rsidR="00DA421B" w:rsidRPr="006A4ABC" w:rsidRDefault="00DA421B" w:rsidP="00DA421B">
      <w:pPr>
        <w:numPr>
          <w:ilvl w:val="0"/>
          <w:numId w:val="5"/>
        </w:numPr>
        <w:tabs>
          <w:tab w:val="clear" w:pos="720"/>
          <w:tab w:val="num" w:pos="360"/>
        </w:tabs>
        <w:spacing w:line="360" w:lineRule="auto"/>
        <w:ind w:left="360"/>
        <w:jc w:val="both"/>
        <w:rPr>
          <w:rFonts w:ascii="Verdana" w:hAnsi="Verdana"/>
          <w:color w:val="000000"/>
          <w:sz w:val="20"/>
          <w:szCs w:val="20"/>
        </w:rPr>
      </w:pPr>
      <w:r w:rsidRPr="006A4ABC">
        <w:rPr>
          <w:rFonts w:ascii="Verdana" w:hAnsi="Verdana"/>
          <w:color w:val="000000"/>
          <w:sz w:val="20"/>
          <w:szCs w:val="20"/>
        </w:rPr>
        <w:t>Ότι</w:t>
      </w:r>
      <w:del w:id="880" w:author="Γ" w:date="2018-07-12T14:14:00Z">
        <w:r w:rsidR="008D216B">
          <w:rPr>
            <w:rFonts w:ascii="Verdana" w:hAnsi="Verdana"/>
            <w:color w:val="000000"/>
            <w:sz w:val="20"/>
            <w:szCs w:val="20"/>
          </w:rPr>
          <w:delText xml:space="preserve"> δεν</w:delText>
        </w:r>
      </w:del>
      <w:r w:rsidRPr="006A4ABC">
        <w:rPr>
          <w:rFonts w:ascii="Verdana" w:hAnsi="Verdana"/>
          <w:color w:val="000000"/>
          <w:sz w:val="20"/>
          <w:szCs w:val="20"/>
        </w:rPr>
        <w:t xml:space="preserve"> θα ανακάμψει γρήγορα ο κατασκευαστικός κλάδος και ο πληθωρισμός σε αυτή την κατηγορία αγαθών θα παραμείνει σε χαμηλά επίπεδα.</w:t>
      </w:r>
    </w:p>
    <w:p w:rsidR="00DA421B" w:rsidRPr="006A4ABC" w:rsidRDefault="008D216B" w:rsidP="00DA421B">
      <w:pPr>
        <w:numPr>
          <w:ilvl w:val="0"/>
          <w:numId w:val="5"/>
        </w:numPr>
        <w:tabs>
          <w:tab w:val="clear" w:pos="720"/>
          <w:tab w:val="num" w:pos="360"/>
        </w:tabs>
        <w:spacing w:line="360" w:lineRule="auto"/>
        <w:ind w:left="360"/>
        <w:jc w:val="both"/>
        <w:rPr>
          <w:rFonts w:ascii="Verdana" w:hAnsi="Verdana"/>
          <w:color w:val="000000"/>
          <w:sz w:val="20"/>
          <w:szCs w:val="20"/>
        </w:rPr>
      </w:pPr>
      <w:del w:id="881" w:author="Γ" w:date="2018-07-12T14:14:00Z">
        <w:r>
          <w:rPr>
            <w:rFonts w:ascii="Verdana" w:hAnsi="Verdana"/>
            <w:color w:val="000000"/>
            <w:sz w:val="20"/>
            <w:szCs w:val="20"/>
          </w:rPr>
          <w:delText>Δεν</w:delText>
        </w:r>
      </w:del>
      <w:ins w:id="882" w:author="Γ" w:date="2018-07-12T14:14:00Z">
        <w:r w:rsidR="00120218">
          <w:rPr>
            <w:rFonts w:ascii="Verdana" w:hAnsi="Verdana"/>
            <w:color w:val="000000"/>
            <w:sz w:val="20"/>
            <w:szCs w:val="20"/>
          </w:rPr>
          <w:t>Ότι δ</w:t>
        </w:r>
        <w:r w:rsidR="00DA421B" w:rsidRPr="006A4ABC">
          <w:rPr>
            <w:rFonts w:ascii="Verdana" w:hAnsi="Verdana"/>
            <w:color w:val="000000"/>
            <w:sz w:val="20"/>
            <w:szCs w:val="20"/>
          </w:rPr>
          <w:t>εν</w:t>
        </w:r>
      </w:ins>
      <w:r w:rsidR="00DA421B" w:rsidRPr="006A4ABC">
        <w:rPr>
          <w:rFonts w:ascii="Verdana" w:hAnsi="Verdana"/>
          <w:color w:val="000000"/>
          <w:sz w:val="20"/>
          <w:szCs w:val="20"/>
        </w:rPr>
        <w:t xml:space="preserve"> θα διαφοροποιηθεί η στρατηγική του Υπουργείου Παιδείας, όσον αφορά στις προτεραιότητες περί των υποδομών εκπαίδευσης.</w:t>
      </w:r>
    </w:p>
    <w:p w:rsidR="00DA421B" w:rsidRDefault="00DA421B" w:rsidP="00DA421B">
      <w:pPr>
        <w:spacing w:line="360" w:lineRule="auto"/>
        <w:jc w:val="both"/>
        <w:rPr>
          <w:rFonts w:ascii="Verdana" w:hAnsi="Verdana"/>
          <w:color w:val="000000"/>
          <w:sz w:val="20"/>
          <w:szCs w:val="20"/>
        </w:rPr>
      </w:pPr>
    </w:p>
    <w:p w:rsidR="00DA421B" w:rsidRPr="007148C3" w:rsidRDefault="00DA421B" w:rsidP="00DA421B">
      <w:pPr>
        <w:spacing w:line="360" w:lineRule="auto"/>
        <w:ind w:left="360" w:hanging="360"/>
        <w:jc w:val="both"/>
        <w:rPr>
          <w:rFonts w:ascii="Verdana" w:hAnsi="Verdana"/>
          <w:color w:val="000000"/>
          <w:sz w:val="20"/>
          <w:szCs w:val="20"/>
          <w:u w:val="single"/>
        </w:rPr>
      </w:pPr>
      <w:r w:rsidRPr="007148C3">
        <w:rPr>
          <w:rFonts w:ascii="Verdana" w:hAnsi="Verdana"/>
          <w:b/>
          <w:color w:val="000000"/>
          <w:sz w:val="20"/>
          <w:szCs w:val="20"/>
        </w:rPr>
        <w:t>4.</w:t>
      </w:r>
      <w:r w:rsidRPr="007148C3">
        <w:rPr>
          <w:rFonts w:ascii="Verdana" w:hAnsi="Verdana"/>
          <w:b/>
          <w:color w:val="000000"/>
          <w:sz w:val="20"/>
          <w:szCs w:val="20"/>
        </w:rPr>
        <w:tab/>
      </w:r>
      <w:r w:rsidRPr="007148C3">
        <w:rPr>
          <w:rFonts w:ascii="Verdana" w:hAnsi="Verdana"/>
          <w:b/>
          <w:color w:val="000000"/>
          <w:sz w:val="20"/>
          <w:szCs w:val="20"/>
          <w:u w:val="single"/>
        </w:rPr>
        <w:t>Δείκτης</w:t>
      </w:r>
      <w:r w:rsidRPr="007148C3">
        <w:rPr>
          <w:rFonts w:ascii="Verdana" w:hAnsi="Verdana"/>
          <w:b/>
          <w:color w:val="000000"/>
          <w:sz w:val="20"/>
          <w:szCs w:val="20"/>
        </w:rPr>
        <w:t>:</w:t>
      </w:r>
      <w:r w:rsidRPr="007148C3">
        <w:rPr>
          <w:rFonts w:ascii="Verdana" w:hAnsi="Verdana"/>
          <w:color w:val="000000"/>
          <w:sz w:val="20"/>
          <w:szCs w:val="20"/>
        </w:rPr>
        <w:t xml:space="preserve"> </w:t>
      </w:r>
      <w:r w:rsidRPr="007148C3">
        <w:rPr>
          <w:rFonts w:ascii="Verdana" w:hAnsi="Verdana"/>
          <w:b/>
          <w:color w:val="000000"/>
          <w:sz w:val="20"/>
          <w:szCs w:val="20"/>
        </w:rPr>
        <w:t>«Ποσό πιστοποιημένων Δαπανών»</w:t>
      </w:r>
      <w:r w:rsidRPr="007148C3">
        <w:rPr>
          <w:rFonts w:ascii="Verdana" w:hAnsi="Verdana"/>
          <w:color w:val="000000"/>
          <w:sz w:val="20"/>
          <w:szCs w:val="20"/>
        </w:rPr>
        <w:t xml:space="preserve">, με κωδικό </w:t>
      </w:r>
      <w:r w:rsidRPr="007148C3">
        <w:rPr>
          <w:rFonts w:ascii="Verdana" w:hAnsi="Verdana"/>
          <w:color w:val="000000"/>
          <w:sz w:val="20"/>
          <w:szCs w:val="20"/>
          <w:lang w:val="en-US"/>
        </w:rPr>
        <w:t>F</w:t>
      </w:r>
      <w:r w:rsidRPr="007148C3">
        <w:rPr>
          <w:rFonts w:ascii="Verdana" w:hAnsi="Verdana"/>
          <w:color w:val="000000"/>
          <w:sz w:val="20"/>
          <w:szCs w:val="20"/>
        </w:rPr>
        <w:t>100</w:t>
      </w:r>
      <w:r>
        <w:rPr>
          <w:rFonts w:ascii="Verdana" w:hAnsi="Verdana"/>
          <w:color w:val="000000"/>
          <w:sz w:val="20"/>
          <w:szCs w:val="20"/>
        </w:rPr>
        <w:t>.</w:t>
      </w:r>
    </w:p>
    <w:p w:rsidR="00DA421B" w:rsidRPr="007148C3" w:rsidRDefault="00DA421B" w:rsidP="00DA421B">
      <w:pPr>
        <w:spacing w:line="360" w:lineRule="auto"/>
        <w:ind w:left="360"/>
        <w:jc w:val="both"/>
        <w:rPr>
          <w:rFonts w:ascii="Verdana" w:hAnsi="Verdana"/>
          <w:b/>
          <w:color w:val="000000"/>
          <w:sz w:val="20"/>
          <w:szCs w:val="20"/>
          <w:u w:val="single"/>
        </w:rPr>
      </w:pPr>
      <w:r w:rsidRPr="007148C3">
        <w:rPr>
          <w:rFonts w:ascii="Verdana" w:hAnsi="Verdana"/>
          <w:b/>
          <w:color w:val="000000"/>
          <w:sz w:val="20"/>
          <w:szCs w:val="20"/>
          <w:u w:val="single"/>
        </w:rPr>
        <w:t>Τιμή στόχος 2018</w:t>
      </w:r>
      <w:r w:rsidRPr="007148C3">
        <w:rPr>
          <w:rFonts w:ascii="Verdana" w:hAnsi="Verdana"/>
          <w:b/>
          <w:color w:val="000000"/>
          <w:sz w:val="20"/>
          <w:szCs w:val="20"/>
        </w:rPr>
        <w:t xml:space="preserve">: </w:t>
      </w:r>
      <w:del w:id="883" w:author="Γ" w:date="2018-07-12T14:14:00Z">
        <w:r w:rsidR="00AD57C2">
          <w:rPr>
            <w:rFonts w:ascii="Verdana" w:hAnsi="Verdana"/>
            <w:b/>
            <w:color w:val="000000"/>
            <w:sz w:val="20"/>
            <w:szCs w:val="20"/>
          </w:rPr>
          <w:delText>7</w:delText>
        </w:r>
        <w:r w:rsidR="00BA5B71" w:rsidRPr="007148C3">
          <w:rPr>
            <w:rFonts w:ascii="Verdana" w:hAnsi="Verdana"/>
            <w:b/>
            <w:color w:val="000000"/>
            <w:sz w:val="20"/>
            <w:szCs w:val="20"/>
          </w:rPr>
          <w:delText>.</w:delText>
        </w:r>
        <w:r w:rsidR="00AD57C2">
          <w:rPr>
            <w:rFonts w:ascii="Verdana" w:hAnsi="Verdana"/>
            <w:b/>
            <w:color w:val="000000"/>
            <w:sz w:val="20"/>
            <w:szCs w:val="20"/>
          </w:rPr>
          <w:delText>500</w:delText>
        </w:r>
      </w:del>
      <w:ins w:id="884" w:author="Γ" w:date="2018-07-12T14:14:00Z">
        <w:r>
          <w:rPr>
            <w:rFonts w:ascii="Verdana" w:hAnsi="Verdana"/>
            <w:b/>
            <w:color w:val="000000"/>
            <w:sz w:val="20"/>
            <w:szCs w:val="20"/>
          </w:rPr>
          <w:t>5</w:t>
        </w:r>
        <w:r w:rsidRPr="007148C3">
          <w:rPr>
            <w:rFonts w:ascii="Verdana" w:hAnsi="Verdana"/>
            <w:b/>
            <w:color w:val="000000"/>
            <w:sz w:val="20"/>
            <w:szCs w:val="20"/>
          </w:rPr>
          <w:t>.</w:t>
        </w:r>
        <w:r>
          <w:rPr>
            <w:rFonts w:ascii="Verdana" w:hAnsi="Verdana"/>
            <w:b/>
            <w:color w:val="000000"/>
            <w:sz w:val="20"/>
            <w:szCs w:val="20"/>
          </w:rPr>
          <w:t>780</w:t>
        </w:r>
      </w:ins>
      <w:r w:rsidRPr="007148C3">
        <w:rPr>
          <w:rFonts w:ascii="Verdana" w:hAnsi="Verdana"/>
          <w:b/>
          <w:color w:val="000000"/>
          <w:sz w:val="20"/>
          <w:szCs w:val="20"/>
        </w:rPr>
        <w:t>.000 Ευρώ.</w:t>
      </w:r>
    </w:p>
    <w:p w:rsidR="00120218" w:rsidRDefault="00120218" w:rsidP="00120218">
      <w:pPr>
        <w:spacing w:line="360" w:lineRule="auto"/>
        <w:jc w:val="both"/>
        <w:rPr>
          <w:ins w:id="885" w:author="Γ" w:date="2018-07-12T14:14:00Z"/>
          <w:rFonts w:ascii="Verdana" w:hAnsi="Verdana"/>
          <w:sz w:val="20"/>
          <w:szCs w:val="20"/>
        </w:rPr>
      </w:pPr>
      <w:ins w:id="886" w:author="Γ" w:date="2018-07-12T14:14:00Z">
        <w:r>
          <w:rPr>
            <w:rFonts w:ascii="Verdana" w:hAnsi="Verdana"/>
            <w:sz w:val="20"/>
            <w:szCs w:val="20"/>
          </w:rPr>
          <w:t>Η τιμή στόχος του οικονομικού δείκτη με ορόσημο το 2018, διαμορφώνεται σε 5.780.000 € πιστοποιημένες δαπάνες, μειωμένη κατά 22,93% σε σχέση με την αρχική στοχοθέτηση. Η μείωση αυτή της τιμής στόχο</w:t>
        </w:r>
        <w:r w:rsidRPr="003F6410">
          <w:rPr>
            <w:rFonts w:ascii="Verdana" w:hAnsi="Verdana"/>
            <w:sz w:val="20"/>
            <w:szCs w:val="20"/>
          </w:rPr>
          <w:t xml:space="preserve"> για το 2018, </w:t>
        </w:r>
        <w:r>
          <w:rPr>
            <w:rFonts w:ascii="Verdana" w:hAnsi="Verdana"/>
            <w:sz w:val="20"/>
            <w:szCs w:val="20"/>
          </w:rPr>
          <w:t xml:space="preserve">προέκυψε </w:t>
        </w:r>
        <w:r w:rsidRPr="003F6410">
          <w:rPr>
            <w:rFonts w:ascii="Verdana" w:hAnsi="Verdana"/>
            <w:sz w:val="20"/>
            <w:szCs w:val="20"/>
          </w:rPr>
          <w:t xml:space="preserve">με βάση τη μεθοδολογία αφαίρεσης των αρχικών προκαταβολών και των ετήσιων προχρηματοδοτήσεων, καθώς επίσης και </w:t>
        </w:r>
        <w:r>
          <w:rPr>
            <w:rFonts w:ascii="Verdana" w:hAnsi="Verdana"/>
            <w:sz w:val="20"/>
            <w:szCs w:val="20"/>
          </w:rPr>
          <w:t xml:space="preserve">με </w:t>
        </w:r>
        <w:r w:rsidRPr="003F6410">
          <w:rPr>
            <w:rFonts w:ascii="Verdana" w:hAnsi="Verdana"/>
            <w:sz w:val="20"/>
            <w:szCs w:val="20"/>
          </w:rPr>
          <w:t xml:space="preserve">τη μεθοδολογία χρονισμού, </w:t>
        </w:r>
        <w:r>
          <w:rPr>
            <w:rFonts w:ascii="Verdana" w:hAnsi="Verdana"/>
            <w:sz w:val="20"/>
            <w:szCs w:val="20"/>
          </w:rPr>
          <w:t>«κερδισμένου χρόνου»</w:t>
        </w:r>
        <w:r w:rsidRPr="006E0D72">
          <w:rPr>
            <w:rFonts w:ascii="Verdana" w:hAnsi="Verdana"/>
            <w:color w:val="000000"/>
            <w:sz w:val="20"/>
            <w:szCs w:val="20"/>
          </w:rPr>
          <w:t xml:space="preserve"> </w:t>
        </w:r>
        <w:r>
          <w:rPr>
            <w:rFonts w:ascii="Verdana" w:hAnsi="Verdana"/>
            <w:color w:val="000000"/>
            <w:sz w:val="20"/>
            <w:szCs w:val="20"/>
          </w:rPr>
          <w:t>με την ένταξη «μεταφερόμενων» και «</w:t>
        </w:r>
        <w:proofErr w:type="spellStart"/>
        <w:r>
          <w:rPr>
            <w:rFonts w:ascii="Verdana" w:hAnsi="Verdana"/>
            <w:color w:val="000000"/>
            <w:sz w:val="20"/>
            <w:szCs w:val="20"/>
          </w:rPr>
          <w:t>τμηματοποιημένων</w:t>
        </w:r>
        <w:proofErr w:type="spellEnd"/>
        <w:r>
          <w:rPr>
            <w:rFonts w:ascii="Verdana" w:hAnsi="Verdana"/>
            <w:color w:val="000000"/>
            <w:sz w:val="20"/>
            <w:szCs w:val="20"/>
          </w:rPr>
          <w:t xml:space="preserve">» </w:t>
        </w:r>
        <w:r w:rsidRPr="006E0D72">
          <w:rPr>
            <w:rFonts w:ascii="Verdana" w:hAnsi="Verdana"/>
            <w:color w:val="000000"/>
            <w:sz w:val="20"/>
            <w:szCs w:val="20"/>
          </w:rPr>
          <w:t>(</w:t>
        </w:r>
        <w:r>
          <w:rPr>
            <w:rFonts w:ascii="Verdana" w:hAnsi="Verdana"/>
            <w:color w:val="000000"/>
            <w:sz w:val="20"/>
            <w:szCs w:val="20"/>
            <w:lang w:val="en-US"/>
          </w:rPr>
          <w:t>phased</w:t>
        </w:r>
        <w:r w:rsidRPr="006E0D72">
          <w:rPr>
            <w:rFonts w:ascii="Verdana" w:hAnsi="Verdana"/>
            <w:color w:val="000000"/>
            <w:sz w:val="20"/>
            <w:szCs w:val="20"/>
          </w:rPr>
          <w:t xml:space="preserve">) </w:t>
        </w:r>
        <w:r w:rsidR="00404D41">
          <w:rPr>
            <w:rFonts w:ascii="Verdana" w:hAnsi="Verdana"/>
            <w:color w:val="000000"/>
            <w:sz w:val="20"/>
            <w:szCs w:val="20"/>
          </w:rPr>
          <w:t>πράξεων</w:t>
        </w:r>
      </w:ins>
      <w:ins w:id="887" w:author="Γ" w:date="2018-07-13T07:31:00Z">
        <w:r w:rsidR="00404D41">
          <w:rPr>
            <w:rFonts w:ascii="Verdana" w:hAnsi="Verdana"/>
            <w:color w:val="000000"/>
            <w:sz w:val="20"/>
            <w:szCs w:val="20"/>
          </w:rPr>
          <w:t>. Η μεθοδολογία αυτή</w:t>
        </w:r>
      </w:ins>
      <w:ins w:id="888" w:author="Γ" w:date="2018-07-12T14:14:00Z">
        <w:r>
          <w:rPr>
            <w:rFonts w:ascii="Verdana" w:hAnsi="Verdana"/>
            <w:sz w:val="20"/>
            <w:szCs w:val="20"/>
          </w:rPr>
          <w:t xml:space="preserve"> </w:t>
        </w:r>
        <w:r w:rsidR="0097172F">
          <w:rPr>
            <w:rFonts w:ascii="Verdana" w:hAnsi="Verdana"/>
            <w:sz w:val="20"/>
            <w:szCs w:val="20"/>
          </w:rPr>
          <w:t>περιγράφεται</w:t>
        </w:r>
      </w:ins>
      <w:ins w:id="889" w:author="Γ" w:date="2018-07-13T07:31:00Z">
        <w:r w:rsidR="00404D41">
          <w:rPr>
            <w:rFonts w:ascii="Verdana" w:hAnsi="Verdana"/>
            <w:sz w:val="20"/>
            <w:szCs w:val="20"/>
          </w:rPr>
          <w:t xml:space="preserve"> αναλυτικά</w:t>
        </w:r>
      </w:ins>
      <w:ins w:id="890" w:author="Γ" w:date="2018-07-12T14:14:00Z">
        <w:r w:rsidR="0097172F">
          <w:rPr>
            <w:rFonts w:ascii="Verdana" w:hAnsi="Verdana"/>
            <w:sz w:val="20"/>
            <w:szCs w:val="20"/>
          </w:rPr>
          <w:t xml:space="preserve"> </w:t>
        </w:r>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w:t>
        </w:r>
        <w:r w:rsidRPr="00D40519">
          <w:rPr>
            <w:rFonts w:ascii="Verdana" w:hAnsi="Verdana"/>
            <w:sz w:val="20"/>
            <w:szCs w:val="20"/>
          </w:rPr>
          <w:t>ου Επιχειρησιακού Προγράμματος</w:t>
        </w:r>
        <w:r>
          <w:rPr>
            <w:rFonts w:ascii="Verdana" w:hAnsi="Verdana"/>
            <w:sz w:val="20"/>
            <w:szCs w:val="20"/>
          </w:rPr>
          <w:t>» και συγκεκριμένα, στο μέρος της τεκμηρίωσης των τροποποιήσεων του Πλαισίου Επίδοσης.</w:t>
        </w:r>
      </w:ins>
    </w:p>
    <w:p w:rsidR="00DA421B" w:rsidRPr="00BA5B71" w:rsidDel="007E701B" w:rsidRDefault="00DA421B" w:rsidP="00DA421B">
      <w:pPr>
        <w:spacing w:line="360" w:lineRule="auto"/>
        <w:jc w:val="both"/>
        <w:rPr>
          <w:del w:id="891" w:author="Γ" w:date="2018-07-13T07:36:00Z"/>
          <w:rFonts w:ascii="Verdana" w:hAnsi="Verdana"/>
          <w:color w:val="000000"/>
          <w:sz w:val="20"/>
          <w:szCs w:val="20"/>
        </w:rPr>
      </w:pPr>
      <w:del w:id="892" w:author="Γ" w:date="2018-07-13T07:36:00Z">
        <w:r w:rsidRPr="00BA5B71" w:rsidDel="007E701B">
          <w:rPr>
            <w:rFonts w:ascii="Verdana" w:hAnsi="Verdana"/>
            <w:color w:val="000000"/>
            <w:sz w:val="20"/>
            <w:szCs w:val="20"/>
          </w:rPr>
          <w:delText xml:space="preserve">Ο συγκεκριμένος δείκτης προσδιορίζεται από πράξεις που αντιστοιχούν σε όλες τις κατηγορίες παρέμβασης </w:delText>
        </w:r>
        <w:r w:rsidDel="007E701B">
          <w:rPr>
            <w:rFonts w:ascii="Verdana" w:hAnsi="Verdana"/>
            <w:color w:val="000000"/>
            <w:sz w:val="20"/>
            <w:szCs w:val="20"/>
          </w:rPr>
          <w:delText xml:space="preserve">του ΑΠ </w:delText>
        </w:r>
        <w:r w:rsidRPr="00BA5B71" w:rsidDel="007E701B">
          <w:rPr>
            <w:rFonts w:ascii="Verdana" w:hAnsi="Verdana"/>
            <w:color w:val="000000"/>
            <w:sz w:val="20"/>
            <w:szCs w:val="20"/>
          </w:rPr>
          <w:delText xml:space="preserve">με αντίστοιχους κωδικούς </w:delText>
        </w:r>
        <w:r w:rsidDel="007E701B">
          <w:rPr>
            <w:rFonts w:ascii="Verdana" w:hAnsi="Verdana"/>
            <w:color w:val="000000"/>
            <w:sz w:val="20"/>
            <w:szCs w:val="20"/>
          </w:rPr>
          <w:delText>49, 50, 51, 52, 53, 55, 73 και 97.</w:delText>
        </w:r>
      </w:del>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 xml:space="preserve">Ο συγκεκριμένος </w:t>
      </w:r>
      <w:ins w:id="893" w:author="Γ" w:date="2018-07-13T07:34:00Z">
        <w:r w:rsidR="007E701B">
          <w:rPr>
            <w:rFonts w:ascii="Verdana" w:hAnsi="Verdana"/>
            <w:color w:val="000000"/>
            <w:sz w:val="20"/>
            <w:szCs w:val="20"/>
          </w:rPr>
          <w:t xml:space="preserve">δείκτης </w:t>
        </w:r>
      </w:ins>
      <w:r w:rsidRPr="00BA5B71">
        <w:rPr>
          <w:rFonts w:ascii="Verdana" w:hAnsi="Verdana"/>
          <w:color w:val="000000"/>
          <w:sz w:val="20"/>
          <w:szCs w:val="20"/>
        </w:rPr>
        <w:t xml:space="preserve">είναι οικονομικός δείκτης και είναι από τους πλέον αξιόπιστους και αναμφισβήτητους δείκτες υλοποίησης του οικονομικού αντικειμένου του Άξονα Προτεραιότητας. </w:t>
      </w:r>
      <w:r>
        <w:rPr>
          <w:rFonts w:ascii="Verdana" w:hAnsi="Verdana"/>
          <w:color w:val="000000"/>
          <w:sz w:val="20"/>
          <w:szCs w:val="20"/>
        </w:rPr>
        <w:t>Α</w:t>
      </w:r>
      <w:r w:rsidRPr="00BA5B71">
        <w:rPr>
          <w:rFonts w:ascii="Verdana" w:hAnsi="Verdana"/>
          <w:color w:val="000000"/>
          <w:sz w:val="20"/>
          <w:szCs w:val="20"/>
        </w:rPr>
        <w:t xml:space="preserve">υτό </w:t>
      </w:r>
      <w:r>
        <w:rPr>
          <w:rFonts w:ascii="Verdana" w:hAnsi="Verdana"/>
          <w:color w:val="000000"/>
          <w:sz w:val="20"/>
          <w:szCs w:val="20"/>
        </w:rPr>
        <w:t xml:space="preserve">ισχύει </w:t>
      </w:r>
      <w:r w:rsidRPr="00BA5B71">
        <w:rPr>
          <w:rFonts w:ascii="Verdana" w:hAnsi="Verdana"/>
          <w:color w:val="000000"/>
          <w:sz w:val="20"/>
          <w:szCs w:val="20"/>
        </w:rPr>
        <w:t>επειδή οι δαπάνες πιστοποιούνται από τα αρμόδια Όργανα και αρχές του Συστήματος Διαχείρισης και Ελέγχου του Προγράμματος.</w:t>
      </w: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 xml:space="preserve">Η τιμή του δείκτη αντιπροσωπεύει το </w:t>
      </w:r>
      <w:del w:id="894" w:author="Γ" w:date="2018-07-12T14:14:00Z">
        <w:r w:rsidR="00AD57C2">
          <w:rPr>
            <w:rFonts w:ascii="Verdana" w:hAnsi="Verdana"/>
            <w:color w:val="000000"/>
            <w:sz w:val="20"/>
            <w:szCs w:val="20"/>
          </w:rPr>
          <w:delText>30</w:delText>
        </w:r>
      </w:del>
      <w:ins w:id="895" w:author="Γ" w:date="2018-07-12T14:14:00Z">
        <w:r>
          <w:rPr>
            <w:rFonts w:ascii="Verdana" w:hAnsi="Verdana"/>
            <w:color w:val="000000"/>
            <w:sz w:val="20"/>
            <w:szCs w:val="20"/>
          </w:rPr>
          <w:t>23,12</w:t>
        </w:r>
      </w:ins>
      <w:r>
        <w:rPr>
          <w:rFonts w:ascii="Verdana" w:hAnsi="Verdana"/>
          <w:color w:val="000000"/>
          <w:sz w:val="20"/>
          <w:szCs w:val="20"/>
        </w:rPr>
        <w:t xml:space="preserve">% </w:t>
      </w:r>
      <w:r w:rsidRPr="00BA5B71">
        <w:rPr>
          <w:rFonts w:ascii="Verdana" w:hAnsi="Verdana"/>
          <w:color w:val="000000"/>
          <w:sz w:val="20"/>
          <w:szCs w:val="20"/>
        </w:rPr>
        <w:t>του προϋπολογισμού του Άξονα Προτεραιότητας</w:t>
      </w:r>
      <w:r>
        <w:rPr>
          <w:rFonts w:ascii="Verdana" w:hAnsi="Verdana"/>
          <w:color w:val="000000"/>
          <w:sz w:val="20"/>
          <w:szCs w:val="20"/>
        </w:rPr>
        <w:t xml:space="preserve"> </w:t>
      </w:r>
      <w:r w:rsidRPr="00BA5B71">
        <w:rPr>
          <w:rFonts w:ascii="Verdana" w:hAnsi="Verdana"/>
          <w:color w:val="000000"/>
          <w:sz w:val="20"/>
          <w:szCs w:val="20"/>
        </w:rPr>
        <w:t>και αναφέρεται σε δημόσια δαπάνη (κοινοτική συνδρομή και εθνική συμμετοχή).</w:t>
      </w: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 xml:space="preserve">Οι δαπάνες αυτές </w:t>
      </w:r>
      <w:del w:id="896" w:author="Γ" w:date="2018-07-13T07:34:00Z">
        <w:r w:rsidRPr="00BA5B71" w:rsidDel="007E701B">
          <w:rPr>
            <w:rFonts w:ascii="Verdana" w:hAnsi="Verdana"/>
            <w:color w:val="000000"/>
            <w:sz w:val="20"/>
            <w:szCs w:val="20"/>
          </w:rPr>
          <w:delText xml:space="preserve">προέρχονται </w:delText>
        </w:r>
      </w:del>
      <w:ins w:id="897" w:author="Γ" w:date="2018-07-13T07:34:00Z">
        <w:r w:rsidR="007E701B">
          <w:rPr>
            <w:rFonts w:ascii="Verdana" w:hAnsi="Verdana"/>
            <w:color w:val="000000"/>
            <w:sz w:val="20"/>
            <w:szCs w:val="20"/>
          </w:rPr>
          <w:t>θα προέλθουν</w:t>
        </w:r>
        <w:r w:rsidR="007E701B" w:rsidRPr="00BA5B71">
          <w:rPr>
            <w:rFonts w:ascii="Verdana" w:hAnsi="Verdana"/>
            <w:color w:val="000000"/>
            <w:sz w:val="20"/>
            <w:szCs w:val="20"/>
          </w:rPr>
          <w:t xml:space="preserve"> </w:t>
        </w:r>
      </w:ins>
      <w:r w:rsidRPr="00BA5B71">
        <w:rPr>
          <w:rFonts w:ascii="Verdana" w:hAnsi="Verdana"/>
          <w:color w:val="000000"/>
          <w:sz w:val="20"/>
          <w:szCs w:val="20"/>
        </w:rPr>
        <w:t>από την υλοποίηση και επίτευξη των στόχων όλων των δεικτών εκροής μέχρι και το 2018, όπως αναφέρονται στον πίνακα των δεικτών του πλαισίου επίδοσης</w:t>
      </w:r>
      <w:r>
        <w:rPr>
          <w:rFonts w:ascii="Verdana" w:hAnsi="Verdana"/>
          <w:color w:val="000000"/>
          <w:sz w:val="20"/>
          <w:szCs w:val="20"/>
        </w:rPr>
        <w:t xml:space="preserve">, καθώς και από άλλες παρεμβάσεις του ΑΠ2Β και συγκεκριμένα από τις παρεμβάσεις των Επενδυτικών Προτεραιοτήτων </w:t>
      </w:r>
      <w:del w:id="898" w:author="Γ" w:date="2018-07-12T14:14:00Z">
        <w:r w:rsidR="00AD57C2">
          <w:rPr>
            <w:rFonts w:ascii="Verdana" w:hAnsi="Verdana"/>
            <w:color w:val="000000"/>
            <w:sz w:val="20"/>
            <w:szCs w:val="20"/>
          </w:rPr>
          <w:delText xml:space="preserve">9β, </w:delText>
        </w:r>
        <w:r w:rsidR="00926D49">
          <w:rPr>
            <w:rFonts w:ascii="Verdana" w:hAnsi="Verdana"/>
            <w:color w:val="000000"/>
            <w:sz w:val="20"/>
            <w:szCs w:val="20"/>
          </w:rPr>
          <w:delText>9γ</w:delText>
        </w:r>
      </w:del>
      <w:ins w:id="899" w:author="Γ" w:date="2018-07-12T14:14:00Z">
        <w:r>
          <w:rPr>
            <w:rFonts w:ascii="Verdana" w:hAnsi="Verdana"/>
            <w:color w:val="000000"/>
            <w:sz w:val="20"/>
            <w:szCs w:val="20"/>
          </w:rPr>
          <w:t>9</w:t>
        </w:r>
        <w:r>
          <w:rPr>
            <w:rFonts w:ascii="Verdana" w:hAnsi="Verdana"/>
            <w:color w:val="000000"/>
            <w:sz w:val="20"/>
            <w:szCs w:val="20"/>
            <w:lang w:val="en-US"/>
          </w:rPr>
          <w:t>b</w:t>
        </w:r>
        <w:r>
          <w:rPr>
            <w:rFonts w:ascii="Verdana" w:hAnsi="Verdana"/>
            <w:color w:val="000000"/>
            <w:sz w:val="20"/>
            <w:szCs w:val="20"/>
          </w:rPr>
          <w:t>, 9</w:t>
        </w:r>
        <w:r>
          <w:rPr>
            <w:rFonts w:ascii="Verdana" w:hAnsi="Verdana"/>
            <w:color w:val="000000"/>
            <w:sz w:val="20"/>
            <w:szCs w:val="20"/>
            <w:lang w:val="en-US"/>
          </w:rPr>
          <w:t>c</w:t>
        </w:r>
      </w:ins>
      <w:r>
        <w:rPr>
          <w:rFonts w:ascii="Verdana" w:hAnsi="Verdana"/>
          <w:color w:val="000000"/>
          <w:sz w:val="20"/>
          <w:szCs w:val="20"/>
        </w:rPr>
        <w:t xml:space="preserve"> και </w:t>
      </w:r>
      <w:del w:id="900" w:author="Γ" w:date="2018-07-12T14:14:00Z">
        <w:r w:rsidR="00AD57C2">
          <w:rPr>
            <w:rFonts w:ascii="Verdana" w:hAnsi="Verdana"/>
            <w:color w:val="000000"/>
            <w:sz w:val="20"/>
            <w:szCs w:val="20"/>
          </w:rPr>
          <w:delText>9δ</w:delText>
        </w:r>
      </w:del>
      <w:ins w:id="901" w:author="Γ" w:date="2018-07-12T14:14:00Z">
        <w:r>
          <w:rPr>
            <w:rFonts w:ascii="Verdana" w:hAnsi="Verdana"/>
            <w:color w:val="000000"/>
            <w:sz w:val="20"/>
            <w:szCs w:val="20"/>
          </w:rPr>
          <w:t>9</w:t>
        </w:r>
        <w:r>
          <w:rPr>
            <w:rFonts w:ascii="Verdana" w:hAnsi="Verdana"/>
            <w:color w:val="000000"/>
            <w:sz w:val="20"/>
            <w:szCs w:val="20"/>
            <w:lang w:val="en-US"/>
          </w:rPr>
          <w:t>d</w:t>
        </w:r>
      </w:ins>
      <w:ins w:id="902" w:author="Γ" w:date="2018-07-13T07:34:00Z">
        <w:r w:rsidR="007E701B">
          <w:rPr>
            <w:rFonts w:ascii="Verdana" w:hAnsi="Verdana"/>
            <w:color w:val="000000"/>
            <w:sz w:val="20"/>
            <w:szCs w:val="20"/>
          </w:rPr>
          <w:t xml:space="preserve">, </w:t>
        </w:r>
      </w:ins>
      <w:ins w:id="903" w:author="Γ" w:date="2018-07-13T07:35:00Z">
        <w:r w:rsidR="007E701B">
          <w:rPr>
            <w:rFonts w:ascii="Verdana" w:hAnsi="Verdana"/>
            <w:color w:val="000000"/>
            <w:sz w:val="20"/>
            <w:szCs w:val="20"/>
          </w:rPr>
          <w:t>στις</w:t>
        </w:r>
        <w:r w:rsidR="007E701B">
          <w:rPr>
            <w:rFonts w:ascii="Verdana" w:hAnsi="Verdana"/>
            <w:color w:val="000000"/>
            <w:sz w:val="20"/>
            <w:szCs w:val="20"/>
          </w:rPr>
          <w:t xml:space="preserve"> οποίες αντιστοιχούν οι Κατηγορίες Παρέμβασης 49, 50, </w:t>
        </w:r>
        <w:r w:rsidR="007E701B">
          <w:rPr>
            <w:rFonts w:ascii="Verdana" w:hAnsi="Verdana"/>
            <w:color w:val="000000"/>
            <w:sz w:val="20"/>
            <w:szCs w:val="20"/>
          </w:rPr>
          <w:t>51, 52, 53, 55, 73 και 97.</w:t>
        </w:r>
      </w:ins>
      <w:del w:id="904" w:author="Γ" w:date="2018-07-13T07:34:00Z">
        <w:r w:rsidDel="007E701B">
          <w:rPr>
            <w:rFonts w:ascii="Verdana" w:hAnsi="Verdana"/>
            <w:color w:val="000000"/>
            <w:sz w:val="20"/>
            <w:szCs w:val="20"/>
          </w:rPr>
          <w:delText>.</w:delText>
        </w:r>
      </w:del>
    </w:p>
    <w:p w:rsidR="00DA421B" w:rsidRPr="00BA5B71" w:rsidRDefault="001D1FD7" w:rsidP="00DA421B">
      <w:pPr>
        <w:spacing w:line="360" w:lineRule="auto"/>
        <w:jc w:val="both"/>
        <w:rPr>
          <w:rFonts w:ascii="Verdana" w:hAnsi="Verdana"/>
          <w:color w:val="000000"/>
          <w:sz w:val="20"/>
          <w:rPrChange w:id="905" w:author="Γ" w:date="2018-07-12T14:14:00Z">
            <w:rPr>
              <w:rFonts w:ascii="Verdana" w:hAnsi="Verdana"/>
              <w:sz w:val="20"/>
            </w:rPr>
          </w:rPrChange>
        </w:rPr>
      </w:pPr>
      <w:moveToRangeStart w:id="906" w:author="Γ" w:date="2018-07-12T14:14:00Z" w:name="move519168199"/>
      <w:moveTo w:id="907" w:author="Γ" w:date="2018-07-12T14:14:00Z">
        <w:r w:rsidRPr="001D1FD7">
          <w:rPr>
            <w:rFonts w:ascii="Verdana" w:hAnsi="Verdana"/>
            <w:color w:val="000000"/>
            <w:sz w:val="20"/>
            <w:rPrChange w:id="908" w:author="Γ" w:date="2018-07-12T14:14:00Z">
              <w:rPr>
                <w:rFonts w:ascii="Verdana" w:hAnsi="Verdana"/>
                <w:sz w:val="20"/>
                <w:vertAlign w:val="superscript"/>
              </w:rPr>
            </w:rPrChange>
          </w:rPr>
          <w:t>Η εκτίμηση ως προς την τιμή στόχου των πιστοποιημένων δαπανών μέχρι και το 2018 μπορεί να μην επικυρωθεί αν αποδειχθούν λανθασμένες κάποιες από τις υποθέσεις που έχουν διατυπωθεί για τις τιμές στόχους όλων των προηγούμενων δεικτών</w:t>
        </w:r>
      </w:moveTo>
      <w:ins w:id="909" w:author="Γ" w:date="2018-07-13T07:36:00Z">
        <w:r w:rsidR="007E701B">
          <w:rPr>
            <w:rFonts w:ascii="Verdana" w:hAnsi="Verdana"/>
            <w:color w:val="000000"/>
            <w:sz w:val="20"/>
          </w:rPr>
          <w:t xml:space="preserve"> εκροών, με ορόσημο το 2018</w:t>
        </w:r>
      </w:ins>
      <w:moveTo w:id="910" w:author="Γ" w:date="2018-07-12T14:14:00Z">
        <w:del w:id="911" w:author="Γ" w:date="2018-07-13T07:36:00Z">
          <w:r w:rsidRPr="001D1FD7" w:rsidDel="007E701B">
            <w:rPr>
              <w:rFonts w:ascii="Verdana" w:hAnsi="Verdana"/>
              <w:color w:val="000000"/>
              <w:sz w:val="20"/>
              <w:rPrChange w:id="912" w:author="Γ" w:date="2018-07-12T14:14:00Z">
                <w:rPr>
                  <w:rFonts w:ascii="Verdana" w:hAnsi="Verdana"/>
                  <w:sz w:val="20"/>
                  <w:vertAlign w:val="superscript"/>
                </w:rPr>
              </w:rPrChange>
            </w:rPr>
            <w:delText>.</w:delText>
          </w:r>
        </w:del>
      </w:moveTo>
    </w:p>
    <w:p w:rsidR="00404D41" w:rsidDel="007E701B" w:rsidRDefault="00404D41">
      <w:pPr>
        <w:rPr>
          <w:del w:id="913" w:author="Γ" w:date="2018-07-13T07:36:00Z"/>
          <w:rPrChange w:id="914" w:author="Γ" w:date="2018-07-12T14:14:00Z">
            <w:rPr>
              <w:del w:id="915" w:author="Γ" w:date="2018-07-13T07:36:00Z"/>
              <w:rFonts w:ascii="Verdana" w:hAnsi="Verdana"/>
              <w:sz w:val="20"/>
            </w:rPr>
          </w:rPrChange>
        </w:rPr>
        <w:pPrChange w:id="916" w:author="Γ" w:date="2018-07-12T14:14:00Z">
          <w:pPr>
            <w:tabs>
              <w:tab w:val="left" w:pos="5805"/>
              <w:tab w:val="left" w:pos="7005"/>
            </w:tabs>
            <w:spacing w:line="360" w:lineRule="auto"/>
            <w:jc w:val="both"/>
          </w:pPr>
        </w:pPrChange>
      </w:pPr>
    </w:p>
    <w:p w:rsidR="00404D41" w:rsidDel="007E701B" w:rsidRDefault="00404D41">
      <w:pPr>
        <w:rPr>
          <w:del w:id="917" w:author="Γ" w:date="2018-07-13T07:36:00Z"/>
          <w:rPrChange w:id="918" w:author="Γ" w:date="2018-07-12T14:14:00Z">
            <w:rPr>
              <w:del w:id="919" w:author="Γ" w:date="2018-07-13T07:36:00Z"/>
              <w:rFonts w:ascii="Verdana" w:hAnsi="Verdana"/>
              <w:sz w:val="20"/>
            </w:rPr>
          </w:rPrChange>
        </w:rPr>
        <w:pPrChange w:id="920" w:author="Γ" w:date="2018-07-12T14:14:00Z">
          <w:pPr>
            <w:tabs>
              <w:tab w:val="left" w:pos="5805"/>
              <w:tab w:val="left" w:pos="7005"/>
            </w:tabs>
            <w:spacing w:line="360" w:lineRule="auto"/>
            <w:jc w:val="both"/>
          </w:pPr>
        </w:pPrChange>
      </w:pPr>
    </w:p>
    <w:p w:rsidR="00A9162E" w:rsidRPr="006D49B4" w:rsidRDefault="001D1FD7" w:rsidP="00A9162E">
      <w:pPr>
        <w:spacing w:line="360" w:lineRule="auto"/>
        <w:jc w:val="both"/>
        <w:rPr>
          <w:rFonts w:ascii="Verdana" w:hAnsi="Verdana"/>
          <w:sz w:val="20"/>
          <w:rPrChange w:id="921" w:author="Γ" w:date="2018-07-12T14:14:00Z">
            <w:rPr>
              <w:rFonts w:ascii="Verdana" w:hAnsi="Verdana"/>
              <w:color w:val="000000"/>
              <w:sz w:val="20"/>
            </w:rPr>
          </w:rPrChange>
        </w:rPr>
      </w:pPr>
      <w:moveFromRangeStart w:id="922" w:author="Γ" w:date="2018-07-12T14:14:00Z" w:name="move519168200"/>
      <w:moveToRangeEnd w:id="906"/>
      <w:moveFrom w:id="923" w:author="Γ" w:date="2018-07-12T14:14:00Z">
        <w:r w:rsidRPr="001D1FD7">
          <w:rPr>
            <w:rFonts w:ascii="Verdana" w:hAnsi="Verdana"/>
            <w:sz w:val="20"/>
            <w:highlight w:val="yellow"/>
            <w:rPrChange w:id="924" w:author="Γ" w:date="2018-07-12T14:14:00Z">
              <w:rPr>
                <w:rFonts w:ascii="Verdana" w:hAnsi="Verdana"/>
                <w:color w:val="000000"/>
                <w:sz w:val="20"/>
                <w:vertAlign w:val="superscript"/>
              </w:rPr>
            </w:rPrChange>
          </w:rPr>
          <w:t>Η εκτίμηση ως προς την τιμή στόχου των πιστοποιημένων δαπανών μέχρι και το 2018 μπορεί να μην επικυρωθεί αν αποδειχθούν λανθασμένες κάποιες από τις υποθέσεις που έχουν διατυπωθεί για τις τιμές στόχους όλων των προηγούμενων δεικτών.</w:t>
        </w:r>
      </w:moveFrom>
    </w:p>
    <w:p w:rsidR="00404D41" w:rsidRDefault="00404D41">
      <w:pPr>
        <w:tabs>
          <w:tab w:val="left" w:pos="5805"/>
          <w:tab w:val="left" w:pos="7005"/>
        </w:tabs>
        <w:spacing w:line="360" w:lineRule="auto"/>
        <w:jc w:val="both"/>
        <w:rPr>
          <w:rFonts w:ascii="Verdana" w:hAnsi="Verdana"/>
          <w:sz w:val="20"/>
          <w:szCs w:val="20"/>
        </w:rPr>
        <w:pPrChange w:id="925" w:author="Γ" w:date="2018-07-12T14:14:00Z">
          <w:pPr>
            <w:spacing w:line="360" w:lineRule="auto"/>
            <w:jc w:val="both"/>
          </w:pPr>
        </w:pPrChange>
      </w:pPr>
    </w:p>
    <w:moveFromRangeEnd w:id="922"/>
    <w:p w:rsidR="00600212" w:rsidRDefault="00600212" w:rsidP="008B4469">
      <w:pPr>
        <w:spacing w:line="360" w:lineRule="auto"/>
        <w:jc w:val="both"/>
        <w:rPr>
          <w:del w:id="926" w:author="Γ" w:date="2018-07-12T14:14:00Z"/>
          <w:rFonts w:ascii="Verdana" w:hAnsi="Verdana"/>
          <w:sz w:val="20"/>
          <w:szCs w:val="20"/>
        </w:rPr>
      </w:pPr>
    </w:p>
    <w:p w:rsidR="00600212" w:rsidRDefault="00600212" w:rsidP="008B4469">
      <w:pPr>
        <w:spacing w:line="360" w:lineRule="auto"/>
        <w:jc w:val="both"/>
        <w:rPr>
          <w:del w:id="927" w:author="Γ" w:date="2018-07-12T14:14:00Z"/>
          <w:rFonts w:ascii="Verdana" w:hAnsi="Verdana"/>
          <w:sz w:val="20"/>
          <w:szCs w:val="20"/>
        </w:rPr>
      </w:pPr>
    </w:p>
    <w:p w:rsidR="00A9162E" w:rsidRPr="00DF1093" w:rsidRDefault="00A9162E" w:rsidP="00A9162E">
      <w:pPr>
        <w:spacing w:line="360" w:lineRule="auto"/>
        <w:jc w:val="both"/>
        <w:rPr>
          <w:rFonts w:ascii="Verdana" w:hAnsi="Verdana"/>
          <w:sz w:val="20"/>
          <w:szCs w:val="20"/>
        </w:rPr>
      </w:pPr>
      <w:r w:rsidRPr="009928DD">
        <w:rPr>
          <w:rFonts w:ascii="Verdana" w:hAnsi="Verdana"/>
          <w:b/>
          <w:sz w:val="20"/>
          <w:szCs w:val="20"/>
          <w:u w:val="single"/>
        </w:rPr>
        <w:t>Άξονας Προτεραιότητας 3</w:t>
      </w:r>
      <w:r w:rsidRPr="00916A59">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Προστασία του περιβάλλοντος - μετάβαση σε μια οικονομία φιλική στο περιβάλλον»</w:t>
      </w:r>
      <w:r>
        <w:rPr>
          <w:rFonts w:ascii="Verdana" w:hAnsi="Verdana"/>
          <w:sz w:val="20"/>
          <w:szCs w:val="20"/>
        </w:rPr>
        <w:t>.</w:t>
      </w:r>
    </w:p>
    <w:p w:rsidR="00A9162E" w:rsidRDefault="00A9162E" w:rsidP="00A9162E">
      <w:pPr>
        <w:spacing w:line="360" w:lineRule="auto"/>
        <w:jc w:val="both"/>
        <w:rPr>
          <w:rFonts w:ascii="Verdana" w:hAnsi="Verdana"/>
          <w:sz w:val="20"/>
          <w:szCs w:val="20"/>
        </w:rPr>
      </w:pPr>
    </w:p>
    <w:p w:rsidR="00A9162E" w:rsidRPr="00D915A9"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1</w:t>
      </w:r>
      <w:r w:rsidRPr="00D915A9">
        <w:rPr>
          <w:rFonts w:ascii="Verdana" w:hAnsi="Verdana"/>
          <w:b/>
          <w:sz w:val="20"/>
          <w:szCs w:val="20"/>
        </w:rPr>
        <w:t>.</w:t>
      </w:r>
      <w:r w:rsidRPr="00D915A9">
        <w:rPr>
          <w:rFonts w:ascii="Verdana" w:hAnsi="Verdana"/>
          <w:b/>
          <w:sz w:val="20"/>
          <w:szCs w:val="20"/>
        </w:rPr>
        <w:tab/>
      </w:r>
      <w:r w:rsidRPr="00D915A9">
        <w:rPr>
          <w:rFonts w:ascii="Verdana" w:hAnsi="Verdana"/>
          <w:b/>
          <w:sz w:val="20"/>
          <w:szCs w:val="20"/>
          <w:u w:val="single"/>
        </w:rPr>
        <w:t>Δείκτης</w:t>
      </w:r>
      <w:r w:rsidRPr="00D915A9">
        <w:rPr>
          <w:rFonts w:ascii="Verdana" w:hAnsi="Verdana"/>
          <w:b/>
          <w:sz w:val="20"/>
          <w:szCs w:val="20"/>
        </w:rPr>
        <w:t>: «Πρόσθετος πληθυσμός που εξυπηρετείται  από βελτιωμένη παροχή νερού»,</w:t>
      </w:r>
      <w:r w:rsidRPr="00D915A9">
        <w:rPr>
          <w:rFonts w:ascii="Verdana" w:hAnsi="Verdana"/>
          <w:sz w:val="20"/>
          <w:szCs w:val="20"/>
        </w:rPr>
        <w:t xml:space="preserve"> με κωδικό </w:t>
      </w:r>
      <w:r w:rsidRPr="00D915A9">
        <w:rPr>
          <w:rFonts w:ascii="Verdana" w:hAnsi="Verdana"/>
          <w:sz w:val="20"/>
          <w:szCs w:val="20"/>
          <w:lang w:val="en-US"/>
        </w:rPr>
        <w:t>CO</w:t>
      </w:r>
      <w:r w:rsidRPr="00D915A9">
        <w:rPr>
          <w:rFonts w:ascii="Verdana" w:hAnsi="Verdana"/>
          <w:sz w:val="20"/>
          <w:szCs w:val="20"/>
        </w:rPr>
        <w:t>18.</w:t>
      </w:r>
    </w:p>
    <w:p w:rsidR="00A9162E" w:rsidRPr="00D915A9" w:rsidRDefault="00A9162E" w:rsidP="00A9162E">
      <w:pPr>
        <w:spacing w:line="360" w:lineRule="auto"/>
        <w:ind w:firstLine="360"/>
        <w:jc w:val="both"/>
        <w:rPr>
          <w:rFonts w:ascii="Verdana" w:hAnsi="Verdana"/>
          <w:b/>
          <w:sz w:val="20"/>
          <w:szCs w:val="20"/>
          <w:u w:val="single"/>
        </w:rPr>
      </w:pPr>
      <w:r w:rsidRPr="00D915A9">
        <w:rPr>
          <w:rFonts w:ascii="Verdana" w:hAnsi="Verdana"/>
          <w:b/>
          <w:sz w:val="20"/>
          <w:szCs w:val="20"/>
          <w:u w:val="single"/>
        </w:rPr>
        <w:t>Τιμή στόχος 2023</w:t>
      </w:r>
      <w:r w:rsidRPr="00D915A9">
        <w:rPr>
          <w:rFonts w:ascii="Verdana" w:hAnsi="Verdana"/>
          <w:b/>
          <w:sz w:val="20"/>
          <w:szCs w:val="20"/>
        </w:rPr>
        <w:t xml:space="preserve">: </w:t>
      </w:r>
      <w:del w:id="928" w:author="Γ" w:date="2018-07-12T14:14:00Z">
        <w:r w:rsidR="002F3378" w:rsidRPr="00D915A9">
          <w:rPr>
            <w:rFonts w:ascii="Verdana" w:hAnsi="Verdana"/>
            <w:b/>
            <w:sz w:val="20"/>
            <w:szCs w:val="20"/>
          </w:rPr>
          <w:delText>1</w:delText>
        </w:r>
        <w:r w:rsidR="00600212">
          <w:rPr>
            <w:rFonts w:ascii="Verdana" w:hAnsi="Verdana"/>
            <w:b/>
            <w:sz w:val="20"/>
            <w:szCs w:val="20"/>
          </w:rPr>
          <w:delText>3</w:delText>
        </w:r>
      </w:del>
      <w:ins w:id="929" w:author="Γ" w:date="2018-07-12T14:14:00Z">
        <w:r w:rsidRPr="004722E9">
          <w:rPr>
            <w:rFonts w:ascii="Verdana" w:hAnsi="Verdana"/>
            <w:b/>
            <w:sz w:val="20"/>
            <w:szCs w:val="20"/>
          </w:rPr>
          <w:t>45</w:t>
        </w:r>
      </w:ins>
      <w:r w:rsidRPr="00D915A9">
        <w:rPr>
          <w:rFonts w:ascii="Verdana" w:hAnsi="Verdana"/>
          <w:b/>
          <w:sz w:val="20"/>
          <w:szCs w:val="20"/>
        </w:rPr>
        <w:t>.000 άτομα.</w:t>
      </w:r>
    </w:p>
    <w:p w:rsidR="00A9162E" w:rsidRPr="00802CF5" w:rsidRDefault="00A9162E" w:rsidP="00A9162E">
      <w:pPr>
        <w:tabs>
          <w:tab w:val="left" w:pos="5805"/>
          <w:tab w:val="left" w:pos="7005"/>
        </w:tabs>
        <w:spacing w:line="360" w:lineRule="auto"/>
        <w:jc w:val="both"/>
        <w:rPr>
          <w:rFonts w:ascii="Verdana" w:hAnsi="Verdana"/>
          <w:sz w:val="20"/>
          <w:szCs w:val="20"/>
        </w:rPr>
      </w:pPr>
      <w:r w:rsidRPr="00802CF5">
        <w:rPr>
          <w:rFonts w:ascii="Verdana" w:hAnsi="Verdana"/>
          <w:sz w:val="20"/>
          <w:szCs w:val="20"/>
        </w:rPr>
        <w:t xml:space="preserve">Ο συγκεκριμένος δείκτης αναφέρεται / προσδιορίζεται από πράξεις που αντιστοιχούν στις </w:t>
      </w:r>
      <w:r>
        <w:rPr>
          <w:rFonts w:ascii="Verdana" w:hAnsi="Verdana"/>
          <w:sz w:val="20"/>
          <w:szCs w:val="20"/>
        </w:rPr>
        <w:t>κατηγορίες παρέμβασης, με κωδικούς 20</w:t>
      </w:r>
      <w:del w:id="930" w:author="Γ" w:date="2018-07-12T14:14:00Z">
        <w:r w:rsidR="00600212">
          <w:rPr>
            <w:rFonts w:ascii="Verdana" w:hAnsi="Verdana"/>
            <w:sz w:val="20"/>
            <w:szCs w:val="20"/>
          </w:rPr>
          <w:delText>, 21</w:delText>
        </w:r>
      </w:del>
      <w:r>
        <w:rPr>
          <w:rFonts w:ascii="Verdana" w:hAnsi="Verdana"/>
          <w:sz w:val="20"/>
          <w:szCs w:val="20"/>
        </w:rPr>
        <w:t xml:space="preserve"> και </w:t>
      </w:r>
      <w:del w:id="931" w:author="Γ" w:date="2018-07-12T14:14:00Z">
        <w:r w:rsidR="00600212">
          <w:rPr>
            <w:rFonts w:ascii="Verdana" w:hAnsi="Verdana"/>
            <w:sz w:val="20"/>
            <w:szCs w:val="20"/>
          </w:rPr>
          <w:delText>22</w:delText>
        </w:r>
      </w:del>
      <w:ins w:id="932" w:author="Γ" w:date="2018-07-12T14:14:00Z">
        <w:r>
          <w:rPr>
            <w:rFonts w:ascii="Verdana" w:hAnsi="Verdana"/>
            <w:sz w:val="20"/>
            <w:szCs w:val="20"/>
          </w:rPr>
          <w:t>2</w:t>
        </w:r>
        <w:r w:rsidRPr="004722E9">
          <w:rPr>
            <w:rFonts w:ascii="Verdana" w:hAnsi="Verdana"/>
            <w:sz w:val="20"/>
            <w:szCs w:val="20"/>
          </w:rPr>
          <w:t>1</w:t>
        </w:r>
      </w:ins>
      <w:r>
        <w:rPr>
          <w:rFonts w:ascii="Verdana" w:hAnsi="Verdana"/>
          <w:sz w:val="20"/>
          <w:szCs w:val="20"/>
        </w:rPr>
        <w:t>.</w:t>
      </w:r>
    </w:p>
    <w:p w:rsidR="00A9162E" w:rsidRPr="00802CF5" w:rsidRDefault="00A9162E" w:rsidP="00A9162E">
      <w:pPr>
        <w:tabs>
          <w:tab w:val="left" w:pos="5805"/>
          <w:tab w:val="left" w:pos="7005"/>
        </w:tabs>
        <w:spacing w:line="360" w:lineRule="auto"/>
        <w:jc w:val="both"/>
        <w:rPr>
          <w:rFonts w:ascii="Verdana" w:hAnsi="Verdana"/>
          <w:sz w:val="20"/>
          <w:szCs w:val="20"/>
        </w:rPr>
      </w:pPr>
    </w:p>
    <w:p w:rsidR="00A9162E" w:rsidRDefault="00A9162E" w:rsidP="00A9162E">
      <w:pPr>
        <w:tabs>
          <w:tab w:val="left" w:pos="5805"/>
          <w:tab w:val="left" w:pos="7005"/>
        </w:tabs>
        <w:spacing w:line="360" w:lineRule="auto"/>
        <w:jc w:val="both"/>
        <w:rPr>
          <w:rFonts w:ascii="Verdana" w:hAnsi="Verdana"/>
          <w:sz w:val="20"/>
          <w:szCs w:val="20"/>
        </w:rPr>
      </w:pPr>
      <w:r w:rsidRPr="00802CF5">
        <w:rPr>
          <w:rFonts w:ascii="Verdana" w:hAnsi="Verdana"/>
          <w:sz w:val="20"/>
          <w:szCs w:val="20"/>
        </w:rPr>
        <w:t>Η τιμή στόχος του δείκτη υπολογίσθηκε με βάση το</w:t>
      </w:r>
      <w:del w:id="933" w:author="Γ" w:date="2018-07-12T14:14:00Z">
        <w:r w:rsidR="00415ACF" w:rsidRPr="00802CF5">
          <w:rPr>
            <w:rFonts w:ascii="Verdana" w:hAnsi="Verdana"/>
            <w:sz w:val="20"/>
            <w:szCs w:val="20"/>
          </w:rPr>
          <w:delText xml:space="preserve"> </w:delText>
        </w:r>
      </w:del>
      <w:r w:rsidRPr="00802CF5">
        <w:rPr>
          <w:rFonts w:ascii="Verdana" w:hAnsi="Verdana"/>
          <w:sz w:val="20"/>
          <w:szCs w:val="20"/>
        </w:rPr>
        <w:t xml:space="preserve"> κόστος ομοειδών παρεμβάσεων διαχείρισης υδάτινων πόρων και του εξ’ αυτών εξυπηρετούμενου πληθυσμού</w:t>
      </w:r>
      <w:r>
        <w:rPr>
          <w:rFonts w:ascii="Verdana" w:hAnsi="Verdana"/>
          <w:sz w:val="20"/>
          <w:szCs w:val="20"/>
        </w:rPr>
        <w:t>, οι οποίες υλοποιήθηκαν κατά την προγραμματική περίοδο 2007-2013.</w:t>
      </w:r>
    </w:p>
    <w:p w:rsidR="00A9162E" w:rsidRDefault="00A9162E" w:rsidP="00A9162E">
      <w:pPr>
        <w:spacing w:line="360" w:lineRule="auto"/>
        <w:jc w:val="both"/>
        <w:rPr>
          <w:rFonts w:ascii="Verdana" w:hAnsi="Verdana"/>
          <w:sz w:val="20"/>
          <w:szCs w:val="20"/>
        </w:rPr>
      </w:pPr>
    </w:p>
    <w:p w:rsidR="00A9162E" w:rsidRPr="009C4059" w:rsidRDefault="00A9162E" w:rsidP="00A9162E">
      <w:pPr>
        <w:spacing w:line="360" w:lineRule="auto"/>
        <w:jc w:val="both"/>
        <w:rPr>
          <w:rFonts w:ascii="Verdana" w:hAnsi="Verdana"/>
          <w:sz w:val="20"/>
          <w:szCs w:val="20"/>
        </w:rPr>
      </w:pPr>
      <w:r>
        <w:rPr>
          <w:rFonts w:ascii="Verdana" w:hAnsi="Verdana"/>
          <w:sz w:val="20"/>
          <w:szCs w:val="20"/>
        </w:rPr>
        <w:t>Λαμβάνοντας υπόψη</w:t>
      </w:r>
      <w:r w:rsidRPr="009C4059">
        <w:rPr>
          <w:rFonts w:ascii="Verdana" w:hAnsi="Verdana"/>
          <w:sz w:val="20"/>
          <w:szCs w:val="20"/>
        </w:rPr>
        <w:t xml:space="preserve"> ότι το κόστος των έργων διαχείρισης πόσιμου νερού διαμορφώνεται ανάλογα με τη φύση </w:t>
      </w:r>
      <w:r>
        <w:rPr>
          <w:rFonts w:ascii="Verdana" w:hAnsi="Verdana"/>
          <w:sz w:val="20"/>
          <w:szCs w:val="20"/>
        </w:rPr>
        <w:t xml:space="preserve">/ είδος </w:t>
      </w:r>
      <w:r w:rsidRPr="009C4059">
        <w:rPr>
          <w:rFonts w:ascii="Verdana" w:hAnsi="Verdana"/>
          <w:sz w:val="20"/>
          <w:szCs w:val="20"/>
        </w:rPr>
        <w:t xml:space="preserve">των έργων, </w:t>
      </w:r>
      <w:r>
        <w:rPr>
          <w:rFonts w:ascii="Verdana" w:hAnsi="Verdana"/>
          <w:sz w:val="20"/>
          <w:szCs w:val="20"/>
        </w:rPr>
        <w:t>τα ανάλογα</w:t>
      </w:r>
      <w:r w:rsidRPr="009C4059">
        <w:rPr>
          <w:rFonts w:ascii="Verdana" w:hAnsi="Verdana"/>
          <w:sz w:val="20"/>
          <w:szCs w:val="20"/>
        </w:rPr>
        <w:t xml:space="preserve"> έργα της περιόδου 2007-2013, κατηγοριοποιήθηκαν </w:t>
      </w:r>
      <w:r>
        <w:rPr>
          <w:rFonts w:ascii="Verdana" w:hAnsi="Verdana"/>
          <w:sz w:val="20"/>
          <w:szCs w:val="20"/>
        </w:rPr>
        <w:t xml:space="preserve">σε </w:t>
      </w:r>
      <w:r w:rsidRPr="009C4059">
        <w:rPr>
          <w:rFonts w:ascii="Verdana" w:hAnsi="Verdana"/>
          <w:sz w:val="20"/>
          <w:szCs w:val="20"/>
        </w:rPr>
        <w:t>τρία είδη παρεμβάσεων με τα αντίστοιχα μέσα μοναδιαία κόστη, ανά ωφελούμενο πληθυσμό, ως εξής:</w:t>
      </w:r>
    </w:p>
    <w:p w:rsidR="00A9162E" w:rsidRPr="002C426F"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α)</w:t>
      </w:r>
      <w:r w:rsidRPr="002C426F">
        <w:rPr>
          <w:rFonts w:ascii="Verdana" w:hAnsi="Verdana"/>
          <w:sz w:val="20"/>
          <w:szCs w:val="20"/>
        </w:rPr>
        <w:tab/>
        <w:t>Εσωτερικά δίκτυα: 560 ευρώ ανά κάτοικο.</w:t>
      </w:r>
    </w:p>
    <w:p w:rsidR="00A9162E" w:rsidRPr="002C426F"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β)</w:t>
      </w:r>
      <w:r w:rsidRPr="002C426F">
        <w:rPr>
          <w:rFonts w:ascii="Verdana" w:hAnsi="Verdana"/>
          <w:sz w:val="20"/>
          <w:szCs w:val="20"/>
        </w:rPr>
        <w:tab/>
        <w:t>Εξωτερικά δίκτυα: 228 ευρώ ανά κάτοικο.</w:t>
      </w:r>
    </w:p>
    <w:p w:rsidR="00A9162E" w:rsidRPr="002C426F"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γ)</w:t>
      </w:r>
      <w:r w:rsidRPr="002C426F">
        <w:rPr>
          <w:rFonts w:ascii="Verdana" w:hAnsi="Verdana"/>
          <w:sz w:val="20"/>
          <w:szCs w:val="20"/>
        </w:rPr>
        <w:tab/>
        <w:t>Αντλιοστάσια και συνδετήριοι αγωγοί: 205 ευρώ ανά κάτοικο.</w:t>
      </w:r>
    </w:p>
    <w:p w:rsidR="00A9162E" w:rsidRDefault="00A9162E" w:rsidP="00A9162E">
      <w:pPr>
        <w:spacing w:line="360" w:lineRule="auto"/>
        <w:jc w:val="both"/>
        <w:rPr>
          <w:rFonts w:ascii="Verdana" w:hAnsi="Verdana"/>
          <w:sz w:val="20"/>
          <w:szCs w:val="20"/>
        </w:rPr>
      </w:pPr>
    </w:p>
    <w:p w:rsidR="00A9162E" w:rsidRPr="00802CF5" w:rsidRDefault="00A9162E" w:rsidP="00A9162E">
      <w:pPr>
        <w:tabs>
          <w:tab w:val="left" w:pos="5805"/>
          <w:tab w:val="left" w:pos="7005"/>
        </w:tabs>
        <w:spacing w:line="360" w:lineRule="auto"/>
        <w:jc w:val="both"/>
        <w:rPr>
          <w:rFonts w:ascii="Verdana" w:hAnsi="Verdana"/>
          <w:sz w:val="20"/>
          <w:szCs w:val="20"/>
        </w:rPr>
      </w:pPr>
      <w:del w:id="934" w:author="Γ" w:date="2018-07-13T07:36:00Z">
        <w:r w:rsidDel="007E701B">
          <w:rPr>
            <w:rFonts w:ascii="Verdana" w:hAnsi="Verdana"/>
            <w:sz w:val="20"/>
            <w:szCs w:val="20"/>
          </w:rPr>
          <w:delText>Σ’ αυτή</w:delText>
        </w:r>
      </w:del>
      <w:ins w:id="935" w:author="Γ" w:date="2018-07-13T07:36:00Z">
        <w:r w:rsidR="007E701B">
          <w:rPr>
            <w:rFonts w:ascii="Verdana" w:hAnsi="Verdana"/>
            <w:sz w:val="20"/>
            <w:szCs w:val="20"/>
          </w:rPr>
          <w:t>Στην αρχική</w:t>
        </w:r>
      </w:ins>
      <w:r>
        <w:rPr>
          <w:rFonts w:ascii="Verdana" w:hAnsi="Verdana"/>
          <w:sz w:val="20"/>
          <w:szCs w:val="20"/>
        </w:rPr>
        <w:t xml:space="preserve"> </w:t>
      </w:r>
      <w:del w:id="936" w:author="Γ" w:date="2018-07-13T07:36:00Z">
        <w:r w:rsidDel="007E701B">
          <w:rPr>
            <w:rFonts w:ascii="Verdana" w:hAnsi="Verdana"/>
            <w:sz w:val="20"/>
            <w:szCs w:val="20"/>
          </w:rPr>
          <w:delText xml:space="preserve">τη </w:delText>
        </w:r>
      </w:del>
      <w:r>
        <w:rPr>
          <w:rFonts w:ascii="Verdana" w:hAnsi="Verdana"/>
          <w:sz w:val="20"/>
          <w:szCs w:val="20"/>
        </w:rPr>
        <w:t xml:space="preserve">φάση σχεδιασμού του Προγράμματος, όσον αφορά στις κατηγορίες / είδη παρεμβάσεων δεν </w:t>
      </w:r>
      <w:del w:id="937" w:author="Γ" w:date="2018-07-13T07:37:00Z">
        <w:r w:rsidDel="007E701B">
          <w:rPr>
            <w:rFonts w:ascii="Verdana" w:hAnsi="Verdana"/>
            <w:sz w:val="20"/>
            <w:szCs w:val="20"/>
          </w:rPr>
          <w:delText xml:space="preserve">είναι </w:delText>
        </w:r>
      </w:del>
      <w:ins w:id="938" w:author="Γ" w:date="2018-07-13T07:37:00Z">
        <w:r w:rsidR="007E701B">
          <w:rPr>
            <w:rFonts w:ascii="Verdana" w:hAnsi="Verdana"/>
            <w:sz w:val="20"/>
            <w:szCs w:val="20"/>
          </w:rPr>
          <w:t>ήταν</w:t>
        </w:r>
        <w:r w:rsidR="007E701B">
          <w:rPr>
            <w:rFonts w:ascii="Verdana" w:hAnsi="Verdana"/>
            <w:sz w:val="20"/>
            <w:szCs w:val="20"/>
          </w:rPr>
          <w:t xml:space="preserve"> </w:t>
        </w:r>
      </w:ins>
      <w:r>
        <w:rPr>
          <w:rFonts w:ascii="Verdana" w:hAnsi="Verdana"/>
          <w:sz w:val="20"/>
          <w:szCs w:val="20"/>
        </w:rPr>
        <w:t>δυνατόν να προβλεφθούν συγκεκριμένα έργα με τεχνικές λεπτομέρειες, αλλά στις περισσότερες των περιπτώσεων προβλέπεται το σύνολο των παρεμβάσεων για το αυτό πλήθος ωφελουμένων. Ως εκ τούτου λαμβάνεται υπόψη ο μέσος όρος των κατηγοριών / ειδών έργων διαχείρισης νερού και βάσει αυτών άθροισμα του κόστους ανά κάτοικο. Έτσι το μέσο κόστος διαμορφώνεται στα 1</w:t>
      </w:r>
      <w:r w:rsidRPr="00D5306F">
        <w:rPr>
          <w:rFonts w:ascii="Verdana" w:hAnsi="Verdana"/>
          <w:sz w:val="20"/>
          <w:szCs w:val="20"/>
        </w:rPr>
        <w:t>.</w:t>
      </w:r>
      <w:r>
        <w:rPr>
          <w:rFonts w:ascii="Verdana" w:hAnsi="Verdana"/>
          <w:sz w:val="20"/>
          <w:szCs w:val="20"/>
        </w:rPr>
        <w:t>350 € ανά κάτοικο, λαμβάνοντας υπόψη και μέσο ετήσιο ρυθμό πληθωρισμού 2,5%. Παράλληλα, εκτιμάται ότι θα υπάρξουν μεγαλύτερες επιπτώσεις λόγω ύφεσης και κρίσης στον κλάδο των κατασκευών.</w:t>
      </w:r>
    </w:p>
    <w:p w:rsidR="00A9162E" w:rsidRPr="0077447C" w:rsidRDefault="00A9162E" w:rsidP="00A9162E">
      <w:pPr>
        <w:spacing w:line="360" w:lineRule="auto"/>
        <w:jc w:val="both"/>
        <w:rPr>
          <w:rFonts w:ascii="Verdana" w:hAnsi="Verdana"/>
          <w:sz w:val="20"/>
          <w:szCs w:val="20"/>
        </w:rPr>
      </w:pPr>
      <w:r>
        <w:rPr>
          <w:rFonts w:ascii="Verdana" w:hAnsi="Verdana"/>
          <w:sz w:val="20"/>
          <w:szCs w:val="20"/>
        </w:rPr>
        <w:lastRenderedPageBreak/>
        <w:t xml:space="preserve">Με αυτά ως δεδομένα, το ποσό των </w:t>
      </w:r>
      <w:del w:id="939" w:author="Γ" w:date="2018-07-12T14:14:00Z">
        <w:r w:rsidR="004A28E3">
          <w:rPr>
            <w:rFonts w:ascii="Verdana" w:hAnsi="Verdana"/>
            <w:sz w:val="20"/>
            <w:szCs w:val="20"/>
          </w:rPr>
          <w:delText>17</w:delText>
        </w:r>
        <w:r w:rsidR="00C72668">
          <w:rPr>
            <w:rFonts w:ascii="Verdana" w:hAnsi="Verdana"/>
            <w:sz w:val="20"/>
            <w:szCs w:val="20"/>
          </w:rPr>
          <w:delText>.</w:delText>
        </w:r>
        <w:r w:rsidR="004A28E3">
          <w:rPr>
            <w:rFonts w:ascii="Verdana" w:hAnsi="Verdana"/>
            <w:sz w:val="20"/>
            <w:szCs w:val="20"/>
          </w:rPr>
          <w:delText>5</w:delText>
        </w:r>
        <w:r w:rsidR="00C72668">
          <w:rPr>
            <w:rFonts w:ascii="Verdana" w:hAnsi="Verdana"/>
            <w:sz w:val="20"/>
            <w:szCs w:val="20"/>
          </w:rPr>
          <w:delText>00</w:delText>
        </w:r>
      </w:del>
      <w:ins w:id="940" w:author="Γ" w:date="2018-07-12T14:14:00Z">
        <w:r>
          <w:rPr>
            <w:rFonts w:ascii="Verdana" w:hAnsi="Verdana"/>
            <w:sz w:val="20"/>
            <w:szCs w:val="20"/>
          </w:rPr>
          <w:t>1</w:t>
        </w:r>
        <w:r w:rsidRPr="000936A4">
          <w:rPr>
            <w:rFonts w:ascii="Verdana" w:hAnsi="Verdana"/>
            <w:sz w:val="20"/>
            <w:szCs w:val="20"/>
          </w:rPr>
          <w:t>5</w:t>
        </w:r>
        <w:r>
          <w:rPr>
            <w:rFonts w:ascii="Verdana" w:hAnsi="Verdana"/>
            <w:sz w:val="20"/>
            <w:szCs w:val="20"/>
          </w:rPr>
          <w:t>.</w:t>
        </w:r>
        <w:r w:rsidRPr="000936A4">
          <w:rPr>
            <w:rFonts w:ascii="Verdana" w:hAnsi="Verdana"/>
            <w:sz w:val="20"/>
            <w:szCs w:val="20"/>
          </w:rPr>
          <w:t>0</w:t>
        </w:r>
        <w:r>
          <w:rPr>
            <w:rFonts w:ascii="Verdana" w:hAnsi="Verdana"/>
            <w:sz w:val="20"/>
            <w:szCs w:val="20"/>
          </w:rPr>
          <w:t>00</w:t>
        </w:r>
      </w:ins>
      <w:r w:rsidRPr="0077447C">
        <w:rPr>
          <w:rFonts w:ascii="Verdana" w:hAnsi="Verdana"/>
          <w:sz w:val="20"/>
          <w:szCs w:val="20"/>
        </w:rPr>
        <w:t>.000 Ευρώ (κοινοτική συνδρομή και εθνική συμμετοχή)</w:t>
      </w:r>
      <w:r>
        <w:rPr>
          <w:rFonts w:ascii="Verdana" w:hAnsi="Verdana"/>
          <w:sz w:val="20"/>
          <w:szCs w:val="20"/>
        </w:rPr>
        <w:t>,</w:t>
      </w:r>
      <w:r w:rsidRPr="0077447C">
        <w:rPr>
          <w:rFonts w:ascii="Verdana" w:hAnsi="Verdana"/>
          <w:sz w:val="20"/>
          <w:szCs w:val="20"/>
        </w:rPr>
        <w:t xml:space="preserve"> στο οποίο αντιστοιχεί η τιμή στόχος του δείκτη</w:t>
      </w:r>
      <w:r>
        <w:rPr>
          <w:rFonts w:ascii="Verdana" w:hAnsi="Verdana"/>
          <w:sz w:val="20"/>
          <w:szCs w:val="20"/>
        </w:rPr>
        <w:t>,</w:t>
      </w:r>
      <w:r w:rsidRPr="0077447C">
        <w:rPr>
          <w:rFonts w:ascii="Verdana" w:hAnsi="Verdana"/>
          <w:sz w:val="20"/>
          <w:szCs w:val="20"/>
        </w:rPr>
        <w:t xml:space="preserve"> κατανέμεται στις </w:t>
      </w:r>
      <w:del w:id="941" w:author="Γ" w:date="2018-07-12T14:14:00Z">
        <w:r w:rsidR="00415ACF" w:rsidRPr="0077447C">
          <w:rPr>
            <w:rFonts w:ascii="Verdana" w:hAnsi="Verdana"/>
            <w:sz w:val="20"/>
            <w:szCs w:val="20"/>
          </w:rPr>
          <w:delText>κατηγορί</w:delText>
        </w:r>
        <w:r w:rsidR="004A28E3">
          <w:rPr>
            <w:rFonts w:ascii="Verdana" w:hAnsi="Verdana"/>
            <w:sz w:val="20"/>
            <w:szCs w:val="20"/>
          </w:rPr>
          <w:delText>ες παρέμβασης</w:delText>
        </w:r>
      </w:del>
      <w:ins w:id="942" w:author="Γ" w:date="2018-07-12T14:14:00Z">
        <w:r w:rsidRPr="0077447C">
          <w:rPr>
            <w:rFonts w:ascii="Verdana" w:hAnsi="Verdana"/>
            <w:sz w:val="20"/>
            <w:szCs w:val="20"/>
          </w:rPr>
          <w:t>Κατηγορί</w:t>
        </w:r>
        <w:r>
          <w:rPr>
            <w:rFonts w:ascii="Verdana" w:hAnsi="Verdana"/>
            <w:sz w:val="20"/>
            <w:szCs w:val="20"/>
          </w:rPr>
          <w:t>ες</w:t>
        </w:r>
        <w:r w:rsidRPr="000936A4">
          <w:rPr>
            <w:rFonts w:ascii="Verdana" w:hAnsi="Verdana"/>
            <w:sz w:val="20"/>
            <w:szCs w:val="20"/>
          </w:rPr>
          <w:t xml:space="preserve"> (</w:t>
        </w:r>
        <w:r>
          <w:rPr>
            <w:rFonts w:ascii="Verdana" w:hAnsi="Verdana"/>
            <w:sz w:val="20"/>
            <w:szCs w:val="20"/>
          </w:rPr>
          <w:t>πεδία) Παρέμβασης</w:t>
        </w:r>
      </w:ins>
      <w:r>
        <w:rPr>
          <w:rFonts w:ascii="Verdana" w:hAnsi="Verdana"/>
          <w:sz w:val="20"/>
          <w:szCs w:val="20"/>
        </w:rPr>
        <w:t xml:space="preserve"> με κωδικούς 20</w:t>
      </w:r>
      <w:del w:id="943" w:author="Γ" w:date="2018-07-12T14:14:00Z">
        <w:r w:rsidR="004A28E3">
          <w:rPr>
            <w:rFonts w:ascii="Verdana" w:hAnsi="Verdana"/>
            <w:sz w:val="20"/>
            <w:szCs w:val="20"/>
          </w:rPr>
          <w:delText>, 21</w:delText>
        </w:r>
      </w:del>
      <w:r w:rsidRPr="000936A4">
        <w:rPr>
          <w:rFonts w:ascii="Verdana" w:hAnsi="Verdana"/>
          <w:sz w:val="20"/>
          <w:szCs w:val="20"/>
        </w:rPr>
        <w:t xml:space="preserve"> </w:t>
      </w:r>
      <w:r>
        <w:rPr>
          <w:rFonts w:ascii="Verdana" w:hAnsi="Verdana"/>
          <w:sz w:val="20"/>
          <w:szCs w:val="20"/>
        </w:rPr>
        <w:t xml:space="preserve">και </w:t>
      </w:r>
      <w:del w:id="944" w:author="Γ" w:date="2018-07-12T14:14:00Z">
        <w:r w:rsidR="004A28E3">
          <w:rPr>
            <w:rFonts w:ascii="Verdana" w:hAnsi="Verdana"/>
            <w:sz w:val="20"/>
            <w:szCs w:val="20"/>
          </w:rPr>
          <w:delText>22</w:delText>
        </w:r>
      </w:del>
      <w:ins w:id="945" w:author="Γ" w:date="2018-07-12T14:14:00Z">
        <w:r>
          <w:rPr>
            <w:rFonts w:ascii="Verdana" w:hAnsi="Verdana"/>
            <w:sz w:val="20"/>
            <w:szCs w:val="20"/>
          </w:rPr>
          <w:t>2</w:t>
        </w:r>
        <w:r w:rsidRPr="000936A4">
          <w:rPr>
            <w:rFonts w:ascii="Verdana" w:hAnsi="Verdana"/>
            <w:sz w:val="20"/>
            <w:szCs w:val="20"/>
          </w:rPr>
          <w:t>1</w:t>
        </w:r>
      </w:ins>
      <w:r w:rsidRPr="001328FC">
        <w:rPr>
          <w:rFonts w:ascii="Verdana" w:hAnsi="Verdana"/>
          <w:sz w:val="20"/>
          <w:szCs w:val="20"/>
        </w:rPr>
        <w:t>,</w:t>
      </w:r>
      <w:r w:rsidRPr="0077447C">
        <w:rPr>
          <w:rFonts w:ascii="Verdana" w:hAnsi="Verdana"/>
          <w:sz w:val="20"/>
          <w:szCs w:val="20"/>
        </w:rPr>
        <w:t xml:space="preserve"> καλύπτοντας το 100% του συνολικού προϋπολογισμού </w:t>
      </w:r>
      <w:del w:id="946" w:author="Γ" w:date="2018-07-12T14:14:00Z">
        <w:r w:rsidR="00415ACF" w:rsidRPr="0077447C">
          <w:rPr>
            <w:rFonts w:ascii="Verdana" w:hAnsi="Verdana"/>
            <w:sz w:val="20"/>
            <w:szCs w:val="20"/>
          </w:rPr>
          <w:delText xml:space="preserve">και των </w:delText>
        </w:r>
        <w:r w:rsidR="004A28E3">
          <w:rPr>
            <w:rFonts w:ascii="Verdana" w:hAnsi="Verdana"/>
            <w:sz w:val="20"/>
            <w:szCs w:val="20"/>
          </w:rPr>
          <w:delText>τριών κατηγοριών παρέμβασης</w:delText>
        </w:r>
      </w:del>
      <w:ins w:id="947" w:author="Γ" w:date="2018-07-12T14:14:00Z">
        <w:r>
          <w:rPr>
            <w:rFonts w:ascii="Verdana" w:hAnsi="Verdana"/>
            <w:sz w:val="20"/>
            <w:szCs w:val="20"/>
          </w:rPr>
          <w:t>τους</w:t>
        </w:r>
      </w:ins>
      <w:r>
        <w:rPr>
          <w:rFonts w:ascii="Verdana" w:hAnsi="Verdana"/>
          <w:sz w:val="20"/>
          <w:szCs w:val="20"/>
        </w:rPr>
        <w:t xml:space="preserve">, με ωφελούμενους </w:t>
      </w:r>
      <w:del w:id="948" w:author="Γ" w:date="2018-07-12T14:14:00Z">
        <w:r w:rsidR="004A28E3">
          <w:rPr>
            <w:rFonts w:ascii="Verdana" w:hAnsi="Verdana"/>
            <w:sz w:val="20"/>
            <w:szCs w:val="20"/>
          </w:rPr>
          <w:delText>13</w:delText>
        </w:r>
      </w:del>
      <w:ins w:id="949" w:author="Γ" w:date="2018-07-12T14:14:00Z">
        <w:r w:rsidRPr="000936A4">
          <w:rPr>
            <w:rFonts w:ascii="Verdana" w:hAnsi="Verdana"/>
            <w:sz w:val="20"/>
            <w:szCs w:val="20"/>
          </w:rPr>
          <w:t>45</w:t>
        </w:r>
      </w:ins>
      <w:r>
        <w:rPr>
          <w:rFonts w:ascii="Verdana" w:hAnsi="Verdana"/>
          <w:sz w:val="20"/>
          <w:szCs w:val="20"/>
        </w:rPr>
        <w:t>.000 κατοίκους.</w:t>
      </w:r>
    </w:p>
    <w:p w:rsidR="00415ACF" w:rsidRDefault="00415ACF" w:rsidP="00415ACF">
      <w:pPr>
        <w:spacing w:line="360" w:lineRule="auto"/>
        <w:jc w:val="both"/>
        <w:rPr>
          <w:del w:id="950" w:author="Γ" w:date="2018-07-12T14:14:00Z"/>
          <w:rFonts w:ascii="Verdana" w:hAnsi="Verdana"/>
          <w:sz w:val="20"/>
          <w:szCs w:val="20"/>
          <w:highlight w:val="yellow"/>
        </w:rPr>
      </w:pPr>
    </w:p>
    <w:p w:rsidR="00415ACF" w:rsidRPr="00406E57" w:rsidRDefault="00415ACF" w:rsidP="00415ACF">
      <w:pPr>
        <w:spacing w:line="360" w:lineRule="auto"/>
        <w:jc w:val="both"/>
        <w:rPr>
          <w:del w:id="951" w:author="Γ" w:date="2018-07-12T14:14:00Z"/>
          <w:rFonts w:ascii="Verdana" w:hAnsi="Verdana"/>
          <w:sz w:val="20"/>
          <w:szCs w:val="20"/>
        </w:rPr>
      </w:pPr>
      <w:del w:id="952" w:author="Γ" w:date="2018-07-12T14:14:00Z">
        <w:r w:rsidRPr="00406E57">
          <w:rPr>
            <w:rFonts w:ascii="Verdana" w:hAnsi="Verdana"/>
            <w:sz w:val="20"/>
            <w:szCs w:val="20"/>
          </w:rPr>
          <w:delText xml:space="preserve">Όσον αφορά στην τιμή στόχο με ορόσημο το 2018, </w:delText>
        </w:r>
        <w:r w:rsidR="00C72668">
          <w:rPr>
            <w:rFonts w:ascii="Verdana" w:hAnsi="Verdana"/>
            <w:sz w:val="20"/>
            <w:szCs w:val="20"/>
          </w:rPr>
          <w:delText>η οποία έχει προσδιορισθεί σε 4.</w:delText>
        </w:r>
        <w:r w:rsidR="004A28E3">
          <w:rPr>
            <w:rFonts w:ascii="Verdana" w:hAnsi="Verdana"/>
            <w:sz w:val="20"/>
            <w:szCs w:val="20"/>
          </w:rPr>
          <w:delText>0</w:delText>
        </w:r>
        <w:r w:rsidRPr="00406E57">
          <w:rPr>
            <w:rFonts w:ascii="Verdana" w:hAnsi="Verdana"/>
            <w:sz w:val="20"/>
            <w:szCs w:val="20"/>
          </w:rPr>
          <w:delText>00, σε σχέση με τη διαδικασία τεχνικής και διοικητικής ωρίμανσης των αντίστοιχων έργων, εκτιμήθηκε με βάση τη δυνατότητα ωρίμανσης συγκεκριμένων έργων, τα οποία θα υλοποιηθούν ταχύτερα και θα εξυπηρετήσουν ανάλογο πληθυσμό ωφελουμένων.</w:delText>
        </w:r>
        <w:r w:rsidR="004A28E3">
          <w:rPr>
            <w:rFonts w:ascii="Verdana" w:hAnsi="Verdana"/>
            <w:sz w:val="20"/>
            <w:szCs w:val="20"/>
          </w:rPr>
          <w:delText xml:space="preserve"> Έτσι εκτιμάται ότι θα έχουν ολοκληρωθεί έργα με ωφελούμενο πληθυσμό, το 31%του συνολικού στόχου.</w:delText>
        </w:r>
      </w:del>
    </w:p>
    <w:p w:rsidR="00A9162E" w:rsidRPr="00A9162E" w:rsidRDefault="00A9162E" w:rsidP="00A9162E">
      <w:pPr>
        <w:spacing w:line="360" w:lineRule="auto"/>
        <w:jc w:val="both"/>
        <w:rPr>
          <w:ins w:id="953" w:author="Γ" w:date="2018-07-12T14:14:00Z"/>
          <w:rFonts w:ascii="Verdana" w:hAnsi="Verdana"/>
          <w:sz w:val="20"/>
          <w:szCs w:val="20"/>
        </w:rPr>
      </w:pPr>
      <w:ins w:id="954" w:author="Γ" w:date="2018-07-12T14:14:00Z">
        <w:r w:rsidRPr="00A9162E">
          <w:rPr>
            <w:rFonts w:ascii="Verdana" w:hAnsi="Verdana"/>
            <w:sz w:val="20"/>
            <w:szCs w:val="20"/>
          </w:rPr>
          <w:t>Η διαφορά που προκύπτει ως προς την τιμή στόχο για το ορόσημο του 2023, σε σχέση με την αρχική στοχοθέτηση του δείκτη κατά τον σχεδιασμό, οφείλεται σε διόρθωση λανθασμένου υπολογισμού του Μέσου Μον</w:t>
        </w:r>
        <w:r>
          <w:rPr>
            <w:rFonts w:ascii="Verdana" w:hAnsi="Verdana"/>
            <w:sz w:val="20"/>
            <w:szCs w:val="20"/>
          </w:rPr>
          <w:t xml:space="preserve">αδιαίου Κόστους των παρεμβάσεων, κατόπιν σχετικών διαπιστώσεων που προέκυψαν κατά την Αξιολόγηση επικαιρότητας σχεδιασμού και </w:t>
        </w:r>
        <w:proofErr w:type="spellStart"/>
        <w:r>
          <w:rPr>
            <w:rFonts w:ascii="Verdana" w:hAnsi="Verdana"/>
            <w:sz w:val="20"/>
            <w:szCs w:val="20"/>
          </w:rPr>
          <w:t>στοχοθεσίας</w:t>
        </w:r>
        <w:proofErr w:type="spellEnd"/>
        <w:r>
          <w:rPr>
            <w:rFonts w:ascii="Verdana" w:hAnsi="Verdana"/>
            <w:sz w:val="20"/>
            <w:szCs w:val="20"/>
          </w:rPr>
          <w:t xml:space="preserve"> του ΕΠ. </w:t>
        </w:r>
      </w:ins>
    </w:p>
    <w:p w:rsidR="0097172F" w:rsidRPr="00D165A6" w:rsidRDefault="0097172F" w:rsidP="0097172F">
      <w:pPr>
        <w:spacing w:line="360" w:lineRule="auto"/>
        <w:jc w:val="both"/>
        <w:rPr>
          <w:rFonts w:ascii="Verdana" w:hAnsi="Verdana"/>
          <w:sz w:val="20"/>
          <w:szCs w:val="20"/>
        </w:rPr>
      </w:pPr>
      <w:r w:rsidRPr="00406E57">
        <w:rPr>
          <w:rFonts w:ascii="Verdana" w:hAnsi="Verdana"/>
          <w:sz w:val="20"/>
          <w:szCs w:val="20"/>
        </w:rPr>
        <w:t>Οι εκτιμήσεις αυτές</w:t>
      </w:r>
      <w:ins w:id="955" w:author="Γ" w:date="2018-07-12T14:14:00Z">
        <w:r>
          <w:rPr>
            <w:rFonts w:ascii="Verdana" w:hAnsi="Verdana"/>
            <w:sz w:val="20"/>
            <w:szCs w:val="20"/>
          </w:rPr>
          <w:t>,</w:t>
        </w:r>
      </w:ins>
      <w:r w:rsidRPr="00406E57">
        <w:rPr>
          <w:rFonts w:ascii="Verdana" w:hAnsi="Verdana"/>
          <w:sz w:val="20"/>
          <w:szCs w:val="20"/>
        </w:rPr>
        <w:t xml:space="preserve"> μπορεί να μην επικυρωθούν, αν αποδειχθούν λαν</w:t>
      </w:r>
      <w:r>
        <w:rPr>
          <w:rFonts w:ascii="Verdana" w:hAnsi="Verdana"/>
          <w:sz w:val="20"/>
          <w:szCs w:val="20"/>
        </w:rPr>
        <w:t>θασμένες οι ακόλουθες υποθέσεις</w:t>
      </w:r>
      <w:r w:rsidRPr="00D165A6">
        <w:rPr>
          <w:rFonts w:ascii="Verdana" w:hAnsi="Verdana"/>
          <w:sz w:val="20"/>
          <w:szCs w:val="20"/>
        </w:rPr>
        <w:t>:</w:t>
      </w:r>
    </w:p>
    <w:p w:rsidR="0097172F" w:rsidRPr="00406E57" w:rsidRDefault="0097172F" w:rsidP="0097172F">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Θα</w:t>
      </w:r>
      <w:r w:rsidRPr="00406E57">
        <w:rPr>
          <w:rFonts w:ascii="Verdana" w:hAnsi="Verdana"/>
          <w:sz w:val="20"/>
          <w:szCs w:val="20"/>
        </w:rPr>
        <w:t xml:space="preserve"> επιτευχθούν οι αναμενόμενες εκπτώσεις στις αντίστοιχες διαγωνιστικές διαδικασίες.</w:t>
      </w:r>
    </w:p>
    <w:p w:rsidR="0097172F" w:rsidRPr="00406E57" w:rsidRDefault="0097172F" w:rsidP="0097172F">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Η ανάκαμψη του κατασκευαστικού κλάδου θα είναι αργή</w:t>
      </w:r>
      <w:r w:rsidRPr="00406E57">
        <w:rPr>
          <w:rFonts w:ascii="Verdana" w:hAnsi="Verdana"/>
          <w:sz w:val="20"/>
          <w:szCs w:val="20"/>
        </w:rPr>
        <w:t xml:space="preserve"> και ο πληθωρισμός σε αυτή την κατηγορία </w:t>
      </w:r>
      <w:r>
        <w:rPr>
          <w:rFonts w:ascii="Verdana" w:hAnsi="Verdana"/>
          <w:sz w:val="20"/>
          <w:szCs w:val="20"/>
        </w:rPr>
        <w:t>υπηρεσιών</w:t>
      </w:r>
      <w:r w:rsidRPr="00406E57">
        <w:rPr>
          <w:rFonts w:ascii="Verdana" w:hAnsi="Verdana"/>
          <w:sz w:val="20"/>
          <w:szCs w:val="20"/>
        </w:rPr>
        <w:t xml:space="preserve"> </w:t>
      </w:r>
      <w:r>
        <w:rPr>
          <w:rFonts w:ascii="Verdana" w:hAnsi="Verdana"/>
          <w:sz w:val="20"/>
          <w:szCs w:val="20"/>
        </w:rPr>
        <w:t>θα παραμείνει χαμηλός.</w:t>
      </w:r>
    </w:p>
    <w:p w:rsidR="00A9162E" w:rsidRDefault="00A9162E" w:rsidP="00A9162E">
      <w:pPr>
        <w:spacing w:line="360" w:lineRule="auto"/>
        <w:jc w:val="both"/>
        <w:rPr>
          <w:rFonts w:ascii="Verdana" w:hAnsi="Verdana"/>
          <w:sz w:val="20"/>
          <w:highlight w:val="yellow"/>
          <w:rPrChange w:id="956" w:author="Γ" w:date="2018-07-12T14:14:00Z">
            <w:rPr>
              <w:rFonts w:ascii="Verdana" w:hAnsi="Verdana"/>
              <w:sz w:val="20"/>
            </w:rPr>
          </w:rPrChange>
        </w:rPr>
      </w:pPr>
    </w:p>
    <w:p w:rsidR="00A9162E" w:rsidRPr="00406E57" w:rsidRDefault="00A9162E" w:rsidP="00A9162E">
      <w:pPr>
        <w:spacing w:line="360" w:lineRule="auto"/>
        <w:jc w:val="both"/>
        <w:rPr>
          <w:ins w:id="957" w:author="Γ" w:date="2018-07-12T14:14:00Z"/>
          <w:rFonts w:ascii="Verdana" w:hAnsi="Verdana"/>
          <w:sz w:val="20"/>
          <w:szCs w:val="20"/>
        </w:rPr>
      </w:pPr>
      <w:ins w:id="958" w:author="Γ" w:date="2018-07-12T14:14:00Z">
        <w:r w:rsidRPr="00406E57">
          <w:rPr>
            <w:rFonts w:ascii="Verdana" w:hAnsi="Verdana"/>
            <w:sz w:val="20"/>
            <w:szCs w:val="20"/>
          </w:rPr>
          <w:t xml:space="preserve">Όσον αφορά στην τιμή στόχο με ορόσημο το 2018, </w:t>
        </w:r>
        <w:r>
          <w:rPr>
            <w:rFonts w:ascii="Verdana" w:hAnsi="Verdana"/>
            <w:sz w:val="20"/>
            <w:szCs w:val="20"/>
          </w:rPr>
          <w:t>η οποία έχει προσδιορισθεί σε 4.0</w:t>
        </w:r>
        <w:r w:rsidRPr="00406E57">
          <w:rPr>
            <w:rFonts w:ascii="Verdana" w:hAnsi="Verdana"/>
            <w:sz w:val="20"/>
            <w:szCs w:val="20"/>
          </w:rPr>
          <w:t xml:space="preserve">00, </w:t>
        </w:r>
        <w:r>
          <w:rPr>
            <w:rFonts w:ascii="Verdana" w:hAnsi="Verdana"/>
            <w:sz w:val="20"/>
            <w:szCs w:val="20"/>
          </w:rPr>
          <w:t>παραμένει ως έχει, με δεδομένο ότι αυτός υπολογίσθηκε επί πραγματικού, λαμβάνοντας υπ’ όψη τα προγραμματισμένα να καταστούν «μεταφερόμενα» έργα από την περίοδο 2007-2013.</w:t>
        </w:r>
        <w:r w:rsidR="00052353">
          <w:rPr>
            <w:rFonts w:ascii="Verdana" w:hAnsi="Verdana"/>
            <w:sz w:val="20"/>
            <w:szCs w:val="20"/>
          </w:rPr>
          <w:t xml:space="preserve"> </w:t>
        </w:r>
        <w:r>
          <w:rPr>
            <w:rFonts w:ascii="Verdana" w:hAnsi="Verdana"/>
            <w:sz w:val="20"/>
            <w:szCs w:val="20"/>
          </w:rPr>
          <w:t xml:space="preserve">Η εκτίμηση </w:t>
        </w:r>
        <w:r w:rsidR="00052353">
          <w:rPr>
            <w:rFonts w:ascii="Verdana" w:hAnsi="Verdana"/>
            <w:sz w:val="20"/>
            <w:szCs w:val="20"/>
          </w:rPr>
          <w:t>αυτή</w:t>
        </w:r>
        <w:r w:rsidRPr="00406E57">
          <w:rPr>
            <w:rFonts w:ascii="Verdana" w:hAnsi="Verdana"/>
            <w:sz w:val="20"/>
            <w:szCs w:val="20"/>
          </w:rPr>
          <w:t xml:space="preserve">, </w:t>
        </w:r>
        <w:r>
          <w:rPr>
            <w:rFonts w:ascii="Verdana" w:hAnsi="Verdana"/>
            <w:sz w:val="20"/>
            <w:szCs w:val="20"/>
          </w:rPr>
          <w:t>βασίστηκε</w:t>
        </w:r>
        <w:r w:rsidRPr="00406E57">
          <w:rPr>
            <w:rFonts w:ascii="Verdana" w:hAnsi="Verdana"/>
            <w:sz w:val="20"/>
            <w:szCs w:val="20"/>
          </w:rPr>
          <w:t xml:space="preserve"> </w:t>
        </w:r>
        <w:r>
          <w:rPr>
            <w:rFonts w:ascii="Verdana" w:hAnsi="Verdana"/>
            <w:sz w:val="20"/>
            <w:szCs w:val="20"/>
          </w:rPr>
          <w:t>σ</w:t>
        </w:r>
        <w:r w:rsidRPr="00406E57">
          <w:rPr>
            <w:rFonts w:ascii="Verdana" w:hAnsi="Verdana"/>
            <w:sz w:val="20"/>
            <w:szCs w:val="20"/>
          </w:rPr>
          <w:t xml:space="preserve">τη δυνατότητα ωρίμανσης </w:t>
        </w:r>
        <w:r w:rsidR="00052353">
          <w:rPr>
            <w:rFonts w:ascii="Verdana" w:hAnsi="Verdana"/>
            <w:sz w:val="20"/>
            <w:szCs w:val="20"/>
          </w:rPr>
          <w:t xml:space="preserve">των </w:t>
        </w:r>
        <w:r w:rsidRPr="00406E57">
          <w:rPr>
            <w:rFonts w:ascii="Verdana" w:hAnsi="Verdana"/>
            <w:sz w:val="20"/>
            <w:szCs w:val="20"/>
          </w:rPr>
          <w:t xml:space="preserve">συγκεκριμένων έργων, </w:t>
        </w:r>
        <w:r>
          <w:rPr>
            <w:rFonts w:ascii="Verdana" w:hAnsi="Verdana"/>
            <w:sz w:val="20"/>
            <w:szCs w:val="20"/>
          </w:rPr>
          <w:t xml:space="preserve">στην ταχύτερη υλοποίησή τους και κατ’ ακολουθία στην εξυπηρέτηση </w:t>
        </w:r>
        <w:r w:rsidRPr="00406E57">
          <w:rPr>
            <w:rFonts w:ascii="Verdana" w:hAnsi="Verdana"/>
            <w:sz w:val="20"/>
            <w:szCs w:val="20"/>
          </w:rPr>
          <w:t>ανάλογο</w:t>
        </w:r>
        <w:r>
          <w:rPr>
            <w:rFonts w:ascii="Verdana" w:hAnsi="Verdana"/>
            <w:sz w:val="20"/>
            <w:szCs w:val="20"/>
          </w:rPr>
          <w:t>υ</w:t>
        </w:r>
        <w:r w:rsidRPr="00406E57">
          <w:rPr>
            <w:rFonts w:ascii="Verdana" w:hAnsi="Verdana"/>
            <w:sz w:val="20"/>
            <w:szCs w:val="20"/>
          </w:rPr>
          <w:t xml:space="preserve"> πληθυσμ</w:t>
        </w:r>
        <w:r>
          <w:rPr>
            <w:rFonts w:ascii="Verdana" w:hAnsi="Verdana"/>
            <w:sz w:val="20"/>
            <w:szCs w:val="20"/>
          </w:rPr>
          <w:t>ού</w:t>
        </w:r>
        <w:r w:rsidRPr="00406E57">
          <w:rPr>
            <w:rFonts w:ascii="Verdana" w:hAnsi="Verdana"/>
            <w:sz w:val="20"/>
            <w:szCs w:val="20"/>
          </w:rPr>
          <w:t xml:space="preserve"> ωφελουμένων.</w:t>
        </w:r>
        <w:r>
          <w:rPr>
            <w:rFonts w:ascii="Verdana" w:hAnsi="Verdana"/>
            <w:sz w:val="20"/>
            <w:szCs w:val="20"/>
          </w:rPr>
          <w:t xml:space="preserve"> Έτσι εκτιμάται ότι θα έχουν ολοκληρωθεί έργα με ωφελούμενο πληθυσμό, το 8,9 %του συνολικού στόχου.</w:t>
        </w:r>
      </w:ins>
    </w:p>
    <w:p w:rsidR="00A9162E" w:rsidRDefault="00A9162E" w:rsidP="00A9162E">
      <w:pPr>
        <w:spacing w:line="360" w:lineRule="auto"/>
        <w:jc w:val="both"/>
        <w:rPr>
          <w:ins w:id="959" w:author="Γ" w:date="2018-07-12T14:14:00Z"/>
          <w:rFonts w:ascii="Verdana" w:hAnsi="Verdana"/>
          <w:sz w:val="20"/>
          <w:szCs w:val="20"/>
        </w:rPr>
      </w:pPr>
    </w:p>
    <w:p w:rsidR="00A9162E" w:rsidRPr="0039366B"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2</w:t>
      </w:r>
      <w:r w:rsidRPr="0039366B">
        <w:rPr>
          <w:rFonts w:ascii="Verdana" w:hAnsi="Verdana"/>
          <w:b/>
          <w:sz w:val="20"/>
          <w:szCs w:val="20"/>
        </w:rPr>
        <w:t>.</w:t>
      </w:r>
      <w:r w:rsidRPr="0039366B">
        <w:rPr>
          <w:rFonts w:ascii="Verdana" w:hAnsi="Verdana"/>
          <w:b/>
          <w:sz w:val="20"/>
          <w:szCs w:val="20"/>
        </w:rPr>
        <w:tab/>
      </w:r>
      <w:r w:rsidRPr="0039366B">
        <w:rPr>
          <w:rFonts w:ascii="Verdana" w:hAnsi="Verdana"/>
          <w:b/>
          <w:sz w:val="20"/>
          <w:szCs w:val="20"/>
          <w:u w:val="single"/>
        </w:rPr>
        <w:t>Δείκτης</w:t>
      </w:r>
      <w:r w:rsidRPr="0039366B">
        <w:rPr>
          <w:rFonts w:ascii="Verdana" w:hAnsi="Verdana"/>
          <w:b/>
          <w:sz w:val="20"/>
          <w:szCs w:val="20"/>
        </w:rPr>
        <w:t>: «Αύξηση του αναμενόμενου αριθμού επισκέψεων σε ενισχυόμενες τοποθεσίες πολιτιστικής και φυσικής κληρονομιάς και πόλους έλξης επισκεπτών»,</w:t>
      </w:r>
      <w:r w:rsidRPr="0039366B">
        <w:rPr>
          <w:rFonts w:ascii="Verdana" w:hAnsi="Verdana"/>
          <w:sz w:val="20"/>
          <w:szCs w:val="20"/>
        </w:rPr>
        <w:t xml:space="preserve"> με κωδικό </w:t>
      </w:r>
      <w:r w:rsidRPr="0039366B">
        <w:rPr>
          <w:rFonts w:ascii="Verdana" w:hAnsi="Verdana"/>
          <w:sz w:val="20"/>
          <w:szCs w:val="20"/>
          <w:lang w:val="en-US"/>
        </w:rPr>
        <w:t>CO</w:t>
      </w:r>
      <w:r w:rsidRPr="0039366B">
        <w:rPr>
          <w:rFonts w:ascii="Verdana" w:hAnsi="Verdana"/>
          <w:sz w:val="20"/>
          <w:szCs w:val="20"/>
        </w:rPr>
        <w:t>09.</w:t>
      </w:r>
    </w:p>
    <w:p w:rsidR="00A9162E" w:rsidRPr="0039366B" w:rsidRDefault="00A9162E" w:rsidP="00A9162E">
      <w:pPr>
        <w:spacing w:line="360" w:lineRule="auto"/>
        <w:ind w:firstLine="360"/>
        <w:jc w:val="both"/>
        <w:rPr>
          <w:rFonts w:ascii="Verdana" w:hAnsi="Verdana"/>
          <w:b/>
          <w:sz w:val="20"/>
          <w:szCs w:val="20"/>
          <w:u w:val="single"/>
        </w:rPr>
      </w:pPr>
      <w:r w:rsidRPr="0039366B">
        <w:rPr>
          <w:rFonts w:ascii="Verdana" w:hAnsi="Verdana"/>
          <w:b/>
          <w:sz w:val="20"/>
          <w:szCs w:val="20"/>
          <w:u w:val="single"/>
        </w:rPr>
        <w:t>Τιμή στόχος 2023</w:t>
      </w:r>
      <w:r w:rsidRPr="0039366B">
        <w:rPr>
          <w:rFonts w:ascii="Verdana" w:hAnsi="Verdana"/>
          <w:b/>
          <w:sz w:val="20"/>
          <w:szCs w:val="20"/>
        </w:rPr>
        <w:t xml:space="preserve">: </w:t>
      </w:r>
      <w:del w:id="960" w:author="Γ" w:date="2018-07-12T14:14:00Z">
        <w:r w:rsidR="00DC0EAC">
          <w:rPr>
            <w:rFonts w:ascii="Verdana" w:hAnsi="Verdana"/>
            <w:b/>
            <w:sz w:val="20"/>
            <w:szCs w:val="20"/>
          </w:rPr>
          <w:delText>3</w:delText>
        </w:r>
        <w:r w:rsidR="00C11942" w:rsidRPr="0039366B">
          <w:rPr>
            <w:rFonts w:ascii="Verdana" w:hAnsi="Verdana"/>
            <w:b/>
            <w:sz w:val="20"/>
            <w:szCs w:val="20"/>
          </w:rPr>
          <w:delText>0</w:delText>
        </w:r>
      </w:del>
      <w:ins w:id="961" w:author="Γ" w:date="2018-07-12T14:14:00Z">
        <w:r>
          <w:rPr>
            <w:rFonts w:ascii="Verdana" w:hAnsi="Verdana"/>
            <w:b/>
            <w:sz w:val="20"/>
            <w:szCs w:val="20"/>
          </w:rPr>
          <w:t>37</w:t>
        </w:r>
      </w:ins>
      <w:r w:rsidRPr="0039366B">
        <w:rPr>
          <w:rFonts w:ascii="Verdana" w:hAnsi="Verdana"/>
          <w:b/>
          <w:sz w:val="20"/>
          <w:szCs w:val="20"/>
        </w:rPr>
        <w:t>.000.</w:t>
      </w:r>
    </w:p>
    <w:p w:rsidR="00A9162E" w:rsidRDefault="00A9162E" w:rsidP="00A9162E">
      <w:pPr>
        <w:tabs>
          <w:tab w:val="left" w:pos="5805"/>
          <w:tab w:val="left" w:pos="7005"/>
        </w:tabs>
        <w:spacing w:line="360" w:lineRule="auto"/>
        <w:jc w:val="both"/>
        <w:rPr>
          <w:rFonts w:ascii="Verdana" w:hAnsi="Verdana"/>
          <w:sz w:val="20"/>
          <w:szCs w:val="20"/>
        </w:rPr>
      </w:pPr>
      <w:r w:rsidRPr="005957E3">
        <w:rPr>
          <w:rFonts w:ascii="Verdana" w:hAnsi="Verdana"/>
          <w:sz w:val="20"/>
          <w:szCs w:val="20"/>
        </w:rPr>
        <w:lastRenderedPageBreak/>
        <w:t>Ο συ</w:t>
      </w:r>
      <w:r>
        <w:rPr>
          <w:rFonts w:ascii="Verdana" w:hAnsi="Verdana"/>
          <w:sz w:val="20"/>
          <w:szCs w:val="20"/>
        </w:rPr>
        <w:t>γκεκριμένος δείκτης</w:t>
      </w:r>
      <w:r w:rsidRPr="005957E3">
        <w:rPr>
          <w:rFonts w:ascii="Verdana" w:hAnsi="Verdana"/>
          <w:sz w:val="20"/>
          <w:szCs w:val="20"/>
        </w:rPr>
        <w:t xml:space="preserve"> προσδιορίζεται α</w:t>
      </w:r>
      <w:r>
        <w:rPr>
          <w:rFonts w:ascii="Verdana" w:hAnsi="Verdana"/>
          <w:sz w:val="20"/>
          <w:szCs w:val="20"/>
        </w:rPr>
        <w:t>πό πράξεις που αντιστοιχούν στις κατηγορίες παρέμβασης με κωδικούς 91, 92, και 94, δεσμεύοντας το σύνολο του προϋπολογισμού των 91, 92 και ένα μέρος του προϋπολογισμού της κατηγορίας παρέμβασης 94</w:t>
      </w:r>
      <w:del w:id="962" w:author="Γ" w:date="2018-07-12T14:14:00Z">
        <w:r w:rsidR="00DC0EAC">
          <w:rPr>
            <w:rFonts w:ascii="Verdana" w:hAnsi="Verdana"/>
            <w:sz w:val="20"/>
            <w:szCs w:val="20"/>
          </w:rPr>
          <w:delText>.</w:delText>
        </w:r>
      </w:del>
      <w:ins w:id="963" w:author="Γ" w:date="2018-07-12T14:14:00Z">
        <w:r>
          <w:rPr>
            <w:rFonts w:ascii="Verdana" w:hAnsi="Verdana"/>
            <w:sz w:val="20"/>
            <w:szCs w:val="20"/>
          </w:rPr>
          <w:t>, ποσό το οποίο ανέρχεται σε 16.375.000 €.</w:t>
        </w:r>
      </w:ins>
    </w:p>
    <w:p w:rsidR="00A9162E" w:rsidRPr="005957E3" w:rsidRDefault="00A9162E" w:rsidP="00A9162E">
      <w:pPr>
        <w:tabs>
          <w:tab w:val="left" w:pos="5805"/>
          <w:tab w:val="left" w:pos="7005"/>
        </w:tabs>
        <w:spacing w:line="360" w:lineRule="auto"/>
        <w:jc w:val="both"/>
        <w:rPr>
          <w:rFonts w:ascii="Verdana" w:hAnsi="Verdana"/>
          <w:sz w:val="20"/>
          <w:szCs w:val="20"/>
        </w:rPr>
      </w:pPr>
    </w:p>
    <w:p w:rsidR="00A9162E" w:rsidRPr="00DE494C" w:rsidRDefault="00A9162E" w:rsidP="00A9162E">
      <w:pPr>
        <w:tabs>
          <w:tab w:val="left" w:pos="5805"/>
          <w:tab w:val="left" w:pos="7005"/>
        </w:tabs>
        <w:spacing w:line="360" w:lineRule="auto"/>
        <w:jc w:val="both"/>
        <w:rPr>
          <w:rFonts w:ascii="Verdana" w:hAnsi="Verdana"/>
          <w:sz w:val="20"/>
          <w:szCs w:val="20"/>
        </w:rPr>
      </w:pPr>
      <w:r>
        <w:rPr>
          <w:rFonts w:ascii="Verdana" w:hAnsi="Verdana"/>
          <w:sz w:val="20"/>
          <w:szCs w:val="20"/>
        </w:rPr>
        <w:t xml:space="preserve">Ο </w:t>
      </w:r>
      <w:proofErr w:type="spellStart"/>
      <w:r>
        <w:rPr>
          <w:rFonts w:ascii="Verdana" w:hAnsi="Verdana"/>
          <w:sz w:val="20"/>
          <w:szCs w:val="20"/>
        </w:rPr>
        <w:t>ποσοτικοποιημένος</w:t>
      </w:r>
      <w:proofErr w:type="spellEnd"/>
      <w:r w:rsidRPr="00DE494C">
        <w:rPr>
          <w:rFonts w:ascii="Verdana" w:hAnsi="Verdana"/>
          <w:sz w:val="20"/>
          <w:szCs w:val="20"/>
        </w:rPr>
        <w:t xml:space="preserve"> στόχος του δείκτη υπολογίσθηκε, </w:t>
      </w:r>
      <w:r>
        <w:rPr>
          <w:rFonts w:ascii="Verdana" w:hAnsi="Verdana"/>
          <w:sz w:val="20"/>
          <w:szCs w:val="20"/>
        </w:rPr>
        <w:t>μετά από σχετικές διαβουλεύσεις</w:t>
      </w:r>
      <w:r w:rsidRPr="00DE494C">
        <w:rPr>
          <w:rFonts w:ascii="Verdana" w:hAnsi="Verdana"/>
          <w:sz w:val="20"/>
          <w:szCs w:val="20"/>
        </w:rPr>
        <w:t xml:space="preserve"> με τις υπηρεσίες του Υπουργείου Πολιτισμού,</w:t>
      </w:r>
      <w:r>
        <w:rPr>
          <w:rFonts w:ascii="Verdana" w:hAnsi="Verdana"/>
          <w:sz w:val="20"/>
          <w:szCs w:val="20"/>
        </w:rPr>
        <w:t xml:space="preserve"> καθώς και τοπικών φορέων,</w:t>
      </w:r>
      <w:r w:rsidRPr="00DE494C">
        <w:rPr>
          <w:rFonts w:ascii="Verdana" w:hAnsi="Verdana"/>
          <w:sz w:val="20"/>
          <w:szCs w:val="20"/>
        </w:rPr>
        <w:t xml:space="preserve"> για προσδιορισμό των αναγκών παρεμβάσεων σε πολιτιστικά </w:t>
      </w:r>
      <w:r>
        <w:rPr>
          <w:rFonts w:ascii="Verdana" w:hAnsi="Verdana"/>
          <w:sz w:val="20"/>
          <w:szCs w:val="20"/>
        </w:rPr>
        <w:t xml:space="preserve">και φυσικά </w:t>
      </w:r>
      <w:r w:rsidRPr="00DE494C">
        <w:rPr>
          <w:rFonts w:ascii="Verdana" w:hAnsi="Verdana"/>
          <w:sz w:val="20"/>
          <w:szCs w:val="20"/>
        </w:rPr>
        <w:t xml:space="preserve">μνημεία </w:t>
      </w:r>
      <w:r>
        <w:rPr>
          <w:rFonts w:ascii="Verdana" w:hAnsi="Verdana"/>
          <w:sz w:val="20"/>
          <w:szCs w:val="20"/>
        </w:rPr>
        <w:t>της Περιφέρειας Πελοποννήσου</w:t>
      </w:r>
      <w:r w:rsidRPr="00DE494C">
        <w:rPr>
          <w:rFonts w:ascii="Verdana" w:hAnsi="Verdana"/>
          <w:sz w:val="20"/>
          <w:szCs w:val="20"/>
        </w:rPr>
        <w:t xml:space="preserve">. </w:t>
      </w:r>
      <w:r>
        <w:rPr>
          <w:rFonts w:ascii="Verdana" w:hAnsi="Verdana"/>
          <w:sz w:val="20"/>
          <w:szCs w:val="20"/>
        </w:rPr>
        <w:t xml:space="preserve">Στη συνέχεια, προσδιορίσθηκαν οι μέχρι σήμερα επισκέψεις σε ορισμένα από αυτά και εκτιμήθηκαν οι μελλοντικές επισκέψεις με βάση τις παρεμβάσεις που προβλέπονται. </w:t>
      </w:r>
      <w:r w:rsidRPr="00DE494C">
        <w:rPr>
          <w:rFonts w:ascii="Verdana" w:hAnsi="Verdana"/>
          <w:sz w:val="20"/>
          <w:szCs w:val="20"/>
        </w:rPr>
        <w:t>Οι</w:t>
      </w:r>
      <w:r>
        <w:rPr>
          <w:rFonts w:ascii="Verdana" w:hAnsi="Verdana"/>
          <w:sz w:val="20"/>
          <w:szCs w:val="20"/>
        </w:rPr>
        <w:t xml:space="preserve"> προβλεπόμενες</w:t>
      </w:r>
      <w:r w:rsidRPr="00DE494C">
        <w:rPr>
          <w:rFonts w:ascii="Verdana" w:hAnsi="Verdana"/>
          <w:sz w:val="20"/>
          <w:szCs w:val="20"/>
        </w:rPr>
        <w:t xml:space="preserve"> παρεμβάσεις εξυπηρετούν τους στόχους του Άξονα Προτεραιότητας και του Προγράμματος γενικότερα</w:t>
      </w:r>
      <w:r>
        <w:rPr>
          <w:rFonts w:ascii="Verdana" w:hAnsi="Verdana"/>
          <w:sz w:val="20"/>
          <w:szCs w:val="20"/>
        </w:rPr>
        <w:t>,</w:t>
      </w:r>
      <w:r w:rsidRPr="00DE494C">
        <w:rPr>
          <w:rFonts w:ascii="Verdana" w:hAnsi="Verdana"/>
          <w:sz w:val="20"/>
          <w:szCs w:val="20"/>
        </w:rPr>
        <w:t xml:space="preserve"> για προστασία και ανάδειξη της </w:t>
      </w:r>
      <w:r>
        <w:rPr>
          <w:rFonts w:ascii="Verdana" w:hAnsi="Verdana"/>
          <w:sz w:val="20"/>
          <w:szCs w:val="20"/>
        </w:rPr>
        <w:t xml:space="preserve">φυσικής και </w:t>
      </w:r>
      <w:r w:rsidRPr="00DE494C">
        <w:rPr>
          <w:rFonts w:ascii="Verdana" w:hAnsi="Verdana"/>
          <w:sz w:val="20"/>
          <w:szCs w:val="20"/>
        </w:rPr>
        <w:t xml:space="preserve">πολιτιστικής κληρονομιάς, για διαφοροποίηση και διεύρυνση του τουριστικού προϊόντος της Περιφέρειας, σύμφωνα και με τις κατευθύνσεις της </w:t>
      </w:r>
      <w:r>
        <w:rPr>
          <w:rFonts w:ascii="Verdana" w:hAnsi="Verdana"/>
          <w:sz w:val="20"/>
          <w:szCs w:val="20"/>
        </w:rPr>
        <w:t xml:space="preserve">Περιφερειακής </w:t>
      </w:r>
      <w:r w:rsidRPr="00DE494C">
        <w:rPr>
          <w:rFonts w:ascii="Verdana" w:hAnsi="Verdana"/>
          <w:sz w:val="20"/>
          <w:szCs w:val="20"/>
        </w:rPr>
        <w:t xml:space="preserve">Στρατηγικής </w:t>
      </w:r>
      <w:r>
        <w:rPr>
          <w:rFonts w:ascii="Verdana" w:hAnsi="Verdana"/>
          <w:sz w:val="20"/>
          <w:szCs w:val="20"/>
        </w:rPr>
        <w:t>«Έξυπνης Εξειδίκευσης»</w:t>
      </w:r>
      <w:r w:rsidRPr="00DE494C">
        <w:rPr>
          <w:rFonts w:ascii="Verdana" w:hAnsi="Verdana"/>
          <w:sz w:val="20"/>
          <w:szCs w:val="20"/>
        </w:rPr>
        <w:t xml:space="preserve"> </w:t>
      </w:r>
      <w:r>
        <w:rPr>
          <w:rFonts w:ascii="Verdana" w:hAnsi="Verdana"/>
          <w:sz w:val="20"/>
          <w:szCs w:val="20"/>
        </w:rPr>
        <w:t>της Περιφέρειας.</w:t>
      </w:r>
      <w:r w:rsidRPr="00DE494C">
        <w:rPr>
          <w:rFonts w:ascii="Verdana" w:hAnsi="Verdana"/>
          <w:sz w:val="20"/>
          <w:szCs w:val="20"/>
        </w:rPr>
        <w:t xml:space="preserve"> Οι προγραμματιζόμενες παρεμβάσεις έχουν </w:t>
      </w:r>
      <w:r>
        <w:rPr>
          <w:rFonts w:ascii="Verdana" w:hAnsi="Verdana"/>
          <w:sz w:val="20"/>
          <w:szCs w:val="20"/>
        </w:rPr>
        <w:t xml:space="preserve">κατ’ εκτίμηση προϋπολογισμό δημόσιας δαπάνης της τάξης των </w:t>
      </w:r>
      <w:del w:id="964" w:author="Γ" w:date="2018-07-12T14:14:00Z">
        <w:r w:rsidR="003E7063">
          <w:rPr>
            <w:rFonts w:ascii="Verdana" w:hAnsi="Verdana"/>
            <w:sz w:val="20"/>
            <w:szCs w:val="20"/>
          </w:rPr>
          <w:delText>1</w:delText>
        </w:r>
        <w:r w:rsidR="00C436E2">
          <w:rPr>
            <w:rFonts w:ascii="Verdana" w:hAnsi="Verdana"/>
            <w:sz w:val="20"/>
            <w:szCs w:val="20"/>
          </w:rPr>
          <w:delText>3</w:delText>
        </w:r>
        <w:r w:rsidR="002B2568">
          <w:rPr>
            <w:rFonts w:ascii="Verdana" w:hAnsi="Verdana"/>
            <w:sz w:val="20"/>
            <w:szCs w:val="20"/>
          </w:rPr>
          <w:delText>,</w:delText>
        </w:r>
        <w:r w:rsidR="003E7063">
          <w:rPr>
            <w:rFonts w:ascii="Verdana" w:hAnsi="Verdana"/>
            <w:sz w:val="20"/>
            <w:szCs w:val="20"/>
          </w:rPr>
          <w:delText>00</w:delText>
        </w:r>
      </w:del>
      <w:ins w:id="965" w:author="Γ" w:date="2018-07-12T14:14:00Z">
        <w:r>
          <w:rPr>
            <w:rFonts w:ascii="Verdana" w:hAnsi="Verdana"/>
            <w:sz w:val="20"/>
            <w:szCs w:val="20"/>
          </w:rPr>
          <w:t>16,4</w:t>
        </w:r>
      </w:ins>
      <w:r>
        <w:rPr>
          <w:rFonts w:ascii="Verdana" w:hAnsi="Verdana"/>
          <w:sz w:val="20"/>
          <w:szCs w:val="20"/>
        </w:rPr>
        <w:t xml:space="preserve"> </w:t>
      </w:r>
      <w:r w:rsidRPr="00DE494C">
        <w:rPr>
          <w:rFonts w:ascii="Verdana" w:hAnsi="Verdana"/>
          <w:sz w:val="20"/>
          <w:szCs w:val="20"/>
        </w:rPr>
        <w:t xml:space="preserve">εκατ. </w:t>
      </w:r>
      <w:r>
        <w:rPr>
          <w:rFonts w:ascii="Verdana" w:hAnsi="Verdana"/>
          <w:sz w:val="20"/>
          <w:szCs w:val="20"/>
        </w:rPr>
        <w:t>Ε</w:t>
      </w:r>
      <w:r w:rsidRPr="00DE494C">
        <w:rPr>
          <w:rFonts w:ascii="Verdana" w:hAnsi="Verdana"/>
          <w:sz w:val="20"/>
          <w:szCs w:val="20"/>
        </w:rPr>
        <w:t>υρώ (κοινοτική συ</w:t>
      </w:r>
      <w:r>
        <w:rPr>
          <w:rFonts w:ascii="Verdana" w:hAnsi="Verdana"/>
          <w:sz w:val="20"/>
          <w:szCs w:val="20"/>
        </w:rPr>
        <w:t>νδρομή και εθνική συμμετοχή), ο</w:t>
      </w:r>
      <w:r w:rsidRPr="00DE494C">
        <w:rPr>
          <w:rFonts w:ascii="Verdana" w:hAnsi="Verdana"/>
          <w:sz w:val="20"/>
          <w:szCs w:val="20"/>
        </w:rPr>
        <w:t xml:space="preserve"> οποίο</w:t>
      </w:r>
      <w:r>
        <w:rPr>
          <w:rFonts w:ascii="Verdana" w:hAnsi="Verdana"/>
          <w:sz w:val="20"/>
          <w:szCs w:val="20"/>
        </w:rPr>
        <w:t>ς, όπως προαναφέρθηκε</w:t>
      </w:r>
      <w:r w:rsidRPr="001328FC">
        <w:rPr>
          <w:rFonts w:ascii="Verdana" w:hAnsi="Verdana"/>
          <w:sz w:val="20"/>
          <w:szCs w:val="20"/>
        </w:rPr>
        <w:t>,</w:t>
      </w:r>
      <w:r>
        <w:rPr>
          <w:rFonts w:ascii="Verdana" w:hAnsi="Verdana"/>
          <w:sz w:val="20"/>
          <w:szCs w:val="20"/>
        </w:rPr>
        <w:t xml:space="preserve"> είναι το άθροισμα του συνόλου των προϋπολογισμών των κατηγοριών παρέμβασης με κωδικούς 91 και 92 και ενός μέρους του προϋπολογισμού της κατηγορίας παρέμβασης με κωδικό 94.</w:t>
      </w:r>
    </w:p>
    <w:p w:rsidR="004664F0" w:rsidRDefault="004664F0" w:rsidP="00415ACF">
      <w:pPr>
        <w:spacing w:line="360" w:lineRule="auto"/>
        <w:jc w:val="both"/>
        <w:rPr>
          <w:del w:id="966" w:author="Γ" w:date="2018-07-12T14:14:00Z"/>
          <w:rFonts w:ascii="Verdana" w:hAnsi="Verdana"/>
          <w:sz w:val="20"/>
          <w:szCs w:val="20"/>
        </w:rPr>
      </w:pPr>
    </w:p>
    <w:p w:rsidR="00415ACF" w:rsidRPr="00A81BF7" w:rsidRDefault="00415ACF" w:rsidP="00415ACF">
      <w:pPr>
        <w:spacing w:line="360" w:lineRule="auto"/>
        <w:jc w:val="both"/>
        <w:rPr>
          <w:del w:id="967" w:author="Γ" w:date="2018-07-12T14:14:00Z"/>
          <w:rFonts w:ascii="Verdana" w:hAnsi="Verdana"/>
          <w:sz w:val="20"/>
          <w:szCs w:val="20"/>
        </w:rPr>
      </w:pPr>
      <w:del w:id="968" w:author="Γ" w:date="2018-07-12T14:14:00Z">
        <w:r w:rsidRPr="00A81BF7">
          <w:rPr>
            <w:rFonts w:ascii="Verdana" w:hAnsi="Verdana"/>
            <w:sz w:val="20"/>
            <w:szCs w:val="20"/>
          </w:rPr>
          <w:delText>Όσον αφορά στην τιμή στόχο με ορόσημο το 2018,</w:delText>
        </w:r>
        <w:r w:rsidR="002B2568">
          <w:rPr>
            <w:rFonts w:ascii="Verdana" w:hAnsi="Verdana"/>
            <w:sz w:val="20"/>
            <w:szCs w:val="20"/>
          </w:rPr>
          <w:delText xml:space="preserve"> η οποία έχει προσδιορισθεί σε </w:delText>
        </w:r>
        <w:r w:rsidR="003E7063">
          <w:rPr>
            <w:rFonts w:ascii="Verdana" w:hAnsi="Verdana"/>
            <w:sz w:val="20"/>
            <w:szCs w:val="20"/>
          </w:rPr>
          <w:delText>6</w:delText>
        </w:r>
        <w:r w:rsidR="002B2568">
          <w:rPr>
            <w:rFonts w:ascii="Verdana" w:hAnsi="Verdana"/>
            <w:sz w:val="20"/>
            <w:szCs w:val="20"/>
          </w:rPr>
          <w:delText>.000 επισκέψεις</w:delText>
        </w:r>
        <w:r w:rsidRPr="00A81BF7">
          <w:rPr>
            <w:rFonts w:ascii="Verdana" w:hAnsi="Verdana"/>
            <w:sz w:val="20"/>
            <w:szCs w:val="20"/>
          </w:rPr>
          <w:delText>,</w:delText>
        </w:r>
        <w:r w:rsidR="002B2568">
          <w:rPr>
            <w:rFonts w:ascii="Verdana" w:hAnsi="Verdana"/>
            <w:sz w:val="20"/>
            <w:szCs w:val="20"/>
          </w:rPr>
          <w:delText xml:space="preserve"> εκτιμήθηκε</w:delText>
        </w:r>
        <w:r w:rsidRPr="00A81BF7">
          <w:rPr>
            <w:rFonts w:ascii="Verdana" w:hAnsi="Verdana"/>
            <w:sz w:val="20"/>
            <w:szCs w:val="20"/>
          </w:rPr>
          <w:delText xml:space="preserve"> σε σχέση με τη διαδικασία τεχνικής και διοικητικής ωρίμανση</w:delText>
        </w:r>
        <w:r w:rsidR="002B2568">
          <w:rPr>
            <w:rFonts w:ascii="Verdana" w:hAnsi="Verdana"/>
            <w:sz w:val="20"/>
            <w:szCs w:val="20"/>
          </w:rPr>
          <w:delText>ς των αντίστοιχων έργων</w:delText>
        </w:r>
        <w:r w:rsidRPr="00A81BF7">
          <w:rPr>
            <w:rFonts w:ascii="Verdana" w:hAnsi="Verdana"/>
            <w:sz w:val="20"/>
            <w:szCs w:val="20"/>
          </w:rPr>
          <w:delText>, τα οποία θα υλοποιηθούν ταχύτερα.</w:delText>
        </w:r>
      </w:del>
    </w:p>
    <w:p w:rsidR="00A9162E" w:rsidRDefault="00A9162E" w:rsidP="00A9162E">
      <w:pPr>
        <w:spacing w:line="360" w:lineRule="auto"/>
        <w:jc w:val="both"/>
        <w:rPr>
          <w:ins w:id="969" w:author="Γ" w:date="2018-07-12T14:14:00Z"/>
          <w:rFonts w:ascii="Verdana" w:hAnsi="Verdana"/>
          <w:sz w:val="20"/>
          <w:szCs w:val="20"/>
        </w:rPr>
      </w:pPr>
      <w:ins w:id="970" w:author="Γ" w:date="2018-07-12T14:14:00Z">
        <w:r>
          <w:rPr>
            <w:rFonts w:ascii="Verdana" w:hAnsi="Verdana"/>
            <w:sz w:val="20"/>
            <w:szCs w:val="20"/>
          </w:rPr>
          <w:t>Η τιμή στόχος με ορόσημο το έτος 2023 αυξάνεται αναλογικά με την αντίστοιχη αύξηση της Επενδυτικής Προτεραιότητας 6</w:t>
        </w:r>
        <w:r>
          <w:rPr>
            <w:rFonts w:ascii="Verdana" w:hAnsi="Verdana"/>
            <w:sz w:val="20"/>
            <w:szCs w:val="20"/>
            <w:lang w:val="en-US"/>
          </w:rPr>
          <w:t>c</w:t>
        </w:r>
        <w:r>
          <w:rPr>
            <w:rFonts w:ascii="Verdana" w:hAnsi="Verdana"/>
            <w:sz w:val="20"/>
            <w:szCs w:val="20"/>
          </w:rPr>
          <w:t xml:space="preserve"> σχεδόν κατά 25%. Ως εκ τούτου η </w:t>
        </w:r>
        <w:proofErr w:type="spellStart"/>
        <w:r>
          <w:rPr>
            <w:rFonts w:ascii="Verdana" w:hAnsi="Verdana"/>
            <w:sz w:val="20"/>
            <w:szCs w:val="20"/>
          </w:rPr>
          <w:t>εκτίμώμενη</w:t>
        </w:r>
        <w:proofErr w:type="spellEnd"/>
        <w:r>
          <w:rPr>
            <w:rFonts w:ascii="Verdana" w:hAnsi="Verdana"/>
            <w:sz w:val="20"/>
            <w:szCs w:val="20"/>
          </w:rPr>
          <w:t xml:space="preserve"> τιμή στόχος με ορόσημο το έτος 2023 είναι 37.000.</w:t>
        </w:r>
      </w:ins>
    </w:p>
    <w:p w:rsidR="0097172F" w:rsidRDefault="0097172F" w:rsidP="0097172F">
      <w:pPr>
        <w:spacing w:line="360" w:lineRule="auto"/>
        <w:jc w:val="both"/>
        <w:rPr>
          <w:rFonts w:ascii="Verdana" w:hAnsi="Verdana"/>
          <w:sz w:val="20"/>
          <w:szCs w:val="20"/>
        </w:rPr>
      </w:pPr>
      <w:r w:rsidRPr="00DE494C">
        <w:rPr>
          <w:rFonts w:ascii="Verdana" w:hAnsi="Verdana"/>
          <w:sz w:val="20"/>
          <w:szCs w:val="20"/>
        </w:rPr>
        <w:t>Οι παραπάνω εκτιμήσεις μπορεί να μην επικυρωθούν μόνο αν κατά τη διαδικασία τεχνικής και διοικητικής ωρίμανσης των αντίστοιχων έργων αντιμετωπισθούν μη προβλεπόμενες δυσκολίες και καθυστερήσεις, λόγω της ιδιαίτερης φύσης αυτών των δράσεων.</w:t>
      </w:r>
    </w:p>
    <w:p w:rsidR="0097172F" w:rsidRPr="005F7A51" w:rsidRDefault="0097172F" w:rsidP="00A9162E">
      <w:pPr>
        <w:spacing w:line="360" w:lineRule="auto"/>
        <w:jc w:val="both"/>
        <w:rPr>
          <w:rFonts w:ascii="Verdana" w:hAnsi="Verdana"/>
          <w:sz w:val="20"/>
          <w:szCs w:val="20"/>
        </w:rPr>
      </w:pPr>
    </w:p>
    <w:p w:rsidR="00A9162E" w:rsidRPr="00A81BF7" w:rsidRDefault="00A9162E" w:rsidP="00A9162E">
      <w:pPr>
        <w:spacing w:line="360" w:lineRule="auto"/>
        <w:jc w:val="both"/>
        <w:rPr>
          <w:ins w:id="971" w:author="Γ" w:date="2018-07-12T14:14:00Z"/>
          <w:rFonts w:ascii="Verdana" w:hAnsi="Verdana"/>
          <w:sz w:val="20"/>
          <w:szCs w:val="20"/>
        </w:rPr>
      </w:pPr>
      <w:ins w:id="972" w:author="Γ" w:date="2018-07-12T14:14:00Z">
        <w:r w:rsidRPr="007E701B">
          <w:rPr>
            <w:rFonts w:ascii="Verdana" w:hAnsi="Verdana"/>
            <w:sz w:val="20"/>
            <w:szCs w:val="20"/>
            <w:rPrChange w:id="973" w:author="Γ" w:date="2018-07-13T07:37:00Z">
              <w:rPr>
                <w:rFonts w:ascii="Verdana" w:hAnsi="Verdana"/>
                <w:sz w:val="20"/>
                <w:szCs w:val="20"/>
                <w:highlight w:val="yellow"/>
              </w:rPr>
            </w:rPrChange>
          </w:rPr>
          <w:t>Όσον αφορά στην τιμή στόχο με ορόσημο το 2018, η οποία έχει προσδιορισθεί σε 6.000 επισκέψεις, εκτιμήθηκε σε σχέση με τη διαδικασία τεχνικής και διοικητικής ωρίμανσης των αντίστοιχων έργων, τ</w:t>
        </w:r>
        <w:r w:rsidR="00052353" w:rsidRPr="007E701B">
          <w:rPr>
            <w:rFonts w:ascii="Verdana" w:hAnsi="Verdana"/>
            <w:sz w:val="20"/>
            <w:szCs w:val="20"/>
            <w:rPrChange w:id="974" w:author="Γ" w:date="2018-07-13T07:37:00Z">
              <w:rPr>
                <w:rFonts w:ascii="Verdana" w:hAnsi="Verdana"/>
                <w:sz w:val="20"/>
                <w:szCs w:val="20"/>
                <w:highlight w:val="yellow"/>
              </w:rPr>
            </w:rPrChange>
          </w:rPr>
          <w:t xml:space="preserve">α οποία θα υλοποιηθούν ταχύτερα και δεν επηρεάζεται από την προτεινόμενη αύξηση του προϋπολογισμού της Επενδυτικής Προτεραιότητας, καθώς ο χρόνος που υπολείπεται έως το τέλος του 2018, δεν </w:t>
        </w:r>
        <w:r w:rsidR="00052353" w:rsidRPr="007E701B">
          <w:rPr>
            <w:rFonts w:ascii="Verdana" w:hAnsi="Verdana"/>
            <w:sz w:val="20"/>
            <w:szCs w:val="20"/>
            <w:rPrChange w:id="975" w:author="Γ" w:date="2018-07-13T07:37:00Z">
              <w:rPr>
                <w:rFonts w:ascii="Verdana" w:hAnsi="Verdana"/>
                <w:sz w:val="20"/>
                <w:szCs w:val="20"/>
                <w:highlight w:val="yellow"/>
              </w:rPr>
            </w:rPrChange>
          </w:rPr>
          <w:lastRenderedPageBreak/>
          <w:t>επαρκεί προκειμένου η συγκεκριμένη αύξηση των πόρων στην Επενδυτική Προτεραιότητα να αποδώσει σε ολοκληρωμένα έργα στο τέλος του 2018.</w:t>
        </w:r>
      </w:ins>
    </w:p>
    <w:p w:rsidR="00A9162E" w:rsidRPr="00A50D64" w:rsidRDefault="00A9162E" w:rsidP="00A9162E">
      <w:pPr>
        <w:spacing w:line="360" w:lineRule="auto"/>
        <w:jc w:val="both"/>
        <w:rPr>
          <w:ins w:id="976" w:author="Γ" w:date="2018-07-12T14:14:00Z"/>
          <w:rFonts w:ascii="Verdana" w:hAnsi="Verdana"/>
          <w:sz w:val="20"/>
          <w:szCs w:val="20"/>
        </w:rPr>
      </w:pPr>
    </w:p>
    <w:p w:rsidR="00A9162E" w:rsidRPr="00786C21"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3</w:t>
      </w:r>
      <w:r w:rsidRPr="00786C21">
        <w:rPr>
          <w:rFonts w:ascii="Verdana" w:hAnsi="Verdana"/>
          <w:b/>
          <w:sz w:val="20"/>
          <w:szCs w:val="20"/>
        </w:rPr>
        <w:t>.</w:t>
      </w:r>
      <w:r w:rsidRPr="00786C21">
        <w:rPr>
          <w:rFonts w:ascii="Verdana" w:hAnsi="Verdana"/>
          <w:b/>
          <w:sz w:val="20"/>
          <w:szCs w:val="20"/>
        </w:rPr>
        <w:tab/>
      </w:r>
      <w:r w:rsidRPr="00786C21">
        <w:rPr>
          <w:rFonts w:ascii="Verdana" w:hAnsi="Verdana"/>
          <w:b/>
          <w:sz w:val="20"/>
          <w:szCs w:val="20"/>
          <w:u w:val="single"/>
        </w:rPr>
        <w:t>Δείκτης</w:t>
      </w:r>
      <w:r w:rsidRPr="00786C21">
        <w:rPr>
          <w:rFonts w:ascii="Verdana" w:hAnsi="Verdana"/>
          <w:b/>
          <w:sz w:val="20"/>
          <w:szCs w:val="20"/>
        </w:rPr>
        <w:t>: «Ποσό πιστοποιημένων Δαπανών»,</w:t>
      </w:r>
      <w:r w:rsidRPr="00786C21">
        <w:rPr>
          <w:rFonts w:ascii="Verdana" w:hAnsi="Verdana"/>
          <w:sz w:val="20"/>
          <w:szCs w:val="20"/>
        </w:rPr>
        <w:t xml:space="preserve"> με κωδικό </w:t>
      </w:r>
      <w:r w:rsidRPr="00786C21">
        <w:rPr>
          <w:rFonts w:ascii="Verdana" w:hAnsi="Verdana"/>
          <w:sz w:val="20"/>
          <w:szCs w:val="20"/>
          <w:lang w:val="en-US"/>
        </w:rPr>
        <w:t>F</w:t>
      </w:r>
      <w:r w:rsidRPr="00786C21">
        <w:rPr>
          <w:rFonts w:ascii="Verdana" w:hAnsi="Verdana"/>
          <w:sz w:val="20"/>
          <w:szCs w:val="20"/>
        </w:rPr>
        <w:t>100.</w:t>
      </w:r>
    </w:p>
    <w:p w:rsidR="00A9162E" w:rsidRPr="00786C21" w:rsidRDefault="00A9162E" w:rsidP="00A9162E">
      <w:pPr>
        <w:spacing w:line="360" w:lineRule="auto"/>
        <w:ind w:left="360"/>
        <w:jc w:val="both"/>
        <w:rPr>
          <w:rFonts w:ascii="Verdana" w:hAnsi="Verdana"/>
          <w:b/>
          <w:sz w:val="20"/>
          <w:szCs w:val="20"/>
          <w:u w:val="single"/>
        </w:rPr>
      </w:pPr>
      <w:r w:rsidRPr="00786C21">
        <w:rPr>
          <w:rFonts w:ascii="Verdana" w:hAnsi="Verdana"/>
          <w:b/>
          <w:sz w:val="20"/>
          <w:szCs w:val="20"/>
          <w:u w:val="single"/>
        </w:rPr>
        <w:t>Τιμή στόχος 2018</w:t>
      </w:r>
      <w:r w:rsidRPr="00786C21">
        <w:rPr>
          <w:rFonts w:ascii="Verdana" w:hAnsi="Verdana"/>
          <w:b/>
          <w:sz w:val="20"/>
          <w:szCs w:val="20"/>
        </w:rPr>
        <w:t xml:space="preserve">: </w:t>
      </w:r>
      <w:del w:id="977" w:author="Γ" w:date="2018-07-12T14:14:00Z">
        <w:r w:rsidR="003E7063">
          <w:rPr>
            <w:rFonts w:ascii="Verdana" w:hAnsi="Verdana"/>
            <w:b/>
            <w:sz w:val="20"/>
            <w:szCs w:val="20"/>
          </w:rPr>
          <w:delText>1</w:delText>
        </w:r>
        <w:r w:rsidR="00C436E2">
          <w:rPr>
            <w:rFonts w:ascii="Verdana" w:hAnsi="Verdana"/>
            <w:b/>
            <w:sz w:val="20"/>
            <w:szCs w:val="20"/>
          </w:rPr>
          <w:delText>6</w:delText>
        </w:r>
        <w:r w:rsidR="002B2568" w:rsidRPr="00786C21">
          <w:rPr>
            <w:rFonts w:ascii="Verdana" w:hAnsi="Verdana"/>
            <w:b/>
            <w:sz w:val="20"/>
            <w:szCs w:val="20"/>
          </w:rPr>
          <w:delText>.</w:delText>
        </w:r>
        <w:r w:rsidR="00C436E2">
          <w:rPr>
            <w:rFonts w:ascii="Verdana" w:hAnsi="Verdana"/>
            <w:b/>
            <w:sz w:val="20"/>
            <w:szCs w:val="20"/>
          </w:rPr>
          <w:delText>25</w:delText>
        </w:r>
        <w:r w:rsidR="003E7063">
          <w:rPr>
            <w:rFonts w:ascii="Verdana" w:hAnsi="Verdana"/>
            <w:b/>
            <w:sz w:val="20"/>
            <w:szCs w:val="20"/>
          </w:rPr>
          <w:delText>0</w:delText>
        </w:r>
      </w:del>
      <w:ins w:id="978" w:author="Γ" w:date="2018-07-12T14:14:00Z">
        <w:r>
          <w:rPr>
            <w:rFonts w:ascii="Verdana" w:hAnsi="Verdana"/>
            <w:b/>
            <w:sz w:val="20"/>
            <w:szCs w:val="20"/>
          </w:rPr>
          <w:t>10.210</w:t>
        </w:r>
      </w:ins>
      <w:r>
        <w:rPr>
          <w:rFonts w:ascii="Verdana" w:hAnsi="Verdana"/>
          <w:b/>
          <w:sz w:val="20"/>
          <w:szCs w:val="20"/>
        </w:rPr>
        <w:t>.000</w:t>
      </w:r>
      <w:r w:rsidRPr="00786C21">
        <w:rPr>
          <w:rFonts w:ascii="Verdana" w:hAnsi="Verdana"/>
          <w:b/>
          <w:sz w:val="20"/>
          <w:szCs w:val="20"/>
        </w:rPr>
        <w:t xml:space="preserve"> Ευρώ.</w:t>
      </w:r>
    </w:p>
    <w:p w:rsidR="00A9162E" w:rsidRDefault="003661FE" w:rsidP="00A9162E">
      <w:pPr>
        <w:spacing w:line="360" w:lineRule="auto"/>
        <w:jc w:val="both"/>
        <w:rPr>
          <w:ins w:id="979" w:author="Γ" w:date="2018-07-12T14:14:00Z"/>
          <w:rFonts w:ascii="Verdana" w:hAnsi="Verdana"/>
          <w:sz w:val="20"/>
          <w:szCs w:val="20"/>
        </w:rPr>
      </w:pPr>
      <w:ins w:id="980" w:author="Γ" w:date="2018-07-12T14:14:00Z">
        <w:r>
          <w:rPr>
            <w:rFonts w:ascii="Verdana" w:hAnsi="Verdana"/>
            <w:sz w:val="20"/>
            <w:szCs w:val="20"/>
          </w:rPr>
          <w:t xml:space="preserve">Η τιμή στόχος του οικονομικού δείκτη με ορόσημο το 2018, διαμορφώνεται σε 10.210.000 € πιστοποιημένες δαπάνες, μειωμένη κατά 37,2% σε σχέση με την αρχική στοχοθέτηση. </w:t>
        </w:r>
        <w:r w:rsidR="00A9162E">
          <w:rPr>
            <w:rFonts w:ascii="Verdana" w:hAnsi="Verdana"/>
            <w:sz w:val="20"/>
            <w:szCs w:val="20"/>
          </w:rPr>
          <w:t xml:space="preserve">Η </w:t>
        </w:r>
        <w:r>
          <w:rPr>
            <w:rFonts w:ascii="Verdana" w:hAnsi="Verdana"/>
            <w:sz w:val="20"/>
            <w:szCs w:val="20"/>
          </w:rPr>
          <w:t xml:space="preserve">νέα </w:t>
        </w:r>
        <w:r w:rsidR="00A9162E">
          <w:rPr>
            <w:rFonts w:ascii="Verdana" w:hAnsi="Verdana"/>
            <w:sz w:val="20"/>
            <w:szCs w:val="20"/>
          </w:rPr>
          <w:t xml:space="preserve">εκτίμηση της τιμής στόχο του ΑΠ3 </w:t>
        </w:r>
      </w:ins>
      <w:ins w:id="981" w:author="Γ" w:date="2018-07-13T07:37:00Z">
        <w:r w:rsidR="007E701B">
          <w:rPr>
            <w:rFonts w:ascii="Verdana" w:hAnsi="Verdana"/>
            <w:sz w:val="20"/>
            <w:szCs w:val="20"/>
          </w:rPr>
          <w:t>προέκυψε</w:t>
        </w:r>
      </w:ins>
      <w:ins w:id="982" w:author="Γ" w:date="2018-07-12T14:14:00Z">
        <w:r w:rsidR="00A9162E">
          <w:rPr>
            <w:rFonts w:ascii="Verdana" w:hAnsi="Verdana"/>
            <w:sz w:val="20"/>
            <w:szCs w:val="20"/>
          </w:rPr>
          <w:t xml:space="preserve"> με βάση </w:t>
        </w:r>
        <w:r w:rsidR="00A9162E" w:rsidRPr="003F6410">
          <w:rPr>
            <w:rFonts w:ascii="Verdana" w:hAnsi="Verdana"/>
            <w:sz w:val="20"/>
            <w:szCs w:val="20"/>
          </w:rPr>
          <w:t>τη μεθοδολογία αφαίρεσης των αρχικών προκαταβολών και των ετήσιων προχρηματοδοτήσεων, καθώς επίσης και</w:t>
        </w:r>
        <w:r w:rsidR="00A9162E">
          <w:rPr>
            <w:rFonts w:ascii="Verdana" w:hAnsi="Verdana"/>
            <w:sz w:val="20"/>
            <w:szCs w:val="20"/>
          </w:rPr>
          <w:t xml:space="preserve"> με</w:t>
        </w:r>
        <w:r w:rsidR="00A9162E" w:rsidRPr="003F6410">
          <w:rPr>
            <w:rFonts w:ascii="Verdana" w:hAnsi="Verdana"/>
            <w:sz w:val="20"/>
            <w:szCs w:val="20"/>
          </w:rPr>
          <w:t xml:space="preserve"> τη μεθοδολογία χρονισμού, </w:t>
        </w:r>
        <w:r w:rsidR="00A9162E" w:rsidRPr="006E0D72">
          <w:rPr>
            <w:rFonts w:ascii="Verdana" w:hAnsi="Verdana"/>
            <w:color w:val="000000"/>
            <w:sz w:val="20"/>
            <w:szCs w:val="20"/>
          </w:rPr>
          <w:t xml:space="preserve">αφ’ ενός των καθυστερήσεων ενεργοποίησης και υλοποίησης </w:t>
        </w:r>
        <w:r w:rsidR="00A9162E">
          <w:rPr>
            <w:rFonts w:ascii="Verdana" w:hAnsi="Verdana"/>
            <w:color w:val="000000"/>
            <w:sz w:val="20"/>
            <w:szCs w:val="20"/>
          </w:rPr>
          <w:t>του</w:t>
        </w:r>
        <w:r w:rsidR="00A9162E" w:rsidRPr="006E0D72">
          <w:rPr>
            <w:rFonts w:ascii="Verdana" w:hAnsi="Verdana"/>
            <w:color w:val="000000"/>
            <w:sz w:val="20"/>
            <w:szCs w:val="20"/>
          </w:rPr>
          <w:t xml:space="preserve"> ΑΠ</w:t>
        </w:r>
        <w:r w:rsidR="00A9162E">
          <w:rPr>
            <w:rFonts w:ascii="Verdana" w:hAnsi="Verdana"/>
            <w:color w:val="000000"/>
            <w:sz w:val="20"/>
            <w:szCs w:val="20"/>
          </w:rPr>
          <w:t>3</w:t>
        </w:r>
        <w:r w:rsidR="00A9162E" w:rsidRPr="006E0D72">
          <w:rPr>
            <w:rFonts w:ascii="Verdana" w:hAnsi="Verdana"/>
            <w:color w:val="000000"/>
            <w:sz w:val="20"/>
            <w:szCs w:val="20"/>
          </w:rPr>
          <w:t xml:space="preserve">, αφ’ ετέρου </w:t>
        </w:r>
        <w:r w:rsidR="00A9162E">
          <w:rPr>
            <w:rFonts w:ascii="Verdana" w:hAnsi="Verdana"/>
            <w:color w:val="000000"/>
            <w:sz w:val="20"/>
            <w:szCs w:val="20"/>
          </w:rPr>
          <w:t>με την επίσπευση ενεργοποίηση και υλοποίησης, ως αποτέλεσμα της ένταξης «μεταφερόμενων» και «</w:t>
        </w:r>
        <w:proofErr w:type="spellStart"/>
        <w:r w:rsidR="00A9162E">
          <w:rPr>
            <w:rFonts w:ascii="Verdana" w:hAnsi="Verdana"/>
            <w:color w:val="000000"/>
            <w:sz w:val="20"/>
            <w:szCs w:val="20"/>
          </w:rPr>
          <w:t>τμηματοποιημένων</w:t>
        </w:r>
        <w:proofErr w:type="spellEnd"/>
        <w:r w:rsidR="00A9162E">
          <w:rPr>
            <w:rFonts w:ascii="Verdana" w:hAnsi="Verdana"/>
            <w:color w:val="000000"/>
            <w:sz w:val="20"/>
            <w:szCs w:val="20"/>
          </w:rPr>
          <w:t xml:space="preserve">» </w:t>
        </w:r>
        <w:r w:rsidR="00A9162E" w:rsidRPr="006E0D72">
          <w:rPr>
            <w:rFonts w:ascii="Verdana" w:hAnsi="Verdana"/>
            <w:color w:val="000000"/>
            <w:sz w:val="20"/>
            <w:szCs w:val="20"/>
          </w:rPr>
          <w:t>(</w:t>
        </w:r>
        <w:r w:rsidR="00A9162E">
          <w:rPr>
            <w:rFonts w:ascii="Verdana" w:hAnsi="Verdana"/>
            <w:color w:val="000000"/>
            <w:sz w:val="20"/>
            <w:szCs w:val="20"/>
            <w:lang w:val="en-US"/>
          </w:rPr>
          <w:t>phased</w:t>
        </w:r>
        <w:r w:rsidR="00A9162E" w:rsidRPr="006E0D72">
          <w:rPr>
            <w:rFonts w:ascii="Verdana" w:hAnsi="Verdana"/>
            <w:color w:val="000000"/>
            <w:sz w:val="20"/>
            <w:szCs w:val="20"/>
          </w:rPr>
          <w:t xml:space="preserve">) </w:t>
        </w:r>
        <w:r w:rsidR="00A9162E">
          <w:rPr>
            <w:rFonts w:ascii="Verdana" w:hAnsi="Verdana"/>
            <w:color w:val="000000"/>
            <w:sz w:val="20"/>
            <w:szCs w:val="20"/>
          </w:rPr>
          <w:t>πράξεων</w:t>
        </w:r>
      </w:ins>
      <w:ins w:id="983" w:author="Γ" w:date="2018-07-13T07:37:00Z">
        <w:r w:rsidR="007E701B">
          <w:rPr>
            <w:rFonts w:ascii="Verdana" w:hAnsi="Verdana"/>
            <w:color w:val="000000"/>
            <w:sz w:val="20"/>
            <w:szCs w:val="20"/>
          </w:rPr>
          <w:t>. Η μεθο</w:t>
        </w:r>
      </w:ins>
      <w:ins w:id="984" w:author="Γ" w:date="2018-07-13T07:38:00Z">
        <w:r w:rsidR="007E701B">
          <w:rPr>
            <w:rFonts w:ascii="Verdana" w:hAnsi="Verdana"/>
            <w:color w:val="000000"/>
            <w:sz w:val="20"/>
            <w:szCs w:val="20"/>
          </w:rPr>
          <w:t>δολογία αυτή</w:t>
        </w:r>
      </w:ins>
      <w:ins w:id="985" w:author="Γ" w:date="2018-07-12T14:14:00Z">
        <w:r w:rsidR="00A9162E">
          <w:rPr>
            <w:rFonts w:ascii="Verdana" w:hAnsi="Verdana"/>
            <w:color w:val="000000"/>
            <w:sz w:val="20"/>
            <w:szCs w:val="20"/>
          </w:rPr>
          <w:t xml:space="preserve"> </w:t>
        </w:r>
        <w:r w:rsidR="0097172F">
          <w:rPr>
            <w:rFonts w:ascii="Verdana" w:hAnsi="Verdana"/>
            <w:sz w:val="20"/>
            <w:szCs w:val="20"/>
          </w:rPr>
          <w:t>περιγράφεται</w:t>
        </w:r>
      </w:ins>
      <w:ins w:id="986" w:author="Γ" w:date="2018-07-13T07:38:00Z">
        <w:r w:rsidR="007E701B">
          <w:rPr>
            <w:rFonts w:ascii="Verdana" w:hAnsi="Verdana"/>
            <w:sz w:val="20"/>
            <w:szCs w:val="20"/>
          </w:rPr>
          <w:t xml:space="preserve"> αναλυτικά</w:t>
        </w:r>
      </w:ins>
      <w:ins w:id="987" w:author="Γ" w:date="2018-07-12T14:14:00Z">
        <w:r w:rsidR="0097172F">
          <w:rPr>
            <w:rFonts w:ascii="Verdana" w:hAnsi="Verdana"/>
            <w:sz w:val="20"/>
            <w:szCs w:val="20"/>
          </w:rPr>
          <w:t xml:space="preserve"> </w:t>
        </w:r>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w:t>
        </w:r>
        <w:r w:rsidRPr="00D40519">
          <w:rPr>
            <w:rFonts w:ascii="Verdana" w:hAnsi="Verdana"/>
            <w:sz w:val="20"/>
            <w:szCs w:val="20"/>
          </w:rPr>
          <w:t>ου Επιχειρησιακού Προγράμματος</w:t>
        </w:r>
        <w:r>
          <w:rPr>
            <w:rFonts w:ascii="Verdana" w:hAnsi="Verdana"/>
            <w:sz w:val="20"/>
            <w:szCs w:val="20"/>
          </w:rPr>
          <w:t>» και συγκεκριμένα, στο μέρος της τεκμηρίωσης των τροποποιήσεων του Πλαισίου Επίδοσης.</w:t>
        </w:r>
      </w:ins>
    </w:p>
    <w:p w:rsidR="00A9162E" w:rsidRDefault="00A9162E" w:rsidP="00A9162E">
      <w:pPr>
        <w:spacing w:line="360" w:lineRule="auto"/>
        <w:jc w:val="both"/>
        <w:rPr>
          <w:ins w:id="988" w:author="Γ" w:date="2018-07-12T14:14:00Z"/>
          <w:rFonts w:ascii="Verdana" w:hAnsi="Verdana"/>
          <w:sz w:val="20"/>
          <w:szCs w:val="20"/>
        </w:rPr>
      </w:pPr>
    </w:p>
    <w:p w:rsidR="00A9162E" w:rsidRDefault="00A9162E" w:rsidP="00A9162E">
      <w:pPr>
        <w:spacing w:line="360" w:lineRule="auto"/>
        <w:jc w:val="both"/>
        <w:rPr>
          <w:rFonts w:ascii="Verdana" w:hAnsi="Verdana"/>
          <w:sz w:val="20"/>
          <w:szCs w:val="20"/>
        </w:rPr>
      </w:pPr>
      <w:r w:rsidRPr="006D49B4">
        <w:rPr>
          <w:rFonts w:ascii="Verdana" w:hAnsi="Verdana"/>
          <w:sz w:val="20"/>
          <w:szCs w:val="20"/>
        </w:rPr>
        <w:t xml:space="preserve">Ο συγκεκριμένος δείκτης προσδιορίζεται από πράξεις που αντιστοιχούν σε όλες τις κατηγορίες παρέμβασης </w:t>
      </w:r>
      <w:r>
        <w:rPr>
          <w:rFonts w:ascii="Verdana" w:hAnsi="Verdana"/>
          <w:sz w:val="20"/>
          <w:szCs w:val="20"/>
        </w:rPr>
        <w:t>του Άξονα Προτεραιότητας</w:t>
      </w:r>
      <w:ins w:id="989" w:author="Γ" w:date="2018-07-12T14:14:00Z">
        <w:r w:rsidR="003661FE">
          <w:rPr>
            <w:rFonts w:ascii="Verdana" w:hAnsi="Verdana"/>
            <w:sz w:val="20"/>
            <w:szCs w:val="20"/>
          </w:rPr>
          <w:t xml:space="preserve"> 3</w:t>
        </w:r>
      </w:ins>
      <w:r>
        <w:rPr>
          <w:rFonts w:ascii="Verdana" w:hAnsi="Verdana"/>
          <w:sz w:val="20"/>
          <w:szCs w:val="20"/>
        </w:rPr>
        <w:t>, με κατά κύριο λόγο εστίαση στις κατηγορίες παρέμβασης και αντίστοιχες δράσεις που προσδιορίζουν τους δείκτες του πλαισίου επίδοσης</w:t>
      </w:r>
      <w:r w:rsidRPr="006D49B4">
        <w:rPr>
          <w:rFonts w:ascii="Verdana" w:hAnsi="Verdana"/>
          <w:sz w:val="20"/>
          <w:szCs w:val="20"/>
        </w:rPr>
        <w:t>.</w:t>
      </w:r>
    </w:p>
    <w:p w:rsidR="00A9162E" w:rsidRPr="006D49B4" w:rsidRDefault="00A9162E" w:rsidP="00A9162E">
      <w:pPr>
        <w:spacing w:line="360" w:lineRule="auto"/>
        <w:jc w:val="both"/>
        <w:rPr>
          <w:rFonts w:ascii="Verdana" w:hAnsi="Verdana"/>
          <w:sz w:val="20"/>
          <w:szCs w:val="20"/>
        </w:rPr>
      </w:pPr>
    </w:p>
    <w:p w:rsidR="00A9162E" w:rsidRPr="006D49B4" w:rsidRDefault="00A9162E" w:rsidP="00A9162E">
      <w:pPr>
        <w:spacing w:line="360" w:lineRule="auto"/>
        <w:jc w:val="both"/>
        <w:rPr>
          <w:rFonts w:ascii="Verdana" w:hAnsi="Verdana"/>
          <w:sz w:val="20"/>
          <w:szCs w:val="20"/>
        </w:rPr>
      </w:pPr>
      <w:r w:rsidRPr="006D49B4">
        <w:rPr>
          <w:rFonts w:ascii="Verdana" w:hAnsi="Verdana"/>
          <w:sz w:val="20"/>
          <w:szCs w:val="20"/>
        </w:rPr>
        <w:t xml:space="preserve">Ο συγκεκριμένος </w:t>
      </w:r>
      <w:ins w:id="990" w:author="Γ" w:date="2018-07-13T07:38:00Z">
        <w:r w:rsidR="007E701B">
          <w:rPr>
            <w:rFonts w:ascii="Verdana" w:hAnsi="Verdana"/>
            <w:sz w:val="20"/>
            <w:szCs w:val="20"/>
          </w:rPr>
          <w:t xml:space="preserve">δείκτης </w:t>
        </w:r>
      </w:ins>
      <w:r w:rsidRPr="006D49B4">
        <w:rPr>
          <w:rFonts w:ascii="Verdana" w:hAnsi="Verdana"/>
          <w:sz w:val="20"/>
          <w:szCs w:val="20"/>
        </w:rPr>
        <w:t>είναι οικονομικός δείκτης και είναι από τους πλέον αξιόπιστο</w:t>
      </w:r>
      <w:r>
        <w:rPr>
          <w:rFonts w:ascii="Verdana" w:hAnsi="Verdana"/>
          <w:sz w:val="20"/>
          <w:szCs w:val="20"/>
        </w:rPr>
        <w:t>υ</w:t>
      </w:r>
      <w:r w:rsidRPr="006D49B4">
        <w:rPr>
          <w:rFonts w:ascii="Verdana" w:hAnsi="Verdana"/>
          <w:sz w:val="20"/>
          <w:szCs w:val="20"/>
        </w:rPr>
        <w:t>ς και αναμφισβήτητους δείκτες αποτελέσματος υλοποίησης του οικονομικού αντικειμένου του Άξονα Προτεραιότητας. Και αυτό επειδή οι δαπάνες πιστοποιούνται από τα αρμόδια Όργανα και αρχές του Συστήματος Διαχείρισης και Ελέγχου του Προγράμματος.</w:t>
      </w:r>
    </w:p>
    <w:p w:rsidR="00A9162E" w:rsidRPr="006D49B4" w:rsidRDefault="00A9162E" w:rsidP="00A9162E">
      <w:pPr>
        <w:spacing w:line="360" w:lineRule="auto"/>
        <w:jc w:val="both"/>
        <w:rPr>
          <w:rFonts w:ascii="Verdana" w:hAnsi="Verdana"/>
          <w:sz w:val="20"/>
          <w:szCs w:val="20"/>
        </w:rPr>
      </w:pPr>
      <w:r w:rsidRPr="006D49B4">
        <w:rPr>
          <w:rFonts w:ascii="Verdana" w:hAnsi="Verdana"/>
          <w:sz w:val="20"/>
          <w:szCs w:val="20"/>
        </w:rPr>
        <w:t xml:space="preserve">Η τιμή του δείκτη αντιπροσωπεύει το </w:t>
      </w:r>
      <w:del w:id="991" w:author="Γ" w:date="2018-07-12T14:14:00Z">
        <w:r w:rsidR="009F452A">
          <w:rPr>
            <w:rFonts w:ascii="Verdana" w:hAnsi="Verdana"/>
            <w:sz w:val="20"/>
            <w:szCs w:val="20"/>
          </w:rPr>
          <w:delText>2</w:delText>
        </w:r>
        <w:r w:rsidR="009F452A" w:rsidRPr="009F452A">
          <w:rPr>
            <w:rFonts w:ascii="Verdana" w:hAnsi="Verdana"/>
            <w:sz w:val="20"/>
            <w:szCs w:val="20"/>
          </w:rPr>
          <w:delText>6</w:delText>
        </w:r>
      </w:del>
      <w:ins w:id="992" w:author="Γ" w:date="2018-07-12T14:14:00Z">
        <w:r>
          <w:rPr>
            <w:rFonts w:ascii="Verdana" w:hAnsi="Verdana"/>
            <w:sz w:val="20"/>
            <w:szCs w:val="20"/>
          </w:rPr>
          <w:t>16</w:t>
        </w:r>
      </w:ins>
      <w:r>
        <w:rPr>
          <w:rFonts w:ascii="Verdana" w:hAnsi="Verdana"/>
          <w:sz w:val="20"/>
          <w:szCs w:val="20"/>
        </w:rPr>
        <w:t>,8</w:t>
      </w:r>
      <w:r w:rsidRPr="006D49B4">
        <w:rPr>
          <w:rFonts w:ascii="Verdana" w:hAnsi="Verdana"/>
          <w:sz w:val="20"/>
          <w:szCs w:val="20"/>
        </w:rPr>
        <w:t>% του προϋπολογισμού του Άξονα Προτεραιότητας και αναφέρεται σε δημόσια δαπάνη (κοινοτική συνδρομή και εθνική συμμετοχή).</w:t>
      </w:r>
    </w:p>
    <w:p w:rsidR="00A9162E" w:rsidRPr="006D49B4" w:rsidDel="007E701B" w:rsidRDefault="00A9162E" w:rsidP="00A9162E">
      <w:pPr>
        <w:spacing w:line="360" w:lineRule="auto"/>
        <w:jc w:val="both"/>
        <w:rPr>
          <w:del w:id="993" w:author="Γ" w:date="2018-07-13T07:38:00Z"/>
          <w:rFonts w:ascii="Verdana" w:hAnsi="Verdana"/>
          <w:sz w:val="20"/>
          <w:szCs w:val="20"/>
        </w:rPr>
      </w:pPr>
      <w:r w:rsidRPr="006D49B4">
        <w:rPr>
          <w:rFonts w:ascii="Verdana" w:hAnsi="Verdana"/>
          <w:sz w:val="20"/>
          <w:szCs w:val="20"/>
        </w:rPr>
        <w:t>Οι δαπάνες αυτές προέρχονται από την υλοποίηση και επίτευξη των στόχων</w:t>
      </w:r>
      <w:r>
        <w:rPr>
          <w:rFonts w:ascii="Verdana" w:hAnsi="Verdana"/>
          <w:sz w:val="20"/>
          <w:szCs w:val="20"/>
        </w:rPr>
        <w:t>,</w:t>
      </w:r>
      <w:r w:rsidRPr="006D49B4">
        <w:rPr>
          <w:rFonts w:ascii="Verdana" w:hAnsi="Verdana"/>
          <w:sz w:val="20"/>
          <w:szCs w:val="20"/>
        </w:rPr>
        <w:t xml:space="preserve"> </w:t>
      </w:r>
      <w:r>
        <w:rPr>
          <w:rFonts w:ascii="Verdana" w:hAnsi="Verdana"/>
          <w:sz w:val="20"/>
          <w:szCs w:val="20"/>
        </w:rPr>
        <w:t xml:space="preserve">αφ’ ενός </w:t>
      </w:r>
      <w:r w:rsidRPr="006D49B4">
        <w:rPr>
          <w:rFonts w:ascii="Verdana" w:hAnsi="Verdana"/>
          <w:sz w:val="20"/>
          <w:szCs w:val="20"/>
        </w:rPr>
        <w:t>όλων των δεικτών εκροής μέχρι και το 2018, όπως αναφέρονται στον</w:t>
      </w:r>
      <w:r>
        <w:rPr>
          <w:rFonts w:ascii="Verdana" w:hAnsi="Verdana"/>
          <w:sz w:val="20"/>
          <w:szCs w:val="20"/>
        </w:rPr>
        <w:t xml:space="preserve"> συνημμένο</w:t>
      </w:r>
      <w:r w:rsidRPr="006D49B4">
        <w:rPr>
          <w:rFonts w:ascii="Verdana" w:hAnsi="Verdana"/>
          <w:sz w:val="20"/>
          <w:szCs w:val="20"/>
        </w:rPr>
        <w:t xml:space="preserve"> πίνακα τω</w:t>
      </w:r>
      <w:r>
        <w:rPr>
          <w:rFonts w:ascii="Verdana" w:hAnsi="Verdana"/>
          <w:sz w:val="20"/>
          <w:szCs w:val="20"/>
        </w:rPr>
        <w:t xml:space="preserve">ν δεικτών του πλαισίου επίδοσης, αφ’ ετέρου από τις υπόλοιπες δράσεις του Άξονα Προτεραιότητας οι οποίες δεσμεύουν το </w:t>
      </w:r>
      <w:del w:id="994" w:author="Γ" w:date="2018-07-12T14:14:00Z">
        <w:r w:rsidR="001B4ADC">
          <w:rPr>
            <w:rFonts w:ascii="Verdana" w:hAnsi="Verdana"/>
            <w:sz w:val="20"/>
            <w:szCs w:val="20"/>
          </w:rPr>
          <w:delText>4</w:delText>
        </w:r>
        <w:r w:rsidR="003E7063">
          <w:rPr>
            <w:rFonts w:ascii="Verdana" w:hAnsi="Verdana"/>
            <w:sz w:val="20"/>
            <w:szCs w:val="20"/>
          </w:rPr>
          <w:delText>4</w:delText>
        </w:r>
        <w:r w:rsidR="001B4ADC">
          <w:rPr>
            <w:rFonts w:ascii="Verdana" w:hAnsi="Verdana"/>
            <w:sz w:val="20"/>
            <w:szCs w:val="20"/>
          </w:rPr>
          <w:delText>,</w:delText>
        </w:r>
        <w:r w:rsidR="003E7063">
          <w:rPr>
            <w:rFonts w:ascii="Verdana" w:hAnsi="Verdana"/>
            <w:sz w:val="20"/>
            <w:szCs w:val="20"/>
          </w:rPr>
          <w:delText>09</w:delText>
        </w:r>
      </w:del>
      <w:ins w:id="995" w:author="Γ" w:date="2018-07-12T14:14:00Z">
        <w:r>
          <w:rPr>
            <w:rFonts w:ascii="Verdana" w:hAnsi="Verdana"/>
            <w:sz w:val="20"/>
            <w:szCs w:val="20"/>
          </w:rPr>
          <w:t>48,24</w:t>
        </w:r>
      </w:ins>
      <w:r>
        <w:rPr>
          <w:rFonts w:ascii="Verdana" w:hAnsi="Verdana"/>
          <w:sz w:val="20"/>
          <w:szCs w:val="20"/>
        </w:rPr>
        <w:t>% του προϋπολογισμού του.</w:t>
      </w:r>
    </w:p>
    <w:p w:rsidR="00A9162E" w:rsidRPr="006D49B4" w:rsidDel="007E701B" w:rsidRDefault="001D1FD7" w:rsidP="00A9162E">
      <w:pPr>
        <w:spacing w:line="360" w:lineRule="auto"/>
        <w:jc w:val="both"/>
        <w:rPr>
          <w:del w:id="996" w:author="Γ" w:date="2018-07-13T07:38:00Z"/>
          <w:rFonts w:ascii="Verdana" w:hAnsi="Verdana"/>
          <w:sz w:val="20"/>
          <w:rPrChange w:id="997" w:author="Γ" w:date="2018-07-12T14:14:00Z">
            <w:rPr>
              <w:del w:id="998" w:author="Γ" w:date="2018-07-13T07:38:00Z"/>
              <w:rFonts w:ascii="Verdana" w:hAnsi="Verdana"/>
              <w:color w:val="000000"/>
              <w:sz w:val="20"/>
            </w:rPr>
          </w:rPrChange>
        </w:rPr>
      </w:pPr>
      <w:moveToRangeStart w:id="999" w:author="Γ" w:date="2018-07-12T14:14:00Z" w:name="move519168200"/>
      <w:moveTo w:id="1000" w:author="Γ" w:date="2018-07-12T14:14:00Z">
        <w:del w:id="1001" w:author="Γ" w:date="2018-07-13T07:38:00Z">
          <w:r w:rsidRPr="001D1FD7" w:rsidDel="007E701B">
            <w:rPr>
              <w:rFonts w:ascii="Verdana" w:hAnsi="Verdana"/>
              <w:sz w:val="20"/>
              <w:highlight w:val="yellow"/>
              <w:rPrChange w:id="1002" w:author="Γ" w:date="2018-07-12T14:14:00Z">
                <w:rPr>
                  <w:rFonts w:ascii="Verdana" w:hAnsi="Verdana"/>
                  <w:color w:val="000000"/>
                  <w:sz w:val="20"/>
                  <w:vertAlign w:val="superscript"/>
                </w:rPr>
              </w:rPrChange>
            </w:rPr>
            <w:delText xml:space="preserve">Η εκτίμηση ως προς την τιμή στόχου των πιστοποιημένων δαπανών μέχρι και το 2018 μπορεί να μην επικυρωθεί αν αποδειχθούν λανθασμένες κάποιες από τις </w:delText>
          </w:r>
          <w:r w:rsidRPr="001D1FD7" w:rsidDel="007E701B">
            <w:rPr>
              <w:rFonts w:ascii="Verdana" w:hAnsi="Verdana"/>
              <w:sz w:val="20"/>
              <w:highlight w:val="yellow"/>
              <w:rPrChange w:id="1003" w:author="Γ" w:date="2018-07-12T14:14:00Z">
                <w:rPr>
                  <w:rFonts w:ascii="Verdana" w:hAnsi="Verdana"/>
                  <w:color w:val="000000"/>
                  <w:sz w:val="20"/>
                  <w:vertAlign w:val="superscript"/>
                </w:rPr>
              </w:rPrChange>
            </w:rPr>
            <w:lastRenderedPageBreak/>
            <w:delText>υποθέσεις που έχουν διατυπωθεί για τις τιμές στόχους όλων των προηγούμενων δεικτών.</w:delText>
          </w:r>
        </w:del>
      </w:moveTo>
    </w:p>
    <w:p w:rsidR="00404D41" w:rsidDel="007E701B" w:rsidRDefault="00404D41">
      <w:pPr>
        <w:tabs>
          <w:tab w:val="left" w:pos="5805"/>
          <w:tab w:val="left" w:pos="7005"/>
        </w:tabs>
        <w:spacing w:line="360" w:lineRule="auto"/>
        <w:jc w:val="both"/>
        <w:rPr>
          <w:del w:id="1004" w:author="Γ" w:date="2018-07-13T07:38:00Z"/>
          <w:rFonts w:ascii="Verdana" w:hAnsi="Verdana"/>
          <w:sz w:val="20"/>
          <w:szCs w:val="20"/>
        </w:rPr>
        <w:pPrChange w:id="1005" w:author="Γ" w:date="2018-07-12T14:14:00Z">
          <w:pPr>
            <w:spacing w:line="360" w:lineRule="auto"/>
            <w:jc w:val="both"/>
          </w:pPr>
        </w:pPrChange>
      </w:pPr>
    </w:p>
    <w:p w:rsidR="00DA421B" w:rsidRPr="00BA5B71" w:rsidRDefault="001D1FD7" w:rsidP="00DA421B">
      <w:pPr>
        <w:spacing w:line="360" w:lineRule="auto"/>
        <w:jc w:val="both"/>
        <w:rPr>
          <w:rFonts w:ascii="Verdana" w:hAnsi="Verdana"/>
          <w:color w:val="000000"/>
          <w:sz w:val="20"/>
          <w:rPrChange w:id="1006" w:author="Γ" w:date="2018-07-12T14:14:00Z">
            <w:rPr>
              <w:rFonts w:ascii="Verdana" w:hAnsi="Verdana"/>
              <w:sz w:val="20"/>
            </w:rPr>
          </w:rPrChange>
        </w:rPr>
      </w:pPr>
      <w:moveFromRangeStart w:id="1007" w:author="Γ" w:date="2018-07-12T14:14:00Z" w:name="move519168199"/>
      <w:moveToRangeEnd w:id="999"/>
      <w:moveFrom w:id="1008" w:author="Γ" w:date="2018-07-12T14:14:00Z">
        <w:r w:rsidRPr="001D1FD7">
          <w:rPr>
            <w:rFonts w:ascii="Verdana" w:hAnsi="Verdana"/>
            <w:color w:val="000000"/>
            <w:sz w:val="20"/>
            <w:rPrChange w:id="1009" w:author="Γ" w:date="2018-07-12T14:14:00Z">
              <w:rPr>
                <w:rFonts w:ascii="Verdana" w:hAnsi="Verdana"/>
                <w:sz w:val="20"/>
                <w:vertAlign w:val="superscript"/>
              </w:rPr>
            </w:rPrChange>
          </w:rPr>
          <w:t>Η εκτίμηση ως προς την τιμή στόχου των πιστοποιημένων δαπανών μέχρι και το 2018 μπορεί να μην επικυρωθεί αν αποδειχθούν λανθασμένες κάποιες από τις υποθέσεις που έχουν διατυπωθεί για τις τιμές στόχους όλων των προηγούμενων δεικτών.</w:t>
        </w:r>
      </w:moveFrom>
    </w:p>
    <w:p w:rsidR="00404D41" w:rsidRDefault="00404D41">
      <w:pPr>
        <w:rPr>
          <w:rPrChange w:id="1010" w:author="Γ" w:date="2018-07-12T14:14:00Z">
            <w:rPr>
              <w:rFonts w:ascii="Verdana" w:hAnsi="Verdana"/>
              <w:sz w:val="20"/>
            </w:rPr>
          </w:rPrChange>
        </w:rPr>
        <w:pPrChange w:id="1011" w:author="Γ" w:date="2018-07-12T14:14:00Z">
          <w:pPr>
            <w:tabs>
              <w:tab w:val="left" w:pos="5805"/>
              <w:tab w:val="left" w:pos="7005"/>
            </w:tabs>
            <w:spacing w:line="360" w:lineRule="auto"/>
            <w:jc w:val="both"/>
          </w:pPr>
        </w:pPrChange>
      </w:pPr>
    </w:p>
    <w:p w:rsidR="00404D41" w:rsidRDefault="00404D41">
      <w:pPr>
        <w:rPr>
          <w:rPrChange w:id="1012" w:author="Γ" w:date="2018-07-12T14:14:00Z">
            <w:rPr>
              <w:rFonts w:ascii="Verdana" w:hAnsi="Verdana"/>
              <w:sz w:val="20"/>
            </w:rPr>
          </w:rPrChange>
        </w:rPr>
        <w:pPrChange w:id="1013" w:author="Γ" w:date="2018-07-12T14:14:00Z">
          <w:pPr>
            <w:tabs>
              <w:tab w:val="left" w:pos="5805"/>
              <w:tab w:val="left" w:pos="7005"/>
            </w:tabs>
            <w:spacing w:line="360" w:lineRule="auto"/>
            <w:jc w:val="both"/>
          </w:pPr>
        </w:pPrChange>
      </w:pPr>
    </w:p>
    <w:moveFromRangeEnd w:id="1007"/>
    <w:p w:rsidR="00A9162E" w:rsidRDefault="00A9162E" w:rsidP="00A9162E">
      <w:pPr>
        <w:spacing w:line="360" w:lineRule="auto"/>
        <w:jc w:val="both"/>
        <w:rPr>
          <w:rFonts w:ascii="Verdana" w:hAnsi="Verdana"/>
          <w:sz w:val="20"/>
          <w:szCs w:val="20"/>
        </w:rPr>
      </w:pPr>
      <w:r w:rsidRPr="009928DD">
        <w:rPr>
          <w:rFonts w:ascii="Verdana" w:hAnsi="Verdana"/>
          <w:b/>
          <w:sz w:val="20"/>
          <w:szCs w:val="20"/>
          <w:u w:val="single"/>
        </w:rPr>
        <w:t>Άξονας Προτεραιότητας 4:</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 εκσυγχρονισμός – συμπλήρωση υποδομών για την οικονομική και κοινωνική ανάπτυξη»</w:t>
      </w:r>
      <w:r>
        <w:rPr>
          <w:rFonts w:ascii="Verdana" w:hAnsi="Verdana"/>
          <w:sz w:val="20"/>
          <w:szCs w:val="20"/>
        </w:rPr>
        <w:t>.</w:t>
      </w:r>
    </w:p>
    <w:p w:rsidR="00A9162E" w:rsidRPr="0055030A" w:rsidRDefault="00A9162E" w:rsidP="00A9162E">
      <w:pPr>
        <w:spacing w:line="360" w:lineRule="auto"/>
        <w:jc w:val="both"/>
        <w:rPr>
          <w:rFonts w:ascii="Verdana" w:hAnsi="Verdana"/>
          <w:sz w:val="20"/>
          <w:szCs w:val="20"/>
        </w:rPr>
      </w:pPr>
    </w:p>
    <w:p w:rsidR="00A9162E" w:rsidRPr="00786C21" w:rsidRDefault="00A9162E" w:rsidP="00A9162E">
      <w:pPr>
        <w:tabs>
          <w:tab w:val="num" w:pos="360"/>
        </w:tabs>
        <w:spacing w:line="360" w:lineRule="auto"/>
        <w:ind w:left="360" w:hanging="360"/>
        <w:jc w:val="both"/>
        <w:rPr>
          <w:rFonts w:ascii="Verdana" w:hAnsi="Verdana"/>
          <w:sz w:val="20"/>
          <w:szCs w:val="20"/>
          <w:u w:val="single"/>
        </w:rPr>
      </w:pPr>
      <w:r w:rsidRPr="00786C21">
        <w:rPr>
          <w:rFonts w:ascii="Verdana" w:hAnsi="Verdana"/>
          <w:b/>
          <w:sz w:val="20"/>
          <w:szCs w:val="20"/>
        </w:rPr>
        <w:t>1.</w:t>
      </w:r>
      <w:r w:rsidRPr="00786C21">
        <w:rPr>
          <w:rFonts w:ascii="Verdana" w:hAnsi="Verdana"/>
          <w:b/>
          <w:sz w:val="20"/>
          <w:szCs w:val="20"/>
        </w:rPr>
        <w:tab/>
      </w:r>
      <w:r w:rsidRPr="00786C21">
        <w:rPr>
          <w:rFonts w:ascii="Verdana" w:hAnsi="Verdana"/>
          <w:b/>
          <w:sz w:val="20"/>
          <w:szCs w:val="20"/>
          <w:u w:val="single"/>
        </w:rPr>
        <w:t>Δείκτης</w:t>
      </w:r>
      <w:r w:rsidRPr="00786C21">
        <w:rPr>
          <w:rFonts w:ascii="Verdana" w:hAnsi="Verdana"/>
          <w:b/>
          <w:sz w:val="20"/>
          <w:szCs w:val="20"/>
        </w:rPr>
        <w:t>: «Συνολικό μήκος νέων δρόμων»,</w:t>
      </w:r>
      <w:r w:rsidRPr="00786C21">
        <w:rPr>
          <w:rFonts w:ascii="Verdana" w:hAnsi="Verdana"/>
          <w:sz w:val="20"/>
          <w:szCs w:val="20"/>
        </w:rPr>
        <w:t xml:space="preserve"> με κωδικό </w:t>
      </w:r>
      <w:r w:rsidRPr="00786C21">
        <w:rPr>
          <w:rFonts w:ascii="Verdana" w:hAnsi="Verdana"/>
          <w:sz w:val="20"/>
          <w:szCs w:val="20"/>
          <w:lang w:val="en-US"/>
        </w:rPr>
        <w:t>C</w:t>
      </w:r>
      <w:r w:rsidRPr="00786C21">
        <w:rPr>
          <w:rFonts w:ascii="Verdana" w:hAnsi="Verdana"/>
          <w:sz w:val="20"/>
          <w:szCs w:val="20"/>
        </w:rPr>
        <w:t>013.</w:t>
      </w:r>
    </w:p>
    <w:p w:rsidR="00A9162E" w:rsidRPr="00786C21" w:rsidRDefault="00A9162E" w:rsidP="00A9162E">
      <w:pPr>
        <w:spacing w:line="360" w:lineRule="auto"/>
        <w:ind w:firstLine="360"/>
        <w:jc w:val="both"/>
        <w:rPr>
          <w:rFonts w:ascii="Verdana" w:hAnsi="Verdana"/>
          <w:b/>
          <w:sz w:val="20"/>
          <w:szCs w:val="20"/>
          <w:u w:val="single"/>
        </w:rPr>
      </w:pPr>
      <w:r w:rsidRPr="00786C21">
        <w:rPr>
          <w:rFonts w:ascii="Verdana" w:hAnsi="Verdana"/>
          <w:b/>
          <w:sz w:val="20"/>
          <w:szCs w:val="20"/>
          <w:u w:val="single"/>
        </w:rPr>
        <w:t>Τιμή στόχος 2023</w:t>
      </w:r>
      <w:r w:rsidRPr="00786C21">
        <w:rPr>
          <w:rFonts w:ascii="Verdana" w:hAnsi="Verdana"/>
          <w:b/>
          <w:sz w:val="20"/>
          <w:szCs w:val="20"/>
        </w:rPr>
        <w:t xml:space="preserve">: </w:t>
      </w:r>
      <w:r>
        <w:rPr>
          <w:rFonts w:ascii="Verdana" w:hAnsi="Verdana"/>
          <w:b/>
          <w:sz w:val="20"/>
          <w:szCs w:val="20"/>
        </w:rPr>
        <w:t>28</w:t>
      </w:r>
      <w:r w:rsidRPr="00786C21">
        <w:rPr>
          <w:rFonts w:ascii="Verdana" w:hAnsi="Verdana"/>
          <w:b/>
          <w:sz w:val="20"/>
          <w:szCs w:val="20"/>
        </w:rPr>
        <w:t xml:space="preserve"> χλμ.</w:t>
      </w:r>
    </w:p>
    <w:p w:rsidR="00A9162E" w:rsidRPr="00A50D64" w:rsidRDefault="00A9162E" w:rsidP="00A9162E">
      <w:pPr>
        <w:tabs>
          <w:tab w:val="left" w:pos="5805"/>
          <w:tab w:val="left" w:pos="7005"/>
        </w:tabs>
        <w:spacing w:line="360" w:lineRule="auto"/>
        <w:jc w:val="both"/>
        <w:rPr>
          <w:rFonts w:ascii="Verdana" w:hAnsi="Verdana"/>
          <w:sz w:val="20"/>
          <w:szCs w:val="20"/>
        </w:rPr>
      </w:pPr>
      <w:r w:rsidRPr="00A50D64">
        <w:rPr>
          <w:rFonts w:ascii="Verdana" w:hAnsi="Verdana"/>
          <w:sz w:val="20"/>
          <w:szCs w:val="20"/>
        </w:rPr>
        <w:t xml:space="preserve">Ο συγκεκριμένος δείκτης αναφέρεται </w:t>
      </w:r>
      <w:r>
        <w:rPr>
          <w:rFonts w:ascii="Verdana" w:hAnsi="Verdana"/>
          <w:sz w:val="20"/>
          <w:szCs w:val="20"/>
        </w:rPr>
        <w:t>σε</w:t>
      </w:r>
      <w:r w:rsidRPr="00A50D64">
        <w:rPr>
          <w:rFonts w:ascii="Verdana" w:hAnsi="Verdana"/>
          <w:sz w:val="20"/>
          <w:szCs w:val="20"/>
        </w:rPr>
        <w:t xml:space="preserve"> πράξεις που αντιστοιχούν </w:t>
      </w:r>
      <w:del w:id="1014" w:author="Γ" w:date="2018-07-12T14:14:00Z">
        <w:r w:rsidR="0030089E" w:rsidRPr="00A50D64">
          <w:rPr>
            <w:rFonts w:ascii="Verdana" w:hAnsi="Verdana"/>
            <w:sz w:val="20"/>
            <w:szCs w:val="20"/>
          </w:rPr>
          <w:delText>στην κ</w:delText>
        </w:r>
        <w:r w:rsidR="0030089E">
          <w:rPr>
            <w:rFonts w:ascii="Verdana" w:hAnsi="Verdana"/>
            <w:sz w:val="20"/>
            <w:szCs w:val="20"/>
          </w:rPr>
          <w:delText>ατηγορία</w:delText>
        </w:r>
      </w:del>
      <w:ins w:id="1015" w:author="Γ" w:date="2018-07-12T14:14:00Z">
        <w:r w:rsidR="003661FE">
          <w:rPr>
            <w:rFonts w:ascii="Verdana" w:hAnsi="Verdana"/>
            <w:sz w:val="20"/>
            <w:szCs w:val="20"/>
          </w:rPr>
          <w:t>στις</w:t>
        </w:r>
        <w:r w:rsidRPr="00A50D64">
          <w:rPr>
            <w:rFonts w:ascii="Verdana" w:hAnsi="Verdana"/>
            <w:sz w:val="20"/>
            <w:szCs w:val="20"/>
          </w:rPr>
          <w:t xml:space="preserve"> κ</w:t>
        </w:r>
        <w:r>
          <w:rPr>
            <w:rFonts w:ascii="Verdana" w:hAnsi="Verdana"/>
            <w:sz w:val="20"/>
            <w:szCs w:val="20"/>
          </w:rPr>
          <w:t>ατηγ</w:t>
        </w:r>
        <w:r w:rsidR="003661FE">
          <w:rPr>
            <w:rFonts w:ascii="Verdana" w:hAnsi="Verdana"/>
            <w:sz w:val="20"/>
            <w:szCs w:val="20"/>
          </w:rPr>
          <w:t>ορίες</w:t>
        </w:r>
      </w:ins>
      <w:r>
        <w:rPr>
          <w:rFonts w:ascii="Verdana" w:hAnsi="Verdana"/>
          <w:sz w:val="20"/>
          <w:szCs w:val="20"/>
        </w:rPr>
        <w:t xml:space="preserve"> παρέμβασης με κωδικό 31</w:t>
      </w:r>
      <w:ins w:id="1016" w:author="Γ" w:date="2018-07-12T14:14:00Z">
        <w:r w:rsidR="003661FE">
          <w:rPr>
            <w:rFonts w:ascii="Verdana" w:hAnsi="Verdana"/>
            <w:sz w:val="20"/>
            <w:szCs w:val="20"/>
          </w:rPr>
          <w:t xml:space="preserve"> και 36</w:t>
        </w:r>
      </w:ins>
      <w:r w:rsidRPr="00A50D64">
        <w:rPr>
          <w:rFonts w:ascii="Verdana" w:hAnsi="Verdana"/>
          <w:sz w:val="20"/>
          <w:szCs w:val="20"/>
        </w:rPr>
        <w:t>.</w:t>
      </w:r>
    </w:p>
    <w:p w:rsidR="00415ACF" w:rsidRDefault="00415ACF" w:rsidP="0030089E">
      <w:pPr>
        <w:spacing w:line="360" w:lineRule="auto"/>
        <w:jc w:val="both"/>
        <w:rPr>
          <w:del w:id="1017" w:author="Γ" w:date="2018-07-12T14:14:00Z"/>
          <w:rFonts w:ascii="Verdana" w:hAnsi="Verdana"/>
          <w:sz w:val="20"/>
          <w:szCs w:val="20"/>
        </w:rPr>
      </w:pPr>
    </w:p>
    <w:p w:rsidR="00A9162E" w:rsidRDefault="00A9162E" w:rsidP="00A9162E">
      <w:pPr>
        <w:tabs>
          <w:tab w:val="left" w:pos="5805"/>
          <w:tab w:val="left" w:pos="7005"/>
        </w:tabs>
        <w:spacing w:line="360" w:lineRule="auto"/>
        <w:jc w:val="both"/>
        <w:rPr>
          <w:rFonts w:ascii="Verdana" w:hAnsi="Verdana"/>
          <w:sz w:val="20"/>
          <w:szCs w:val="20"/>
        </w:rPr>
      </w:pPr>
      <w:r w:rsidRPr="005957E3">
        <w:rPr>
          <w:rFonts w:ascii="Verdana" w:hAnsi="Verdana"/>
          <w:sz w:val="20"/>
          <w:szCs w:val="20"/>
        </w:rPr>
        <w:t xml:space="preserve">Η τιμή στόχος του δείκτη υπολογίσθηκε με βάση το κόστος ομοειδών παρεμβάσεων </w:t>
      </w:r>
      <w:r>
        <w:rPr>
          <w:rFonts w:ascii="Verdana" w:hAnsi="Verdana"/>
          <w:sz w:val="20"/>
          <w:szCs w:val="20"/>
        </w:rPr>
        <w:t>(εθνικής και επαρχιακής οδοποιίας),</w:t>
      </w:r>
      <w:r w:rsidRPr="005957E3">
        <w:rPr>
          <w:rFonts w:ascii="Verdana" w:hAnsi="Verdana"/>
          <w:sz w:val="20"/>
          <w:szCs w:val="20"/>
        </w:rPr>
        <w:t xml:space="preserve"> οι οποίες υλοποιήθηκαν κατά την προγραμματική περίοδο 2007-2013, </w:t>
      </w:r>
      <w:r>
        <w:rPr>
          <w:rFonts w:ascii="Verdana" w:hAnsi="Verdana"/>
          <w:sz w:val="20"/>
          <w:szCs w:val="20"/>
        </w:rPr>
        <w:t xml:space="preserve">καθώς και από επίσημα στοιχεία κατασκευαστικών φορέων, σε εθνικό επίπεδο, </w:t>
      </w:r>
      <w:r w:rsidRPr="005957E3">
        <w:rPr>
          <w:rFonts w:ascii="Verdana" w:hAnsi="Verdana"/>
          <w:sz w:val="20"/>
          <w:szCs w:val="20"/>
        </w:rPr>
        <w:t xml:space="preserve">λαμβάνοντας υπόψη </w:t>
      </w:r>
      <w:r>
        <w:rPr>
          <w:rFonts w:ascii="Verdana" w:hAnsi="Verdana"/>
          <w:sz w:val="20"/>
          <w:szCs w:val="20"/>
        </w:rPr>
        <w:t>μέσο ετήσιο</w:t>
      </w:r>
      <w:r w:rsidRPr="005957E3">
        <w:rPr>
          <w:rFonts w:ascii="Verdana" w:hAnsi="Verdana"/>
          <w:sz w:val="20"/>
          <w:szCs w:val="20"/>
        </w:rPr>
        <w:t xml:space="preserve"> πληθωρισμό της τάξης του 2,5%.</w:t>
      </w:r>
      <w:r>
        <w:rPr>
          <w:rFonts w:ascii="Verdana" w:hAnsi="Verdana"/>
          <w:sz w:val="20"/>
          <w:szCs w:val="20"/>
        </w:rPr>
        <w:t xml:space="preserve"> Με βάση αυτές τις παραμέτρους και τα ιδιαίτερα γεωμορφολογικά στοιχεία της Περιφέρειας Πελοποννήσου, καθώς και</w:t>
      </w:r>
      <w:r w:rsidRPr="005957E3">
        <w:rPr>
          <w:rFonts w:ascii="Verdana" w:hAnsi="Verdana"/>
          <w:sz w:val="20"/>
          <w:szCs w:val="20"/>
        </w:rPr>
        <w:t xml:space="preserve"> </w:t>
      </w:r>
      <w:r>
        <w:rPr>
          <w:rFonts w:ascii="Verdana" w:hAnsi="Verdana"/>
          <w:sz w:val="20"/>
          <w:szCs w:val="20"/>
        </w:rPr>
        <w:t xml:space="preserve">το μέσο μοναδιαίο κόστος που αντιστοιχεί σε κατασκευή νέου οδικού δικτύου, φθάνει στα 1,25 </w:t>
      </w:r>
      <w:proofErr w:type="spellStart"/>
      <w:r>
        <w:rPr>
          <w:rFonts w:ascii="Verdana" w:hAnsi="Verdana"/>
          <w:sz w:val="20"/>
          <w:szCs w:val="20"/>
        </w:rPr>
        <w:t>εκατ</w:t>
      </w:r>
      <w:proofErr w:type="spellEnd"/>
      <w:r>
        <w:rPr>
          <w:rFonts w:ascii="Verdana" w:hAnsi="Verdana"/>
          <w:sz w:val="20"/>
          <w:szCs w:val="20"/>
        </w:rPr>
        <w:t xml:space="preserve"> €, έχοντας υπολογίσει και τις σχετικές εκπτώσεις. Λαμβάνοντας υπόψη τον εκτιμώμενο πληθωρισμό, τότε το μέσο κόστος ανά χλμ. φθάνει περίπου τα 1,52 </w:t>
      </w:r>
      <w:proofErr w:type="spellStart"/>
      <w:r>
        <w:rPr>
          <w:rFonts w:ascii="Verdana" w:hAnsi="Verdana"/>
          <w:sz w:val="20"/>
          <w:szCs w:val="20"/>
        </w:rPr>
        <w:t>εκατ</w:t>
      </w:r>
      <w:proofErr w:type="spellEnd"/>
      <w:r>
        <w:rPr>
          <w:rFonts w:ascii="Verdana" w:hAnsi="Verdana"/>
          <w:sz w:val="20"/>
          <w:szCs w:val="20"/>
        </w:rPr>
        <w:t xml:space="preserve"> €. Με αυτά τα δεδομένα</w:t>
      </w:r>
      <w:r w:rsidRPr="005957E3">
        <w:rPr>
          <w:rFonts w:ascii="Verdana" w:hAnsi="Verdana"/>
          <w:sz w:val="20"/>
          <w:szCs w:val="20"/>
        </w:rPr>
        <w:t xml:space="preserve">, το ποσό των </w:t>
      </w:r>
      <w:r>
        <w:rPr>
          <w:rFonts w:ascii="Verdana" w:hAnsi="Verdana"/>
          <w:sz w:val="20"/>
          <w:szCs w:val="20"/>
        </w:rPr>
        <w:t>42.500.000</w:t>
      </w:r>
      <w:r w:rsidRPr="005957E3">
        <w:rPr>
          <w:rFonts w:ascii="Verdana" w:hAnsi="Verdana"/>
          <w:sz w:val="20"/>
          <w:szCs w:val="20"/>
        </w:rPr>
        <w:t xml:space="preserve"> Ευρώ (κοινοτική συνδρομή και εθνική συμμετοχή)</w:t>
      </w:r>
      <w:r>
        <w:rPr>
          <w:rFonts w:ascii="Verdana" w:hAnsi="Verdana"/>
          <w:sz w:val="20"/>
          <w:szCs w:val="20"/>
        </w:rPr>
        <w:t>, με αυτό το μέσο κόστος, αντιστοιχεί σε 28 χλμ οδικών παρεμβάσεων. Η</w:t>
      </w:r>
      <w:r w:rsidRPr="005957E3">
        <w:rPr>
          <w:rFonts w:ascii="Verdana" w:hAnsi="Verdana"/>
          <w:sz w:val="20"/>
          <w:szCs w:val="20"/>
        </w:rPr>
        <w:t xml:space="preserve"> τιμή στόχος του δείκτη συνδέεται με την </w:t>
      </w:r>
      <w:r>
        <w:rPr>
          <w:rFonts w:ascii="Verdana" w:hAnsi="Verdana"/>
          <w:sz w:val="20"/>
          <w:szCs w:val="20"/>
        </w:rPr>
        <w:t>κατηγορία παρέμβασης με κωδικό 31 καλύπτοντας</w:t>
      </w:r>
      <w:r w:rsidRPr="005957E3">
        <w:rPr>
          <w:rFonts w:ascii="Verdana" w:hAnsi="Verdana"/>
          <w:sz w:val="20"/>
          <w:szCs w:val="20"/>
        </w:rPr>
        <w:t xml:space="preserve"> το 100% του συνολικού προϋπολογισμού της κατηγορίας παρέ</w:t>
      </w:r>
      <w:r>
        <w:rPr>
          <w:rFonts w:ascii="Verdana" w:hAnsi="Verdana"/>
          <w:sz w:val="20"/>
          <w:szCs w:val="20"/>
        </w:rPr>
        <w:t>μβασης, αλλά και με την κατηγορία παρέμβασης με κωδικό 36, καλύπτοντας το 57% του προϋπολογισμού της.</w:t>
      </w:r>
    </w:p>
    <w:p w:rsidR="00530470" w:rsidRPr="005957E3" w:rsidRDefault="00530470" w:rsidP="0030089E">
      <w:pPr>
        <w:tabs>
          <w:tab w:val="left" w:pos="5805"/>
          <w:tab w:val="left" w:pos="7005"/>
        </w:tabs>
        <w:spacing w:line="360" w:lineRule="auto"/>
        <w:jc w:val="both"/>
        <w:rPr>
          <w:del w:id="1018" w:author="Γ" w:date="2018-07-12T14:14:00Z"/>
          <w:rFonts w:ascii="Verdana" w:hAnsi="Verdana"/>
          <w:sz w:val="20"/>
          <w:szCs w:val="20"/>
        </w:rPr>
      </w:pPr>
    </w:p>
    <w:p w:rsidR="0030089E" w:rsidRPr="00A81BF7" w:rsidRDefault="0030089E" w:rsidP="0030089E">
      <w:pPr>
        <w:spacing w:line="360" w:lineRule="auto"/>
        <w:jc w:val="both"/>
        <w:rPr>
          <w:del w:id="1019" w:author="Γ" w:date="2018-07-12T14:14:00Z"/>
          <w:rFonts w:ascii="Verdana" w:hAnsi="Verdana"/>
          <w:sz w:val="20"/>
          <w:szCs w:val="20"/>
        </w:rPr>
      </w:pPr>
      <w:del w:id="1020" w:author="Γ" w:date="2018-07-12T14:14:00Z">
        <w:r w:rsidRPr="00A81BF7">
          <w:rPr>
            <w:rFonts w:ascii="Verdana" w:hAnsi="Verdana"/>
            <w:sz w:val="20"/>
            <w:szCs w:val="20"/>
          </w:rPr>
          <w:delText xml:space="preserve">Όσον αφορά στην τιμή στόχο με ορόσημο το 2018, η οποία έχει προσδιορισθεί σε </w:delText>
        </w:r>
        <w:r w:rsidR="000910EF">
          <w:rPr>
            <w:rFonts w:ascii="Verdana" w:hAnsi="Verdana"/>
            <w:sz w:val="20"/>
            <w:szCs w:val="20"/>
          </w:rPr>
          <w:delText>7</w:delText>
        </w:r>
        <w:r>
          <w:rPr>
            <w:rFonts w:ascii="Verdana" w:hAnsi="Verdana"/>
            <w:sz w:val="20"/>
            <w:szCs w:val="20"/>
          </w:rPr>
          <w:delText xml:space="preserve"> χλμ</w:delText>
        </w:r>
        <w:r w:rsidRPr="00A81BF7">
          <w:rPr>
            <w:rFonts w:ascii="Verdana" w:hAnsi="Verdana"/>
            <w:sz w:val="20"/>
            <w:szCs w:val="20"/>
          </w:rPr>
          <w:delText>, σε σχέση με τη διαδικασία τεχνικής και διοικητικής ωρίμανσης των αντίστοιχων έργων, εκτιμήθηκε με βάση τη δυνατότητα ωρίμανσης συγκεκριμένων έργων</w:delText>
        </w:r>
        <w:r>
          <w:rPr>
            <w:rFonts w:ascii="Verdana" w:hAnsi="Verdana"/>
            <w:sz w:val="20"/>
            <w:szCs w:val="20"/>
          </w:rPr>
          <w:delText>, ορισμένα από τα οποία προετοιμάζονται ήδη στο πλαίσιο της τρέχουσας προγραμματικής περιόδου</w:delText>
        </w:r>
        <w:r w:rsidRPr="00A81BF7">
          <w:rPr>
            <w:rFonts w:ascii="Verdana" w:hAnsi="Verdana"/>
            <w:sz w:val="20"/>
            <w:szCs w:val="20"/>
          </w:rPr>
          <w:delText>.</w:delText>
        </w:r>
      </w:del>
    </w:p>
    <w:p w:rsidR="003661FE" w:rsidRPr="00406E57" w:rsidRDefault="003661FE" w:rsidP="003661FE">
      <w:pPr>
        <w:spacing w:line="360" w:lineRule="auto"/>
        <w:jc w:val="both"/>
        <w:rPr>
          <w:rFonts w:ascii="Verdana" w:hAnsi="Verdana"/>
          <w:sz w:val="20"/>
          <w:szCs w:val="20"/>
        </w:rPr>
      </w:pPr>
      <w:r w:rsidRPr="00406E57">
        <w:rPr>
          <w:rFonts w:ascii="Verdana" w:hAnsi="Verdana"/>
          <w:sz w:val="20"/>
          <w:szCs w:val="20"/>
        </w:rPr>
        <w:lastRenderedPageBreak/>
        <w:t>Οι εκτιμήσεις αυτές μπορεί να μην επικυρωθούν, αν αποδειχθούν λανθασμένες οι ακόλουθες υποθέσεις.</w:t>
      </w:r>
    </w:p>
    <w:p w:rsidR="003661FE" w:rsidRDefault="003661FE" w:rsidP="003661FE">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Θα</w:t>
      </w:r>
      <w:r w:rsidRPr="00406E57">
        <w:rPr>
          <w:rFonts w:ascii="Verdana" w:hAnsi="Verdana"/>
          <w:sz w:val="20"/>
          <w:szCs w:val="20"/>
        </w:rPr>
        <w:t xml:space="preserve"> επιτευχθούν οι αναμενόμενες εκπτώσεις στις αντίστοιχες διαγωνιστικές διαδικασίες.</w:t>
      </w:r>
    </w:p>
    <w:p w:rsidR="003661FE" w:rsidRDefault="003661FE" w:rsidP="003661FE">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Οι προγραμματιζόμενες παρεμβάσεις, ως προς τη φύση των εργασιών και τους αναπτυξιακούς στόχους, θα συνάδουν με την Εθνική Στρατηγική Μεταφορών, όπως περιγράφεται στο ΕΣΠΑ 2014-2020</w:t>
      </w:r>
      <w:r w:rsidRPr="00406E57">
        <w:rPr>
          <w:rFonts w:ascii="Verdana" w:hAnsi="Verdana"/>
          <w:sz w:val="20"/>
          <w:szCs w:val="20"/>
        </w:rPr>
        <w:t>.</w:t>
      </w:r>
    </w:p>
    <w:p w:rsidR="00404D41" w:rsidRDefault="00404D41">
      <w:pPr>
        <w:tabs>
          <w:tab w:val="left" w:pos="5805"/>
          <w:tab w:val="left" w:pos="7005"/>
        </w:tabs>
        <w:spacing w:line="360" w:lineRule="auto"/>
        <w:jc w:val="both"/>
        <w:rPr>
          <w:rFonts w:ascii="Verdana" w:hAnsi="Verdana"/>
          <w:sz w:val="20"/>
          <w:rPrChange w:id="1021" w:author="Γ" w:date="2018-07-12T14:14:00Z">
            <w:rPr>
              <w:rFonts w:ascii="Verdana" w:hAnsi="Verdana"/>
              <w:b/>
              <w:sz w:val="20"/>
            </w:rPr>
          </w:rPrChange>
        </w:rPr>
        <w:pPrChange w:id="1022" w:author="Γ" w:date="2018-07-12T14:14:00Z">
          <w:pPr>
            <w:spacing w:line="360" w:lineRule="auto"/>
            <w:jc w:val="both"/>
          </w:pPr>
        </w:pPrChange>
      </w:pPr>
    </w:p>
    <w:p w:rsidR="00A9162E" w:rsidRPr="00A81BF7" w:rsidRDefault="00A9162E" w:rsidP="00A9162E">
      <w:pPr>
        <w:spacing w:line="360" w:lineRule="auto"/>
        <w:jc w:val="both"/>
        <w:rPr>
          <w:ins w:id="1023" w:author="Γ" w:date="2018-07-12T14:14:00Z"/>
          <w:rFonts w:ascii="Verdana" w:hAnsi="Verdana"/>
          <w:sz w:val="20"/>
          <w:szCs w:val="20"/>
        </w:rPr>
      </w:pPr>
      <w:ins w:id="1024" w:author="Γ" w:date="2018-07-12T14:14:00Z">
        <w:r w:rsidRPr="00A81BF7">
          <w:rPr>
            <w:rFonts w:ascii="Verdana" w:hAnsi="Verdana"/>
            <w:sz w:val="20"/>
            <w:szCs w:val="20"/>
          </w:rPr>
          <w:t xml:space="preserve">Όσον αφορά στην τιμή στόχο με ορόσημο το 2018, η οποία έχει προσδιορισθεί σε </w:t>
        </w:r>
        <w:r>
          <w:rPr>
            <w:rFonts w:ascii="Verdana" w:hAnsi="Verdana"/>
            <w:sz w:val="20"/>
            <w:szCs w:val="20"/>
          </w:rPr>
          <w:t xml:space="preserve">7 </w:t>
        </w:r>
        <w:proofErr w:type="spellStart"/>
        <w:r>
          <w:rPr>
            <w:rFonts w:ascii="Verdana" w:hAnsi="Verdana"/>
            <w:sz w:val="20"/>
            <w:szCs w:val="20"/>
          </w:rPr>
          <w:t>χλμ</w:t>
        </w:r>
        <w:proofErr w:type="spellEnd"/>
        <w:r w:rsidRPr="00A81BF7">
          <w:rPr>
            <w:rFonts w:ascii="Verdana" w:hAnsi="Verdana"/>
            <w:sz w:val="20"/>
            <w:szCs w:val="20"/>
          </w:rPr>
          <w:t>, εκτιμήθηκε με βάση τη δυνατότητα ωρίμανσης συγκεκριμένων έργων</w:t>
        </w:r>
        <w:r>
          <w:rPr>
            <w:rFonts w:ascii="Verdana" w:hAnsi="Verdana"/>
            <w:sz w:val="20"/>
            <w:szCs w:val="20"/>
          </w:rPr>
          <w:t xml:space="preserve">, ορισμένα από τα οποία </w:t>
        </w:r>
        <w:r w:rsidR="003661FE">
          <w:rPr>
            <w:rFonts w:ascii="Verdana" w:hAnsi="Verdana"/>
            <w:sz w:val="20"/>
            <w:szCs w:val="20"/>
          </w:rPr>
          <w:t>προετοιμάσθηκαν</w:t>
        </w:r>
        <w:r>
          <w:rPr>
            <w:rFonts w:ascii="Verdana" w:hAnsi="Verdana"/>
            <w:sz w:val="20"/>
            <w:szCs w:val="20"/>
          </w:rPr>
          <w:t xml:space="preserve"> ήδη στο πλαίσιο της </w:t>
        </w:r>
        <w:r w:rsidR="003661FE">
          <w:rPr>
            <w:rFonts w:ascii="Verdana" w:hAnsi="Verdana"/>
            <w:sz w:val="20"/>
            <w:szCs w:val="20"/>
          </w:rPr>
          <w:t>προηγούμενης</w:t>
        </w:r>
        <w:r>
          <w:rPr>
            <w:rFonts w:ascii="Verdana" w:hAnsi="Verdana"/>
            <w:sz w:val="20"/>
            <w:szCs w:val="20"/>
          </w:rPr>
          <w:t xml:space="preserve"> προγραμματικής περιόδου</w:t>
        </w:r>
        <w:r w:rsidR="003661FE">
          <w:rPr>
            <w:rFonts w:ascii="Verdana" w:hAnsi="Verdana"/>
            <w:sz w:val="20"/>
            <w:szCs w:val="20"/>
          </w:rPr>
          <w:t xml:space="preserve"> 2007-2013 και έχουν ήδη ενταχθεί και υλοποιούνται στο ΕΠ. Ως εκ τούτου είναι εφικτή η επίτευξη του στόχου του δείκτη με ορόσημο το 2018</w:t>
        </w:r>
        <w:r w:rsidR="0097172F">
          <w:rPr>
            <w:rFonts w:ascii="Verdana" w:hAnsi="Verdana"/>
            <w:sz w:val="20"/>
            <w:szCs w:val="20"/>
          </w:rPr>
          <w:t>, με την προϋπόθεση δυνατότητας εφαρμογής των κανονιστικών προβλέψεων της τροποποίησης του Κ(ΕΕ) 215/2014, περί υπολογισμού στην τιμή επίτευξης, ολοκληρωμένων τμημάτων έργων, τα οποία βρίσκονται σε εξέλιξη.</w:t>
        </w:r>
      </w:ins>
    </w:p>
    <w:p w:rsidR="00A9162E" w:rsidRPr="00E2302F" w:rsidRDefault="00A9162E" w:rsidP="00A9162E">
      <w:pPr>
        <w:spacing w:line="360" w:lineRule="auto"/>
        <w:jc w:val="both"/>
        <w:rPr>
          <w:rFonts w:ascii="Verdana" w:hAnsi="Verdana"/>
          <w:b/>
          <w:sz w:val="20"/>
          <w:rPrChange w:id="1025" w:author="Γ" w:date="2018-07-12T14:14:00Z">
            <w:rPr>
              <w:rFonts w:ascii="Verdana" w:hAnsi="Verdana"/>
              <w:sz w:val="20"/>
            </w:rPr>
          </w:rPrChange>
        </w:rPr>
      </w:pPr>
      <w:moveToRangeStart w:id="1026" w:author="Γ" w:date="2018-07-12T14:14:00Z" w:name="move519168201"/>
    </w:p>
    <w:p w:rsidR="00A9162E" w:rsidRPr="00E2302F" w:rsidRDefault="00A9162E" w:rsidP="00A9162E">
      <w:pPr>
        <w:spacing w:line="360" w:lineRule="auto"/>
        <w:ind w:left="360" w:hanging="360"/>
        <w:jc w:val="both"/>
        <w:rPr>
          <w:rFonts w:ascii="Verdana" w:hAnsi="Verdana"/>
          <w:sz w:val="20"/>
          <w:szCs w:val="20"/>
          <w:u w:val="single"/>
        </w:rPr>
      </w:pPr>
      <w:moveTo w:id="1027" w:author="Γ" w:date="2018-07-12T14:14:00Z">
        <w:r w:rsidRPr="00E2302F">
          <w:rPr>
            <w:rFonts w:ascii="Verdana" w:hAnsi="Verdana"/>
            <w:b/>
            <w:sz w:val="20"/>
            <w:szCs w:val="20"/>
          </w:rPr>
          <w:t>2.</w:t>
        </w:r>
        <w:r w:rsidRPr="00E2302F">
          <w:rPr>
            <w:rFonts w:ascii="Verdana" w:hAnsi="Verdana"/>
            <w:b/>
            <w:sz w:val="20"/>
            <w:szCs w:val="20"/>
          </w:rPr>
          <w:tab/>
        </w:r>
        <w:r w:rsidRPr="00E2302F">
          <w:rPr>
            <w:rFonts w:ascii="Verdana" w:hAnsi="Verdana"/>
            <w:b/>
            <w:sz w:val="20"/>
            <w:szCs w:val="20"/>
            <w:u w:val="single"/>
          </w:rPr>
          <w:t>Δείκτης</w:t>
        </w:r>
        <w:r w:rsidRPr="00E2302F">
          <w:rPr>
            <w:rFonts w:ascii="Verdana" w:hAnsi="Verdana"/>
            <w:b/>
            <w:sz w:val="20"/>
            <w:szCs w:val="20"/>
          </w:rPr>
          <w:t>: «Συνολικό μήκος ανακατασκευασμένων ή αναβαθμισμένων δρόμων»</w:t>
        </w:r>
        <w:r w:rsidR="001D1FD7" w:rsidRPr="001D1FD7">
          <w:rPr>
            <w:rFonts w:ascii="Verdana" w:hAnsi="Verdana"/>
            <w:b/>
            <w:sz w:val="20"/>
            <w:rPrChange w:id="1028" w:author="Γ" w:date="2018-07-12T14:14:00Z">
              <w:rPr>
                <w:rFonts w:ascii="Verdana" w:hAnsi="Verdana"/>
                <w:sz w:val="20"/>
                <w:vertAlign w:val="superscript"/>
              </w:rPr>
            </w:rPrChange>
          </w:rPr>
          <w:t>,</w:t>
        </w:r>
        <w:r w:rsidRPr="00E2302F">
          <w:rPr>
            <w:rFonts w:ascii="Verdana" w:hAnsi="Verdana"/>
            <w:sz w:val="20"/>
            <w:szCs w:val="20"/>
          </w:rPr>
          <w:t xml:space="preserve"> με κωδικό </w:t>
        </w:r>
        <w:r w:rsidRPr="00E2302F">
          <w:rPr>
            <w:rFonts w:ascii="Verdana" w:hAnsi="Verdana"/>
            <w:sz w:val="20"/>
            <w:szCs w:val="20"/>
            <w:lang w:val="en-US"/>
          </w:rPr>
          <w:t>CO</w:t>
        </w:r>
        <w:r w:rsidRPr="00E2302F">
          <w:rPr>
            <w:rFonts w:ascii="Verdana" w:hAnsi="Verdana"/>
            <w:sz w:val="20"/>
            <w:szCs w:val="20"/>
          </w:rPr>
          <w:t>14.</w:t>
        </w:r>
      </w:moveTo>
    </w:p>
    <w:moveToRangeEnd w:id="1026"/>
    <w:p w:rsidR="00415ACF" w:rsidRPr="00E2302F" w:rsidRDefault="0030089E" w:rsidP="00415ACF">
      <w:pPr>
        <w:spacing w:line="360" w:lineRule="auto"/>
        <w:ind w:left="360" w:hanging="360"/>
        <w:jc w:val="both"/>
        <w:rPr>
          <w:del w:id="1029" w:author="Γ" w:date="2018-07-12T14:14:00Z"/>
          <w:rFonts w:ascii="Verdana" w:hAnsi="Verdana"/>
          <w:sz w:val="20"/>
          <w:szCs w:val="20"/>
          <w:u w:val="single"/>
        </w:rPr>
      </w:pPr>
      <w:del w:id="1030" w:author="Γ" w:date="2018-07-12T14:14:00Z">
        <w:r w:rsidRPr="00E2302F">
          <w:rPr>
            <w:rFonts w:ascii="Verdana" w:hAnsi="Verdana"/>
            <w:b/>
            <w:sz w:val="20"/>
            <w:szCs w:val="20"/>
          </w:rPr>
          <w:delText>2</w:delText>
        </w:r>
        <w:r w:rsidR="00415ACF" w:rsidRPr="00E2302F">
          <w:rPr>
            <w:rFonts w:ascii="Verdana" w:hAnsi="Verdana"/>
            <w:b/>
            <w:sz w:val="20"/>
            <w:szCs w:val="20"/>
          </w:rPr>
          <w:delText>.</w:delText>
        </w:r>
        <w:r w:rsidR="00415ACF" w:rsidRPr="00E2302F">
          <w:rPr>
            <w:rFonts w:ascii="Verdana" w:hAnsi="Verdana"/>
            <w:b/>
            <w:sz w:val="20"/>
            <w:szCs w:val="20"/>
          </w:rPr>
          <w:tab/>
        </w:r>
        <w:r w:rsidR="00415ACF" w:rsidRPr="00E2302F">
          <w:rPr>
            <w:rFonts w:ascii="Verdana" w:hAnsi="Verdana"/>
            <w:b/>
            <w:sz w:val="20"/>
            <w:szCs w:val="20"/>
            <w:u w:val="single"/>
          </w:rPr>
          <w:delText>Δείκτης</w:delText>
        </w:r>
        <w:r w:rsidR="00415ACF" w:rsidRPr="00E2302F">
          <w:rPr>
            <w:rFonts w:ascii="Verdana" w:hAnsi="Verdana"/>
            <w:b/>
            <w:sz w:val="20"/>
            <w:szCs w:val="20"/>
          </w:rPr>
          <w:delText>: «Συνολικό μήκος ανακατασκευα</w:delText>
        </w:r>
        <w:r w:rsidR="00F51338" w:rsidRPr="00E2302F">
          <w:rPr>
            <w:rFonts w:ascii="Verdana" w:hAnsi="Verdana"/>
            <w:b/>
            <w:sz w:val="20"/>
            <w:szCs w:val="20"/>
          </w:rPr>
          <w:delText>σμένων ή αναβαθμισμένων δρόμων</w:delText>
        </w:r>
        <w:r w:rsidR="00415ACF" w:rsidRPr="00E2302F">
          <w:rPr>
            <w:rFonts w:ascii="Verdana" w:hAnsi="Verdana"/>
            <w:b/>
            <w:sz w:val="20"/>
            <w:szCs w:val="20"/>
          </w:rPr>
          <w:delText>»,</w:delText>
        </w:r>
        <w:r w:rsidR="00415ACF" w:rsidRPr="00E2302F">
          <w:rPr>
            <w:rFonts w:ascii="Verdana" w:hAnsi="Verdana"/>
            <w:sz w:val="20"/>
            <w:szCs w:val="20"/>
          </w:rPr>
          <w:delText xml:space="preserve"> με κωδικό </w:delText>
        </w:r>
        <w:r w:rsidR="00415ACF" w:rsidRPr="00E2302F">
          <w:rPr>
            <w:rFonts w:ascii="Verdana" w:hAnsi="Verdana"/>
            <w:sz w:val="20"/>
            <w:szCs w:val="20"/>
            <w:lang w:val="en-US"/>
          </w:rPr>
          <w:delText>CO</w:delText>
        </w:r>
        <w:r w:rsidR="00415ACF" w:rsidRPr="00E2302F">
          <w:rPr>
            <w:rFonts w:ascii="Verdana" w:hAnsi="Verdana"/>
            <w:sz w:val="20"/>
            <w:szCs w:val="20"/>
          </w:rPr>
          <w:delText>14.</w:delText>
        </w:r>
      </w:del>
    </w:p>
    <w:p w:rsidR="00A9162E" w:rsidRPr="00E2302F" w:rsidRDefault="00A9162E" w:rsidP="00A9162E">
      <w:pPr>
        <w:spacing w:line="360" w:lineRule="auto"/>
        <w:ind w:firstLine="360"/>
        <w:jc w:val="both"/>
        <w:rPr>
          <w:rFonts w:ascii="Verdana" w:hAnsi="Verdana"/>
          <w:b/>
          <w:sz w:val="20"/>
          <w:szCs w:val="20"/>
          <w:u w:val="single"/>
        </w:rPr>
      </w:pPr>
      <w:r w:rsidRPr="00E2302F">
        <w:rPr>
          <w:rFonts w:ascii="Verdana" w:hAnsi="Verdana"/>
          <w:b/>
          <w:sz w:val="20"/>
          <w:szCs w:val="20"/>
          <w:u w:val="single"/>
        </w:rPr>
        <w:t>Τιμή στόχος 2023</w:t>
      </w:r>
      <w:r w:rsidRPr="00E2302F">
        <w:rPr>
          <w:rFonts w:ascii="Verdana" w:hAnsi="Verdana"/>
          <w:b/>
          <w:sz w:val="20"/>
          <w:szCs w:val="20"/>
        </w:rPr>
        <w:t xml:space="preserve">: </w:t>
      </w:r>
      <w:r>
        <w:rPr>
          <w:rFonts w:ascii="Verdana" w:hAnsi="Verdana"/>
          <w:b/>
          <w:sz w:val="20"/>
          <w:szCs w:val="20"/>
        </w:rPr>
        <w:t>32</w:t>
      </w:r>
      <w:r w:rsidRPr="00E2302F">
        <w:rPr>
          <w:rFonts w:ascii="Verdana" w:hAnsi="Verdana"/>
          <w:b/>
          <w:sz w:val="20"/>
          <w:szCs w:val="20"/>
        </w:rPr>
        <w:t xml:space="preserve"> χιλιόμετρα.</w:t>
      </w:r>
    </w:p>
    <w:p w:rsidR="00A9162E" w:rsidRPr="00A50D64" w:rsidRDefault="00A9162E" w:rsidP="00A9162E">
      <w:pPr>
        <w:tabs>
          <w:tab w:val="left" w:pos="5805"/>
          <w:tab w:val="left" w:pos="7005"/>
        </w:tabs>
        <w:spacing w:line="360" w:lineRule="auto"/>
        <w:jc w:val="both"/>
        <w:rPr>
          <w:rFonts w:ascii="Verdana" w:hAnsi="Verdana"/>
          <w:sz w:val="20"/>
          <w:szCs w:val="20"/>
        </w:rPr>
      </w:pPr>
      <w:r w:rsidRPr="00A50D64">
        <w:rPr>
          <w:rFonts w:ascii="Verdana" w:hAnsi="Verdana"/>
          <w:sz w:val="20"/>
          <w:szCs w:val="20"/>
        </w:rPr>
        <w:t>Ο συ</w:t>
      </w:r>
      <w:r>
        <w:rPr>
          <w:rFonts w:ascii="Verdana" w:hAnsi="Verdana"/>
          <w:sz w:val="20"/>
          <w:szCs w:val="20"/>
        </w:rPr>
        <w:t>γκεκριμένος δείκτης</w:t>
      </w:r>
      <w:r w:rsidRPr="00A50D64">
        <w:rPr>
          <w:rFonts w:ascii="Verdana" w:hAnsi="Verdana"/>
          <w:sz w:val="20"/>
          <w:szCs w:val="20"/>
        </w:rPr>
        <w:t xml:space="preserve"> προσδιορίζεται από πράξεις που αντιστοιχούν στην κατηγορία παρέμβασης με κωδικό 34</w:t>
      </w:r>
      <w:r>
        <w:rPr>
          <w:rFonts w:ascii="Verdana" w:hAnsi="Verdana"/>
          <w:sz w:val="20"/>
          <w:szCs w:val="20"/>
        </w:rPr>
        <w:t>, δεσμεύοντας το 100% του προϋπολογισμού της, αλλά και με την κατηγορία παρέμβασης με κωδικό 36, δεσμεύοντας το 43% του προϋπολογισμού της.</w:t>
      </w:r>
    </w:p>
    <w:p w:rsidR="00A9162E" w:rsidRDefault="00A9162E" w:rsidP="00A9162E">
      <w:pPr>
        <w:tabs>
          <w:tab w:val="left" w:pos="5805"/>
          <w:tab w:val="left" w:pos="7005"/>
        </w:tabs>
        <w:spacing w:line="360" w:lineRule="auto"/>
        <w:jc w:val="both"/>
        <w:rPr>
          <w:rFonts w:ascii="Verdana" w:hAnsi="Verdana"/>
          <w:sz w:val="20"/>
          <w:szCs w:val="20"/>
        </w:rPr>
      </w:pPr>
      <w:r w:rsidRPr="005957E3">
        <w:rPr>
          <w:rFonts w:ascii="Verdana" w:hAnsi="Verdana"/>
          <w:sz w:val="20"/>
          <w:szCs w:val="20"/>
        </w:rPr>
        <w:t>Η τιμή στόχος του δείκτη υπολογίσθηκε</w:t>
      </w:r>
      <w:ins w:id="1031" w:author="Γ" w:date="2018-07-13T07:39:00Z">
        <w:r w:rsidR="007E701B">
          <w:rPr>
            <w:rFonts w:ascii="Verdana" w:hAnsi="Verdana"/>
            <w:sz w:val="20"/>
            <w:szCs w:val="20"/>
          </w:rPr>
          <w:t>, κατά τον αρχικό σχεδιασμό του ΕΠ,</w:t>
        </w:r>
      </w:ins>
      <w:r w:rsidRPr="005957E3">
        <w:rPr>
          <w:rFonts w:ascii="Verdana" w:hAnsi="Verdana"/>
          <w:sz w:val="20"/>
          <w:szCs w:val="20"/>
        </w:rPr>
        <w:t xml:space="preserve"> με βάση το κόστος ομοειδών παρεμβάσεων </w:t>
      </w:r>
      <w:r>
        <w:rPr>
          <w:rFonts w:ascii="Verdana" w:hAnsi="Verdana"/>
          <w:sz w:val="20"/>
          <w:szCs w:val="20"/>
        </w:rPr>
        <w:t>(εθνικής και επαρχιακής οδοποιίας),</w:t>
      </w:r>
      <w:r w:rsidRPr="005957E3">
        <w:rPr>
          <w:rFonts w:ascii="Verdana" w:hAnsi="Verdana"/>
          <w:sz w:val="20"/>
          <w:szCs w:val="20"/>
        </w:rPr>
        <w:t xml:space="preserve"> οι οποίες υλοποιήθηκαν κατά την προγραμματική περίοδο 2</w:t>
      </w:r>
      <w:r>
        <w:rPr>
          <w:rFonts w:ascii="Verdana" w:hAnsi="Verdana"/>
          <w:sz w:val="20"/>
          <w:szCs w:val="20"/>
        </w:rPr>
        <w:t>007-2013, λαμβάνοντας υπόψη μέσο ετήσιο</w:t>
      </w:r>
      <w:r w:rsidRPr="005957E3">
        <w:rPr>
          <w:rFonts w:ascii="Verdana" w:hAnsi="Verdana"/>
          <w:sz w:val="20"/>
          <w:szCs w:val="20"/>
        </w:rPr>
        <w:t xml:space="preserve"> πληθωρισμό της τάξης του 2,5%. </w:t>
      </w:r>
      <w:r>
        <w:rPr>
          <w:rFonts w:ascii="Verdana" w:hAnsi="Verdana"/>
          <w:sz w:val="20"/>
          <w:szCs w:val="20"/>
        </w:rPr>
        <w:t>Με βάση τα δεδομένα</w:t>
      </w:r>
      <w:ins w:id="1032" w:author="Γ" w:date="2018-07-12T14:14:00Z">
        <w:r>
          <w:rPr>
            <w:rFonts w:ascii="Verdana" w:hAnsi="Verdana"/>
            <w:sz w:val="20"/>
            <w:szCs w:val="20"/>
          </w:rPr>
          <w:t xml:space="preserve"> της </w:t>
        </w:r>
        <w:r w:rsidR="003661FE">
          <w:rPr>
            <w:rFonts w:ascii="Verdana" w:hAnsi="Verdana"/>
            <w:sz w:val="20"/>
            <w:szCs w:val="20"/>
          </w:rPr>
          <w:t>τόσο της προηγούμενης, όσο και</w:t>
        </w:r>
      </w:ins>
      <w:r w:rsidR="003661FE">
        <w:rPr>
          <w:rFonts w:ascii="Verdana" w:hAnsi="Verdana"/>
          <w:sz w:val="20"/>
          <w:szCs w:val="20"/>
        </w:rPr>
        <w:t xml:space="preserve"> της </w:t>
      </w:r>
      <w:r>
        <w:rPr>
          <w:rFonts w:ascii="Verdana" w:hAnsi="Verdana"/>
          <w:sz w:val="20"/>
          <w:szCs w:val="20"/>
        </w:rPr>
        <w:t xml:space="preserve">τρέχουσας περιόδου, το μέσο μοναδιαίο κόστος που αντιστοιχεί σε αναβάθμιση οδικού δικτύου φθάνει τα 750.000 €, έχοντας υπολογίσει και τις σχετικές εκπτώσεις. Λαμβάνοντας υπόψη και τον εκτιμώμενο πληθωρισμό, τότε το μέσο κόστος φθάνει περίπου τις 892.000 €. </w:t>
      </w:r>
      <w:r w:rsidRPr="005957E3">
        <w:rPr>
          <w:rFonts w:ascii="Verdana" w:hAnsi="Verdana"/>
          <w:sz w:val="20"/>
          <w:szCs w:val="20"/>
        </w:rPr>
        <w:t xml:space="preserve">Ως εκ τούτου, το ποσό των </w:t>
      </w:r>
      <w:del w:id="1033" w:author="Γ" w:date="2018-07-12T14:14:00Z">
        <w:r w:rsidR="00866817">
          <w:rPr>
            <w:rFonts w:ascii="Verdana" w:hAnsi="Verdana"/>
            <w:sz w:val="20"/>
            <w:szCs w:val="20"/>
          </w:rPr>
          <w:delText>28</w:delText>
        </w:r>
        <w:r w:rsidR="00EC54C7">
          <w:rPr>
            <w:rFonts w:ascii="Verdana" w:hAnsi="Verdana"/>
            <w:sz w:val="20"/>
            <w:szCs w:val="20"/>
          </w:rPr>
          <w:delText>.</w:delText>
        </w:r>
        <w:r w:rsidR="00866817">
          <w:rPr>
            <w:rFonts w:ascii="Verdana" w:hAnsi="Verdana"/>
            <w:sz w:val="20"/>
            <w:szCs w:val="20"/>
          </w:rPr>
          <w:delText>511</w:delText>
        </w:r>
      </w:del>
      <w:ins w:id="1034" w:author="Γ" w:date="2018-07-12T14:14:00Z">
        <w:r w:rsidRPr="00252DD9">
          <w:rPr>
            <w:rFonts w:ascii="Verdana" w:hAnsi="Verdana"/>
            <w:sz w:val="20"/>
            <w:szCs w:val="20"/>
          </w:rPr>
          <w:t>25.211</w:t>
        </w:r>
      </w:ins>
      <w:r w:rsidRPr="00252DD9">
        <w:rPr>
          <w:rFonts w:ascii="Verdana" w:hAnsi="Verdana"/>
          <w:sz w:val="20"/>
          <w:szCs w:val="20"/>
        </w:rPr>
        <w:t>.250</w:t>
      </w:r>
      <w:r>
        <w:rPr>
          <w:rFonts w:ascii="Verdana" w:hAnsi="Verdana"/>
          <w:sz w:val="20"/>
          <w:szCs w:val="20"/>
        </w:rPr>
        <w:t xml:space="preserve"> </w:t>
      </w:r>
      <w:r w:rsidRPr="005957E3">
        <w:rPr>
          <w:rFonts w:ascii="Verdana" w:hAnsi="Verdana"/>
          <w:sz w:val="20"/>
          <w:szCs w:val="20"/>
        </w:rPr>
        <w:t>Ευρώ (κοινοτική συνδρομή και εθνική συμμετοχή)</w:t>
      </w:r>
      <w:r>
        <w:rPr>
          <w:rFonts w:ascii="Verdana" w:hAnsi="Verdana"/>
          <w:sz w:val="20"/>
          <w:szCs w:val="20"/>
        </w:rPr>
        <w:t xml:space="preserve"> με αυτό το μέσο κόστος αντιστοιχεί σε 32 χλμ οδικών παρεμβάσεων. Η</w:t>
      </w:r>
      <w:r w:rsidRPr="005957E3">
        <w:rPr>
          <w:rFonts w:ascii="Verdana" w:hAnsi="Verdana"/>
          <w:sz w:val="20"/>
          <w:szCs w:val="20"/>
        </w:rPr>
        <w:t xml:space="preserve"> τιμή στόχος </w:t>
      </w:r>
      <w:r w:rsidRPr="005957E3">
        <w:rPr>
          <w:rFonts w:ascii="Verdana" w:hAnsi="Verdana"/>
          <w:sz w:val="20"/>
          <w:szCs w:val="20"/>
        </w:rPr>
        <w:lastRenderedPageBreak/>
        <w:t>του δείκτη</w:t>
      </w:r>
      <w:r>
        <w:rPr>
          <w:rFonts w:ascii="Verdana" w:hAnsi="Verdana"/>
          <w:sz w:val="20"/>
          <w:szCs w:val="20"/>
        </w:rPr>
        <w:t>, όπως προαναφέρθηκε</w:t>
      </w:r>
      <w:r w:rsidRPr="00C4585D">
        <w:rPr>
          <w:rFonts w:ascii="Verdana" w:hAnsi="Verdana"/>
          <w:sz w:val="20"/>
          <w:szCs w:val="20"/>
        </w:rPr>
        <w:t>,</w:t>
      </w:r>
      <w:r w:rsidRPr="005957E3">
        <w:rPr>
          <w:rFonts w:ascii="Verdana" w:hAnsi="Verdana"/>
          <w:sz w:val="20"/>
          <w:szCs w:val="20"/>
        </w:rPr>
        <w:t xml:space="preserve"> συνδέεται με την </w:t>
      </w:r>
      <w:r>
        <w:rPr>
          <w:rFonts w:ascii="Verdana" w:hAnsi="Verdana"/>
          <w:sz w:val="20"/>
          <w:szCs w:val="20"/>
        </w:rPr>
        <w:t>κατηγορία παρέμβασης με κωδικό 34 και</w:t>
      </w:r>
      <w:r w:rsidRPr="005957E3">
        <w:rPr>
          <w:rFonts w:ascii="Verdana" w:hAnsi="Verdana"/>
          <w:sz w:val="20"/>
          <w:szCs w:val="20"/>
        </w:rPr>
        <w:t xml:space="preserve"> καλύπτει το 100% του συνολικού προϋπολογ</w:t>
      </w:r>
      <w:r>
        <w:rPr>
          <w:rFonts w:ascii="Verdana" w:hAnsi="Verdana"/>
          <w:sz w:val="20"/>
          <w:szCs w:val="20"/>
        </w:rPr>
        <w:t>ισμού της κατηγορίας παρέμβασης, ενώ δεσμεύει και το 43% του προϋπολογισμού της κατηγορίας παρέμβασης με κωδικό 36.</w:t>
      </w:r>
    </w:p>
    <w:p w:rsidR="00530470" w:rsidRPr="005957E3" w:rsidRDefault="00530470" w:rsidP="00EC54C7">
      <w:pPr>
        <w:tabs>
          <w:tab w:val="left" w:pos="5805"/>
          <w:tab w:val="left" w:pos="7005"/>
        </w:tabs>
        <w:spacing w:line="360" w:lineRule="auto"/>
        <w:jc w:val="both"/>
        <w:rPr>
          <w:del w:id="1035" w:author="Γ" w:date="2018-07-12T14:14:00Z"/>
          <w:rFonts w:ascii="Verdana" w:hAnsi="Verdana"/>
          <w:sz w:val="20"/>
          <w:szCs w:val="20"/>
        </w:rPr>
      </w:pPr>
    </w:p>
    <w:p w:rsidR="00EC54C7" w:rsidRPr="00A81BF7" w:rsidRDefault="00EC54C7" w:rsidP="00EC54C7">
      <w:pPr>
        <w:spacing w:line="360" w:lineRule="auto"/>
        <w:jc w:val="both"/>
        <w:rPr>
          <w:del w:id="1036" w:author="Γ" w:date="2018-07-12T14:14:00Z"/>
          <w:rFonts w:ascii="Verdana" w:hAnsi="Verdana"/>
          <w:sz w:val="20"/>
          <w:szCs w:val="20"/>
        </w:rPr>
      </w:pPr>
      <w:del w:id="1037" w:author="Γ" w:date="2018-07-12T14:14:00Z">
        <w:r w:rsidRPr="00A81BF7">
          <w:rPr>
            <w:rFonts w:ascii="Verdana" w:hAnsi="Verdana"/>
            <w:sz w:val="20"/>
            <w:szCs w:val="20"/>
          </w:rPr>
          <w:delText xml:space="preserve">Όσον αφορά στην τιμή στόχο με ορόσημο το 2018, η οποία έχει προσδιορισθεί σε </w:delText>
        </w:r>
        <w:r w:rsidR="00902C15">
          <w:rPr>
            <w:rFonts w:ascii="Verdana" w:hAnsi="Verdana"/>
            <w:sz w:val="20"/>
            <w:szCs w:val="20"/>
          </w:rPr>
          <w:delText>9</w:delText>
        </w:r>
        <w:r>
          <w:rPr>
            <w:rFonts w:ascii="Verdana" w:hAnsi="Verdana"/>
            <w:sz w:val="20"/>
            <w:szCs w:val="20"/>
          </w:rPr>
          <w:delText xml:space="preserve"> χλμ</w:delText>
        </w:r>
        <w:r w:rsidRPr="00A81BF7">
          <w:rPr>
            <w:rFonts w:ascii="Verdana" w:hAnsi="Verdana"/>
            <w:sz w:val="20"/>
            <w:szCs w:val="20"/>
          </w:rPr>
          <w:delText>, σε σχέση με τη διαδικασία τεχνικής και διοικητικής ωρίμανσης των αντίστοιχων έργων, εκτιμήθηκε με βάση τη δυνατότητα ωρίμανσης συγκεκριμένων έργων</w:delText>
        </w:r>
        <w:r>
          <w:rPr>
            <w:rFonts w:ascii="Verdana" w:hAnsi="Verdana"/>
            <w:sz w:val="20"/>
            <w:szCs w:val="20"/>
          </w:rPr>
          <w:delText>, ορισμένα από τα οποία προετοιμάζονται ήδη στο πλαίσιο της τρέχουσας προγραμματικής περιόδου</w:delText>
        </w:r>
        <w:r w:rsidRPr="00A81BF7">
          <w:rPr>
            <w:rFonts w:ascii="Verdana" w:hAnsi="Verdana"/>
            <w:sz w:val="20"/>
            <w:szCs w:val="20"/>
          </w:rPr>
          <w:delText>.</w:delText>
        </w:r>
      </w:del>
    </w:p>
    <w:p w:rsidR="003661FE" w:rsidRPr="00406E57" w:rsidRDefault="003661FE" w:rsidP="003661FE">
      <w:pPr>
        <w:spacing w:line="360" w:lineRule="auto"/>
        <w:jc w:val="both"/>
        <w:rPr>
          <w:rFonts w:ascii="Verdana" w:hAnsi="Verdana"/>
          <w:sz w:val="20"/>
          <w:szCs w:val="20"/>
        </w:rPr>
      </w:pPr>
      <w:r w:rsidRPr="00406E57">
        <w:rPr>
          <w:rFonts w:ascii="Verdana" w:hAnsi="Verdana"/>
          <w:sz w:val="20"/>
          <w:szCs w:val="20"/>
        </w:rPr>
        <w:t>Οι εκτιμήσεις αυτές μπορεί να μην επικυρωθούν, αν αποδειχθούν λανθασμένες οι ακόλουθες υποθέσεις.</w:t>
      </w:r>
    </w:p>
    <w:p w:rsidR="003661FE" w:rsidRDefault="003661FE" w:rsidP="003661FE">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Θα</w:t>
      </w:r>
      <w:r w:rsidRPr="00406E57">
        <w:rPr>
          <w:rFonts w:ascii="Verdana" w:hAnsi="Verdana"/>
          <w:sz w:val="20"/>
          <w:szCs w:val="20"/>
        </w:rPr>
        <w:t xml:space="preserve"> επιτευχθούν οι αναμενόμενες εκπτώσεις στις αντίστοιχες διαγωνιστικές διαδικασίες.</w:t>
      </w:r>
    </w:p>
    <w:p w:rsidR="003661FE" w:rsidRDefault="003661FE" w:rsidP="003661FE">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Οι προγραμματιζόμενες παρεμβάσεις θα συνάδουν με την Εθνική Στρατηγική Μεταφορών, όπως περιγράφεται στο ΕΣΠΑ 2014-2020</w:t>
      </w:r>
      <w:r w:rsidRPr="00406E57">
        <w:rPr>
          <w:rFonts w:ascii="Verdana" w:hAnsi="Verdana"/>
          <w:sz w:val="20"/>
          <w:szCs w:val="20"/>
        </w:rPr>
        <w:t>.</w:t>
      </w:r>
    </w:p>
    <w:p w:rsidR="00404D41" w:rsidRDefault="00404D41">
      <w:pPr>
        <w:tabs>
          <w:tab w:val="left" w:pos="5805"/>
          <w:tab w:val="left" w:pos="7005"/>
        </w:tabs>
        <w:spacing w:line="360" w:lineRule="auto"/>
        <w:jc w:val="both"/>
        <w:rPr>
          <w:rFonts w:ascii="Verdana" w:hAnsi="Verdana"/>
          <w:sz w:val="20"/>
          <w:szCs w:val="20"/>
        </w:rPr>
        <w:pPrChange w:id="1038" w:author="Γ" w:date="2018-07-12T14:14:00Z">
          <w:pPr>
            <w:spacing w:line="360" w:lineRule="auto"/>
            <w:jc w:val="both"/>
          </w:pPr>
        </w:pPrChange>
      </w:pPr>
    </w:p>
    <w:p w:rsidR="00A9162E" w:rsidRDefault="00A9162E" w:rsidP="00A9162E">
      <w:pPr>
        <w:spacing w:line="360" w:lineRule="auto"/>
        <w:jc w:val="both"/>
        <w:rPr>
          <w:ins w:id="1039" w:author="Γ" w:date="2018-07-13T07:39:00Z"/>
          <w:rFonts w:ascii="Verdana" w:hAnsi="Verdana"/>
          <w:sz w:val="20"/>
          <w:szCs w:val="20"/>
        </w:rPr>
      </w:pPr>
      <w:ins w:id="1040" w:author="Γ" w:date="2018-07-12T14:14:00Z">
        <w:r w:rsidRPr="00A81BF7">
          <w:rPr>
            <w:rFonts w:ascii="Verdana" w:hAnsi="Verdana"/>
            <w:sz w:val="20"/>
            <w:szCs w:val="20"/>
          </w:rPr>
          <w:t xml:space="preserve">Όσον αφορά στην τιμή στόχο με ορόσημο το 2018, η οποία έχει προσδιορισθεί σε </w:t>
        </w:r>
        <w:r>
          <w:rPr>
            <w:rFonts w:ascii="Verdana" w:hAnsi="Verdana"/>
            <w:sz w:val="20"/>
            <w:szCs w:val="20"/>
          </w:rPr>
          <w:t>9 χλμ</w:t>
        </w:r>
        <w:r w:rsidRPr="00A81BF7">
          <w:rPr>
            <w:rFonts w:ascii="Verdana" w:hAnsi="Verdana"/>
            <w:sz w:val="20"/>
            <w:szCs w:val="20"/>
          </w:rPr>
          <w:t>, σε σχέση με τη διαδικασία τεχνικής και διοικητικής ωρίμανσης των αντίστοιχων έργων, εκτιμήθηκε με βάση τη δυνατότητα ωρίμανσης συγκεκριμένων έργων</w:t>
        </w:r>
        <w:r>
          <w:rPr>
            <w:rFonts w:ascii="Verdana" w:hAnsi="Verdana"/>
            <w:sz w:val="20"/>
            <w:szCs w:val="20"/>
          </w:rPr>
          <w:t xml:space="preserve">, ορισμένα από τα οποία </w:t>
        </w:r>
        <w:r w:rsidR="003661FE">
          <w:rPr>
            <w:rFonts w:ascii="Verdana" w:hAnsi="Verdana"/>
            <w:sz w:val="20"/>
            <w:szCs w:val="20"/>
          </w:rPr>
          <w:t>προετοιμάσθηκαν</w:t>
        </w:r>
        <w:r>
          <w:rPr>
            <w:rFonts w:ascii="Verdana" w:hAnsi="Verdana"/>
            <w:sz w:val="20"/>
            <w:szCs w:val="20"/>
          </w:rPr>
          <w:t xml:space="preserve"> ήδη στο πλαίσιο της </w:t>
        </w:r>
        <w:r w:rsidR="003661FE">
          <w:rPr>
            <w:rFonts w:ascii="Verdana" w:hAnsi="Verdana"/>
            <w:sz w:val="20"/>
            <w:szCs w:val="20"/>
          </w:rPr>
          <w:t xml:space="preserve">προηγούμενης </w:t>
        </w:r>
        <w:r>
          <w:rPr>
            <w:rFonts w:ascii="Verdana" w:hAnsi="Verdana"/>
            <w:sz w:val="20"/>
            <w:szCs w:val="20"/>
          </w:rPr>
          <w:t>προγραμματικής περιόδου</w:t>
        </w:r>
        <w:r w:rsidR="003661FE">
          <w:rPr>
            <w:rFonts w:ascii="Verdana" w:hAnsi="Verdana"/>
            <w:sz w:val="20"/>
            <w:szCs w:val="20"/>
          </w:rPr>
          <w:t xml:space="preserve"> 2007-2013</w:t>
        </w:r>
        <w:r w:rsidR="0097172F">
          <w:rPr>
            <w:rFonts w:ascii="Verdana" w:hAnsi="Verdana"/>
            <w:sz w:val="20"/>
            <w:szCs w:val="20"/>
          </w:rPr>
          <w:t xml:space="preserve"> και έχουν ήδη ενταχθεί και υλοποιούνται στο ΕΠ. Ως εκ τούτου είναι εφικτή η επίτευξη του στόχου του δείκτη με ορόσημο το 2018, με την προϋπόθεση δυνατότητας εφαρμογής των κανονιστικών προβλέψεων της τροποποίησης του Κ(ΕΕ) 215/2014, περί υπολογισμού στην τιμή επίτευξης, ολοκληρωμένων τμημάτων έργων, τα οποία βρίσκονται σε εξέλιξη.</w:t>
        </w:r>
      </w:ins>
    </w:p>
    <w:p w:rsidR="007E701B" w:rsidRPr="00A81BF7" w:rsidRDefault="007E701B" w:rsidP="00A9162E">
      <w:pPr>
        <w:spacing w:line="360" w:lineRule="auto"/>
        <w:jc w:val="both"/>
        <w:rPr>
          <w:ins w:id="1041" w:author="Γ" w:date="2018-07-12T14:14:00Z"/>
          <w:rFonts w:ascii="Verdana" w:hAnsi="Verdana"/>
          <w:sz w:val="20"/>
          <w:szCs w:val="20"/>
        </w:rPr>
      </w:pPr>
    </w:p>
    <w:p w:rsidR="00A9162E" w:rsidRPr="00A268FD" w:rsidRDefault="00A9162E" w:rsidP="00A9162E">
      <w:pPr>
        <w:spacing w:line="360" w:lineRule="auto"/>
        <w:ind w:left="360" w:hanging="360"/>
        <w:jc w:val="both"/>
        <w:rPr>
          <w:rFonts w:ascii="Verdana" w:hAnsi="Verdana"/>
          <w:sz w:val="20"/>
          <w:szCs w:val="20"/>
          <w:u w:val="single"/>
        </w:rPr>
      </w:pPr>
      <w:r w:rsidRPr="00A268FD">
        <w:rPr>
          <w:rFonts w:ascii="Verdana" w:hAnsi="Verdana"/>
          <w:b/>
          <w:sz w:val="20"/>
          <w:szCs w:val="20"/>
        </w:rPr>
        <w:t>3.</w:t>
      </w:r>
      <w:r w:rsidRPr="00A268FD">
        <w:rPr>
          <w:rFonts w:ascii="Verdana" w:hAnsi="Verdana"/>
          <w:b/>
          <w:sz w:val="20"/>
          <w:szCs w:val="20"/>
        </w:rPr>
        <w:tab/>
      </w:r>
      <w:r w:rsidRPr="00A268FD">
        <w:rPr>
          <w:rFonts w:ascii="Verdana" w:hAnsi="Verdana"/>
          <w:b/>
          <w:sz w:val="20"/>
          <w:szCs w:val="20"/>
          <w:u w:val="single"/>
        </w:rPr>
        <w:t>Δείκτης</w:t>
      </w:r>
      <w:r w:rsidRPr="00A268FD">
        <w:rPr>
          <w:rFonts w:ascii="Verdana" w:hAnsi="Verdana"/>
          <w:b/>
          <w:sz w:val="20"/>
          <w:szCs w:val="20"/>
        </w:rPr>
        <w:t>: «Ποσό πιστοποιημένων Δαπανών»,</w:t>
      </w:r>
      <w:r w:rsidRPr="00A268FD">
        <w:rPr>
          <w:rFonts w:ascii="Verdana" w:hAnsi="Verdana"/>
          <w:sz w:val="20"/>
          <w:szCs w:val="20"/>
        </w:rPr>
        <w:t xml:space="preserve"> με κωδικό </w:t>
      </w:r>
      <w:r w:rsidRPr="00A268FD">
        <w:rPr>
          <w:rFonts w:ascii="Verdana" w:hAnsi="Verdana"/>
          <w:sz w:val="20"/>
          <w:szCs w:val="20"/>
          <w:lang w:val="en-US"/>
        </w:rPr>
        <w:t>F</w:t>
      </w:r>
      <w:r w:rsidRPr="00A268FD">
        <w:rPr>
          <w:rFonts w:ascii="Verdana" w:hAnsi="Verdana"/>
          <w:sz w:val="20"/>
          <w:szCs w:val="20"/>
        </w:rPr>
        <w:t>100.</w:t>
      </w:r>
    </w:p>
    <w:p w:rsidR="00A9162E" w:rsidRPr="00A268FD" w:rsidRDefault="00A9162E" w:rsidP="00A9162E">
      <w:pPr>
        <w:spacing w:line="360" w:lineRule="auto"/>
        <w:ind w:left="360"/>
        <w:jc w:val="both"/>
        <w:rPr>
          <w:rFonts w:ascii="Verdana" w:hAnsi="Verdana"/>
          <w:b/>
          <w:sz w:val="20"/>
          <w:szCs w:val="20"/>
          <w:u w:val="single"/>
        </w:rPr>
      </w:pPr>
      <w:r w:rsidRPr="00A268FD">
        <w:rPr>
          <w:rFonts w:ascii="Verdana" w:hAnsi="Verdana"/>
          <w:b/>
          <w:sz w:val="20"/>
          <w:szCs w:val="20"/>
          <w:u w:val="single"/>
        </w:rPr>
        <w:t>Τιμή στόχος 2018</w:t>
      </w:r>
      <w:r w:rsidRPr="00A268FD">
        <w:rPr>
          <w:rFonts w:ascii="Verdana" w:hAnsi="Verdana"/>
          <w:b/>
          <w:sz w:val="20"/>
          <w:szCs w:val="20"/>
        </w:rPr>
        <w:t xml:space="preserve">: </w:t>
      </w:r>
      <w:del w:id="1042" w:author="Γ" w:date="2018-07-12T14:14:00Z">
        <w:r w:rsidR="00902C15">
          <w:rPr>
            <w:rFonts w:ascii="Verdana" w:hAnsi="Verdana"/>
            <w:b/>
            <w:sz w:val="20"/>
            <w:szCs w:val="20"/>
          </w:rPr>
          <w:delText>20</w:delText>
        </w:r>
        <w:r w:rsidR="00EC54C7" w:rsidRPr="00BD46DF">
          <w:rPr>
            <w:rFonts w:ascii="Verdana" w:hAnsi="Verdana"/>
            <w:b/>
            <w:sz w:val="20"/>
            <w:szCs w:val="20"/>
          </w:rPr>
          <w:delText>.</w:delText>
        </w:r>
        <w:r w:rsidR="00902C15">
          <w:rPr>
            <w:rFonts w:ascii="Verdana" w:hAnsi="Verdana"/>
            <w:b/>
            <w:sz w:val="20"/>
            <w:szCs w:val="20"/>
          </w:rPr>
          <w:delText>00</w:delText>
        </w:r>
        <w:r w:rsidR="00415ACF" w:rsidRPr="00A268FD">
          <w:rPr>
            <w:rFonts w:ascii="Verdana" w:hAnsi="Verdana"/>
            <w:b/>
            <w:sz w:val="20"/>
            <w:szCs w:val="20"/>
          </w:rPr>
          <w:delText>0</w:delText>
        </w:r>
      </w:del>
      <w:ins w:id="1043" w:author="Γ" w:date="2018-07-12T14:14:00Z">
        <w:r>
          <w:rPr>
            <w:rFonts w:ascii="Verdana" w:hAnsi="Verdana"/>
            <w:b/>
            <w:sz w:val="20"/>
            <w:szCs w:val="20"/>
          </w:rPr>
          <w:t>17.160</w:t>
        </w:r>
      </w:ins>
      <w:r>
        <w:rPr>
          <w:rFonts w:ascii="Verdana" w:hAnsi="Verdana"/>
          <w:b/>
          <w:sz w:val="20"/>
          <w:szCs w:val="20"/>
        </w:rPr>
        <w:t xml:space="preserve">.000 </w:t>
      </w:r>
      <w:r w:rsidRPr="00A268FD">
        <w:rPr>
          <w:rFonts w:ascii="Verdana" w:hAnsi="Verdana"/>
          <w:b/>
          <w:sz w:val="20"/>
          <w:szCs w:val="20"/>
        </w:rPr>
        <w:t>Ευρώ.</w:t>
      </w:r>
    </w:p>
    <w:p w:rsidR="0097172F" w:rsidRDefault="0097172F" w:rsidP="0097172F">
      <w:pPr>
        <w:spacing w:line="360" w:lineRule="auto"/>
        <w:jc w:val="both"/>
        <w:rPr>
          <w:ins w:id="1044" w:author="Γ" w:date="2018-07-12T14:14:00Z"/>
          <w:rFonts w:ascii="Verdana" w:hAnsi="Verdana"/>
          <w:sz w:val="20"/>
          <w:szCs w:val="20"/>
        </w:rPr>
      </w:pPr>
      <w:ins w:id="1045" w:author="Γ" w:date="2018-07-12T14:14:00Z">
        <w:r>
          <w:rPr>
            <w:rFonts w:ascii="Verdana" w:hAnsi="Verdana"/>
            <w:sz w:val="20"/>
            <w:szCs w:val="20"/>
          </w:rPr>
          <w:t>Η τιμή στόχος του οικονομικού δείκτη με ορόσημο το 2018, διαμορφώνεται σε 17.160.000 € πιστοποιημένες δαπάνες, μειωμένη κατά 14,20% σε σχέση με την αρχική στοχοθέτηση. Η μείωση αυτή της τιμής στόχο</w:t>
        </w:r>
        <w:r w:rsidRPr="003F6410">
          <w:rPr>
            <w:rFonts w:ascii="Verdana" w:hAnsi="Verdana"/>
            <w:sz w:val="20"/>
            <w:szCs w:val="20"/>
          </w:rPr>
          <w:t xml:space="preserve"> για το 2018, </w:t>
        </w:r>
        <w:r>
          <w:rPr>
            <w:rFonts w:ascii="Verdana" w:hAnsi="Verdana"/>
            <w:sz w:val="20"/>
            <w:szCs w:val="20"/>
          </w:rPr>
          <w:t xml:space="preserve">προέκυψε </w:t>
        </w:r>
        <w:r w:rsidRPr="003F6410">
          <w:rPr>
            <w:rFonts w:ascii="Verdana" w:hAnsi="Verdana"/>
            <w:sz w:val="20"/>
            <w:szCs w:val="20"/>
          </w:rPr>
          <w:t xml:space="preserve">με βάση τη μεθοδολογία αφαίρεσης των αρχικών προκαταβολών και των ετήσιων προχρηματοδοτήσεων, καθώς επίσης και </w:t>
        </w:r>
        <w:r>
          <w:rPr>
            <w:rFonts w:ascii="Verdana" w:hAnsi="Verdana"/>
            <w:sz w:val="20"/>
            <w:szCs w:val="20"/>
          </w:rPr>
          <w:t xml:space="preserve">με </w:t>
        </w:r>
        <w:r w:rsidRPr="003F6410">
          <w:rPr>
            <w:rFonts w:ascii="Verdana" w:hAnsi="Verdana"/>
            <w:sz w:val="20"/>
            <w:szCs w:val="20"/>
          </w:rPr>
          <w:t xml:space="preserve">τη μεθοδολογία χρονισμού, </w:t>
        </w:r>
        <w:r>
          <w:rPr>
            <w:rFonts w:ascii="Verdana" w:hAnsi="Verdana"/>
            <w:sz w:val="20"/>
            <w:szCs w:val="20"/>
          </w:rPr>
          <w:t>«κερδισμένου χρόνου»</w:t>
        </w:r>
        <w:r w:rsidRPr="006E0D72">
          <w:rPr>
            <w:rFonts w:ascii="Verdana" w:hAnsi="Verdana"/>
            <w:color w:val="000000"/>
            <w:sz w:val="20"/>
            <w:szCs w:val="20"/>
          </w:rPr>
          <w:t xml:space="preserve"> </w:t>
        </w:r>
        <w:r>
          <w:rPr>
            <w:rFonts w:ascii="Verdana" w:hAnsi="Verdana"/>
            <w:color w:val="000000"/>
            <w:sz w:val="20"/>
            <w:szCs w:val="20"/>
          </w:rPr>
          <w:t>με την ένταξη «μεταφερόμενων» και «</w:t>
        </w:r>
        <w:proofErr w:type="spellStart"/>
        <w:r>
          <w:rPr>
            <w:rFonts w:ascii="Verdana" w:hAnsi="Verdana"/>
            <w:color w:val="000000"/>
            <w:sz w:val="20"/>
            <w:szCs w:val="20"/>
          </w:rPr>
          <w:t>τμηματοποιημένων</w:t>
        </w:r>
        <w:proofErr w:type="spellEnd"/>
        <w:r>
          <w:rPr>
            <w:rFonts w:ascii="Verdana" w:hAnsi="Verdana"/>
            <w:color w:val="000000"/>
            <w:sz w:val="20"/>
            <w:szCs w:val="20"/>
          </w:rPr>
          <w:t xml:space="preserve">» </w:t>
        </w:r>
        <w:r w:rsidRPr="006E0D72">
          <w:rPr>
            <w:rFonts w:ascii="Verdana" w:hAnsi="Verdana"/>
            <w:color w:val="000000"/>
            <w:sz w:val="20"/>
            <w:szCs w:val="20"/>
          </w:rPr>
          <w:t>(</w:t>
        </w:r>
        <w:r>
          <w:rPr>
            <w:rFonts w:ascii="Verdana" w:hAnsi="Verdana"/>
            <w:color w:val="000000"/>
            <w:sz w:val="20"/>
            <w:szCs w:val="20"/>
            <w:lang w:val="en-US"/>
          </w:rPr>
          <w:t>phased</w:t>
        </w:r>
        <w:r w:rsidRPr="006E0D72">
          <w:rPr>
            <w:rFonts w:ascii="Verdana" w:hAnsi="Verdana"/>
            <w:color w:val="000000"/>
            <w:sz w:val="20"/>
            <w:szCs w:val="20"/>
          </w:rPr>
          <w:t xml:space="preserve">) </w:t>
        </w:r>
        <w:r w:rsidR="007E701B">
          <w:rPr>
            <w:rFonts w:ascii="Verdana" w:hAnsi="Verdana"/>
            <w:color w:val="000000"/>
            <w:sz w:val="20"/>
            <w:szCs w:val="20"/>
          </w:rPr>
          <w:t>πράξεων</w:t>
        </w:r>
      </w:ins>
      <w:ins w:id="1046" w:author="Γ" w:date="2018-07-13T07:39:00Z">
        <w:r w:rsidR="007E701B">
          <w:rPr>
            <w:rFonts w:ascii="Verdana" w:hAnsi="Verdana"/>
            <w:color w:val="000000"/>
            <w:sz w:val="20"/>
            <w:szCs w:val="20"/>
          </w:rPr>
          <w:t xml:space="preserve">. Η μεθοδολογία αυτή </w:t>
        </w:r>
      </w:ins>
      <w:ins w:id="1047" w:author="Γ" w:date="2018-07-12T14:14:00Z">
        <w:r>
          <w:rPr>
            <w:rFonts w:ascii="Verdana" w:hAnsi="Verdana"/>
            <w:sz w:val="20"/>
            <w:szCs w:val="20"/>
          </w:rPr>
          <w:t>περιγράφεται</w:t>
        </w:r>
      </w:ins>
      <w:ins w:id="1048" w:author="Γ" w:date="2018-07-13T07:40:00Z">
        <w:r w:rsidR="007E701B">
          <w:rPr>
            <w:rFonts w:ascii="Verdana" w:hAnsi="Verdana"/>
            <w:sz w:val="20"/>
            <w:szCs w:val="20"/>
          </w:rPr>
          <w:t xml:space="preserve"> αναλυτικά </w:t>
        </w:r>
      </w:ins>
      <w:ins w:id="1049" w:author="Γ" w:date="2018-07-12T14:14:00Z">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w:t>
        </w:r>
        <w:r w:rsidRPr="00D40519">
          <w:rPr>
            <w:rFonts w:ascii="Verdana" w:hAnsi="Verdana"/>
            <w:sz w:val="20"/>
            <w:szCs w:val="20"/>
          </w:rPr>
          <w:t>ου Επιχειρησιακού Προγράμματος</w:t>
        </w:r>
        <w:r>
          <w:rPr>
            <w:rFonts w:ascii="Verdana" w:hAnsi="Verdana"/>
            <w:sz w:val="20"/>
            <w:szCs w:val="20"/>
          </w:rPr>
          <w:t xml:space="preserve">» </w:t>
        </w:r>
        <w:r>
          <w:rPr>
            <w:rFonts w:ascii="Verdana" w:hAnsi="Verdana"/>
            <w:sz w:val="20"/>
            <w:szCs w:val="20"/>
          </w:rPr>
          <w:lastRenderedPageBreak/>
          <w:t>και συγκεκριμένα, στο μέρος της τεκμηρίωσης των τροποποιήσεων του Πλαισίου Επίδοσης.</w:t>
        </w:r>
      </w:ins>
    </w:p>
    <w:p w:rsidR="00A9162E" w:rsidRPr="006D49B4" w:rsidDel="007E701B" w:rsidRDefault="00A9162E" w:rsidP="007E701B">
      <w:pPr>
        <w:spacing w:line="360" w:lineRule="auto"/>
        <w:jc w:val="both"/>
        <w:rPr>
          <w:del w:id="1050" w:author="Γ" w:date="2018-07-13T07:40:00Z"/>
          <w:rFonts w:ascii="Verdana" w:hAnsi="Verdana"/>
          <w:sz w:val="20"/>
          <w:szCs w:val="20"/>
        </w:rPr>
        <w:pPrChange w:id="1051" w:author="Γ" w:date="2018-07-13T07:40:00Z">
          <w:pPr>
            <w:spacing w:line="360" w:lineRule="auto"/>
            <w:jc w:val="both"/>
          </w:pPr>
        </w:pPrChange>
      </w:pPr>
      <w:r w:rsidRPr="006D49B4">
        <w:rPr>
          <w:rFonts w:ascii="Verdana" w:hAnsi="Verdana"/>
          <w:sz w:val="20"/>
          <w:szCs w:val="20"/>
        </w:rPr>
        <w:t xml:space="preserve">Ο συγκεκριμένος δείκτης προσδιορίζεται από πράξεις </w:t>
      </w:r>
      <w:r w:rsidRPr="00EC6940">
        <w:rPr>
          <w:rFonts w:ascii="Verdana" w:hAnsi="Verdana"/>
          <w:sz w:val="20"/>
          <w:szCs w:val="20"/>
        </w:rPr>
        <w:t xml:space="preserve">που αντιστοιχούν σε όλες τις κατηγορίες παρέμβασης του Άξονα Προτεραιότητας, ενώ ιδιαίτερη εστίαση για δημιουργία δαπανών </w:t>
      </w:r>
      <w:r>
        <w:rPr>
          <w:rFonts w:ascii="Verdana" w:hAnsi="Verdana"/>
          <w:sz w:val="20"/>
          <w:szCs w:val="20"/>
        </w:rPr>
        <w:t xml:space="preserve">σημειώνεται </w:t>
      </w:r>
      <w:r w:rsidRPr="00EC6940">
        <w:rPr>
          <w:rFonts w:ascii="Verdana" w:hAnsi="Verdana"/>
          <w:sz w:val="20"/>
          <w:szCs w:val="20"/>
        </w:rPr>
        <w:t>σε κατηγορίες παρέμβασης και πράξεων, οι οποίες προσδιορίζουν δείκτες του πλαισίου επίδοσης του Προγράμματος.</w:t>
      </w:r>
      <w:ins w:id="1052" w:author="Γ" w:date="2018-07-13T07:40:00Z">
        <w:r w:rsidR="007E701B">
          <w:rPr>
            <w:rFonts w:ascii="Verdana" w:hAnsi="Verdana"/>
            <w:sz w:val="20"/>
            <w:szCs w:val="20"/>
          </w:rPr>
          <w:t xml:space="preserve"> Είναι δε, </w:t>
        </w:r>
      </w:ins>
    </w:p>
    <w:p w:rsidR="00A9162E" w:rsidRPr="006D49B4" w:rsidRDefault="00A9162E" w:rsidP="007E701B">
      <w:pPr>
        <w:spacing w:line="360" w:lineRule="auto"/>
        <w:jc w:val="both"/>
        <w:rPr>
          <w:rFonts w:ascii="Verdana" w:hAnsi="Verdana"/>
          <w:sz w:val="20"/>
          <w:szCs w:val="20"/>
        </w:rPr>
        <w:pPrChange w:id="1053" w:author="Γ" w:date="2018-07-13T07:40:00Z">
          <w:pPr>
            <w:spacing w:line="360" w:lineRule="auto"/>
            <w:jc w:val="both"/>
          </w:pPr>
        </w:pPrChange>
      </w:pPr>
      <w:del w:id="1054" w:author="Γ" w:date="2018-07-13T07:40:00Z">
        <w:r w:rsidRPr="006D49B4" w:rsidDel="007E701B">
          <w:rPr>
            <w:rFonts w:ascii="Verdana" w:hAnsi="Verdana"/>
            <w:sz w:val="20"/>
            <w:szCs w:val="20"/>
          </w:rPr>
          <w:delText xml:space="preserve">Ο συγκεκριμένος είναι </w:delText>
        </w:r>
      </w:del>
      <w:r w:rsidRPr="006D49B4">
        <w:rPr>
          <w:rFonts w:ascii="Verdana" w:hAnsi="Verdana"/>
          <w:sz w:val="20"/>
          <w:szCs w:val="20"/>
        </w:rPr>
        <w:t>οικονομικός δείκτης και είναι από τους πλέον αξιόπιστος και αναμφισβήτητους δείκτες αποτελέσματος υλοποίησης του οικονομικού αντικειμένου του Άξονα Προτεραιότητας. Και αυτό επειδή οι δαπάνες πιστοποιούνται από τα αρμόδια Όργανα και αρχές του Συστήματος Διαχείρισης και Ελέγχου του Προγράμματος.</w:t>
      </w:r>
    </w:p>
    <w:p w:rsidR="00A9162E" w:rsidRPr="006D49B4" w:rsidRDefault="00A9162E" w:rsidP="00A9162E">
      <w:pPr>
        <w:spacing w:line="360" w:lineRule="auto"/>
        <w:jc w:val="both"/>
        <w:rPr>
          <w:rFonts w:ascii="Verdana" w:hAnsi="Verdana"/>
          <w:sz w:val="20"/>
          <w:szCs w:val="20"/>
        </w:rPr>
      </w:pPr>
      <w:r w:rsidRPr="006D49B4">
        <w:rPr>
          <w:rFonts w:ascii="Verdana" w:hAnsi="Verdana"/>
          <w:sz w:val="20"/>
          <w:szCs w:val="20"/>
        </w:rPr>
        <w:t xml:space="preserve">Η τιμή του δείκτη αντιπροσωπεύει το </w:t>
      </w:r>
      <w:del w:id="1055" w:author="Γ" w:date="2018-07-12T14:14:00Z">
        <w:r w:rsidR="00EC54C7">
          <w:rPr>
            <w:rFonts w:ascii="Verdana" w:hAnsi="Verdana"/>
            <w:sz w:val="20"/>
            <w:szCs w:val="20"/>
          </w:rPr>
          <w:delText>27</w:delText>
        </w:r>
        <w:r w:rsidR="00F04E31" w:rsidRPr="00F04E31">
          <w:rPr>
            <w:rFonts w:ascii="Verdana" w:hAnsi="Verdana"/>
            <w:sz w:val="20"/>
            <w:szCs w:val="20"/>
          </w:rPr>
          <w:delText>,</w:delText>
        </w:r>
        <w:r w:rsidR="00902C15">
          <w:rPr>
            <w:rFonts w:ascii="Verdana" w:hAnsi="Verdana"/>
            <w:sz w:val="20"/>
            <w:szCs w:val="20"/>
          </w:rPr>
          <w:delText>3</w:delText>
        </w:r>
      </w:del>
      <w:ins w:id="1056" w:author="Γ" w:date="2018-07-12T14:14:00Z">
        <w:r>
          <w:rPr>
            <w:rFonts w:ascii="Verdana" w:hAnsi="Verdana"/>
            <w:sz w:val="20"/>
            <w:szCs w:val="20"/>
          </w:rPr>
          <w:t>23,68</w:t>
        </w:r>
      </w:ins>
      <w:r w:rsidRPr="006D49B4">
        <w:rPr>
          <w:rFonts w:ascii="Verdana" w:hAnsi="Verdana"/>
          <w:sz w:val="20"/>
          <w:szCs w:val="20"/>
        </w:rPr>
        <w:t>% του προϋπολογισμού του Άξονα Προτεραιότητας και αναφέρεται σε δημόσια δαπάνη (κοινοτική συνδρομή και εθνική συμμετοχή).</w:t>
      </w:r>
    </w:p>
    <w:p w:rsidR="00A9162E" w:rsidRPr="006D49B4" w:rsidRDefault="00A9162E" w:rsidP="00A9162E">
      <w:pPr>
        <w:spacing w:line="360" w:lineRule="auto"/>
        <w:jc w:val="both"/>
        <w:rPr>
          <w:rFonts w:ascii="Verdana" w:hAnsi="Verdana"/>
          <w:sz w:val="20"/>
          <w:szCs w:val="20"/>
        </w:rPr>
      </w:pPr>
      <w:r w:rsidRPr="006D49B4">
        <w:rPr>
          <w:rFonts w:ascii="Verdana" w:hAnsi="Verdana"/>
          <w:sz w:val="20"/>
          <w:szCs w:val="20"/>
        </w:rPr>
        <w:t xml:space="preserve">Οι δαπάνες αυτές προέρχονται </w:t>
      </w:r>
      <w:r>
        <w:rPr>
          <w:rFonts w:ascii="Verdana" w:hAnsi="Verdana"/>
          <w:sz w:val="20"/>
          <w:szCs w:val="20"/>
        </w:rPr>
        <w:t xml:space="preserve">σχεδόν αποκλειστικά </w:t>
      </w:r>
      <w:r w:rsidRPr="006D49B4">
        <w:rPr>
          <w:rFonts w:ascii="Verdana" w:hAnsi="Verdana"/>
          <w:sz w:val="20"/>
          <w:szCs w:val="20"/>
        </w:rPr>
        <w:t>από την υλοποίηση και επίτευξη των στόχων όλων των δεικτών εκροής μέχρι και το 2018, όπως αναφέρονται στον</w:t>
      </w:r>
      <w:r>
        <w:rPr>
          <w:rFonts w:ascii="Verdana" w:hAnsi="Verdana"/>
          <w:sz w:val="20"/>
          <w:szCs w:val="20"/>
        </w:rPr>
        <w:t xml:space="preserve"> συνημμένο</w:t>
      </w:r>
      <w:r w:rsidRPr="006D49B4">
        <w:rPr>
          <w:rFonts w:ascii="Verdana" w:hAnsi="Verdana"/>
          <w:sz w:val="20"/>
          <w:szCs w:val="20"/>
        </w:rPr>
        <w:t xml:space="preserve"> πίνακα τω</w:t>
      </w:r>
      <w:r>
        <w:rPr>
          <w:rFonts w:ascii="Verdana" w:hAnsi="Verdana"/>
          <w:sz w:val="20"/>
          <w:szCs w:val="20"/>
        </w:rPr>
        <w:t>ν δεικτών του πλαισίου επίδοσης, με δεδομένο ότι αυτές καλύπτουν το 93,</w:t>
      </w:r>
      <w:del w:id="1057" w:author="Γ" w:date="2018-07-12T14:14:00Z">
        <w:r w:rsidR="00C6016B">
          <w:rPr>
            <w:rFonts w:ascii="Verdana" w:hAnsi="Verdana"/>
            <w:sz w:val="20"/>
            <w:szCs w:val="20"/>
          </w:rPr>
          <w:delText>52</w:delText>
        </w:r>
      </w:del>
      <w:ins w:id="1058" w:author="Γ" w:date="2018-07-12T14:14:00Z">
        <w:r>
          <w:rPr>
            <w:rFonts w:ascii="Verdana" w:hAnsi="Verdana"/>
            <w:sz w:val="20"/>
            <w:szCs w:val="20"/>
          </w:rPr>
          <w:t>44</w:t>
        </w:r>
      </w:ins>
      <w:r>
        <w:rPr>
          <w:rFonts w:ascii="Verdana" w:hAnsi="Verdana"/>
          <w:sz w:val="20"/>
          <w:szCs w:val="20"/>
        </w:rPr>
        <w:t>% του προϋπολογισμού του Άξονα Προτεραιότητας.</w:t>
      </w:r>
    </w:p>
    <w:p w:rsidR="00A9162E" w:rsidDel="007E701B" w:rsidRDefault="00A9162E" w:rsidP="00A9162E">
      <w:pPr>
        <w:spacing w:line="360" w:lineRule="auto"/>
        <w:jc w:val="both"/>
        <w:rPr>
          <w:del w:id="1059" w:author="Γ" w:date="2018-07-13T07:40:00Z"/>
          <w:rFonts w:ascii="Verdana" w:hAnsi="Verdana"/>
          <w:sz w:val="20"/>
          <w:szCs w:val="20"/>
        </w:rPr>
      </w:pPr>
      <w:del w:id="1060" w:author="Γ" w:date="2018-07-13T07:40:00Z">
        <w:r w:rsidRPr="006D49B4" w:rsidDel="007E701B">
          <w:rPr>
            <w:rFonts w:ascii="Verdana" w:hAnsi="Verdana"/>
            <w:sz w:val="20"/>
            <w:szCs w:val="20"/>
          </w:rPr>
          <w:delText xml:space="preserve">Η </w:delText>
        </w:r>
        <w:r w:rsidDel="007E701B">
          <w:rPr>
            <w:rFonts w:ascii="Verdana" w:hAnsi="Verdana"/>
            <w:sz w:val="20"/>
            <w:szCs w:val="20"/>
          </w:rPr>
          <w:delText>εκτίμηση ως προς την τιμή στόχο</w:delText>
        </w:r>
        <w:r w:rsidRPr="006D49B4" w:rsidDel="007E701B">
          <w:rPr>
            <w:rFonts w:ascii="Verdana" w:hAnsi="Verdana"/>
            <w:sz w:val="20"/>
            <w:szCs w:val="20"/>
          </w:rPr>
          <w:delText xml:space="preserve"> των πιστοποιημένων δαπανών</w:delText>
        </w:r>
        <w:r w:rsidDel="007E701B">
          <w:rPr>
            <w:rFonts w:ascii="Verdana" w:hAnsi="Verdana"/>
            <w:sz w:val="20"/>
            <w:szCs w:val="20"/>
          </w:rPr>
          <w:delText>,</w:delText>
        </w:r>
        <w:r w:rsidRPr="006D49B4" w:rsidDel="007E701B">
          <w:rPr>
            <w:rFonts w:ascii="Verdana" w:hAnsi="Verdana"/>
            <w:sz w:val="20"/>
            <w:szCs w:val="20"/>
          </w:rPr>
          <w:delText xml:space="preserve"> μέχρι και το 2018</w:delText>
        </w:r>
        <w:r w:rsidDel="007E701B">
          <w:rPr>
            <w:rFonts w:ascii="Verdana" w:hAnsi="Verdana"/>
            <w:sz w:val="20"/>
            <w:szCs w:val="20"/>
          </w:rPr>
          <w:delText>,</w:delText>
        </w:r>
        <w:r w:rsidRPr="006D49B4" w:rsidDel="007E701B">
          <w:rPr>
            <w:rFonts w:ascii="Verdana" w:hAnsi="Verdana"/>
            <w:sz w:val="20"/>
            <w:szCs w:val="20"/>
          </w:rPr>
          <w:delText xml:space="preserve"> μπορεί να μην επικυρωθεί αν αποδειχθούν λανθασμένες κάποιες από τις υποθέσεις που έχουν διατυπωθεί για τις τιμές στόχους όλων των προηγούμενων δεικτών.</w:delText>
        </w:r>
      </w:del>
    </w:p>
    <w:p w:rsidR="00242F52" w:rsidRDefault="00242F52" w:rsidP="00A9162E">
      <w:pPr>
        <w:spacing w:line="360" w:lineRule="auto"/>
        <w:jc w:val="both"/>
        <w:rPr>
          <w:rFonts w:ascii="Verdana" w:hAnsi="Verdana"/>
          <w:sz w:val="20"/>
          <w:szCs w:val="20"/>
        </w:rPr>
      </w:pPr>
    </w:p>
    <w:p w:rsidR="00242F52" w:rsidRDefault="00242F52" w:rsidP="00A9162E">
      <w:pPr>
        <w:spacing w:line="360" w:lineRule="auto"/>
        <w:jc w:val="both"/>
        <w:rPr>
          <w:rFonts w:ascii="Verdana" w:hAnsi="Verdana"/>
          <w:sz w:val="20"/>
          <w:szCs w:val="20"/>
        </w:rPr>
      </w:pPr>
    </w:p>
    <w:p w:rsidR="00242F52" w:rsidRDefault="00242F52" w:rsidP="00A9162E">
      <w:pPr>
        <w:spacing w:line="360" w:lineRule="auto"/>
        <w:jc w:val="both"/>
        <w:rPr>
          <w:rFonts w:ascii="Verdana" w:hAnsi="Verdana"/>
          <w:sz w:val="20"/>
          <w:szCs w:val="20"/>
        </w:rPr>
      </w:pPr>
    </w:p>
    <w:p w:rsidR="00242F52" w:rsidRDefault="00242F52" w:rsidP="00A9162E">
      <w:pPr>
        <w:spacing w:line="360" w:lineRule="auto"/>
        <w:jc w:val="both"/>
        <w:rPr>
          <w:rFonts w:ascii="Verdana" w:hAnsi="Verdana"/>
          <w:sz w:val="20"/>
          <w:szCs w:val="20"/>
        </w:rPr>
      </w:pPr>
    </w:p>
    <w:p w:rsidR="00242F52" w:rsidRDefault="00242F52" w:rsidP="00A9162E">
      <w:pPr>
        <w:spacing w:line="360" w:lineRule="auto"/>
        <w:jc w:val="both"/>
        <w:rPr>
          <w:rFonts w:ascii="Verdana" w:hAnsi="Verdana"/>
          <w:sz w:val="20"/>
          <w:szCs w:val="20"/>
        </w:rPr>
      </w:pPr>
    </w:p>
    <w:p w:rsidR="00415ACF" w:rsidRDefault="00415ACF" w:rsidP="008B4469">
      <w:pPr>
        <w:spacing w:line="360" w:lineRule="auto"/>
        <w:jc w:val="both"/>
        <w:rPr>
          <w:del w:id="1061" w:author="Γ" w:date="2018-07-12T14:14:00Z"/>
          <w:rFonts w:ascii="Verdana" w:hAnsi="Verdana"/>
          <w:sz w:val="20"/>
          <w:szCs w:val="20"/>
        </w:rPr>
      </w:pPr>
    </w:p>
    <w:p w:rsidR="00415ACF" w:rsidRDefault="00415ACF" w:rsidP="008B4469">
      <w:pPr>
        <w:spacing w:line="360" w:lineRule="auto"/>
        <w:jc w:val="both"/>
        <w:rPr>
          <w:del w:id="1062" w:author="Γ" w:date="2018-07-12T14:14:00Z"/>
          <w:rFonts w:ascii="Verdana" w:hAnsi="Verdana"/>
          <w:sz w:val="20"/>
          <w:szCs w:val="20"/>
        </w:rPr>
      </w:pPr>
    </w:p>
    <w:p w:rsidR="00415ACF" w:rsidRPr="00A50D64" w:rsidRDefault="00415ACF" w:rsidP="008B4469">
      <w:pPr>
        <w:spacing w:line="360" w:lineRule="auto"/>
        <w:jc w:val="both"/>
        <w:rPr>
          <w:del w:id="1063" w:author="Γ" w:date="2018-07-12T14:14:00Z"/>
          <w:rFonts w:ascii="Verdana" w:hAnsi="Verdana"/>
          <w:sz w:val="20"/>
          <w:szCs w:val="20"/>
        </w:rPr>
      </w:pPr>
    </w:p>
    <w:p w:rsidR="00FC5E09" w:rsidRPr="00617C08" w:rsidRDefault="00AC1B76" w:rsidP="00FC5E09">
      <w:pPr>
        <w:spacing w:line="360" w:lineRule="auto"/>
        <w:jc w:val="both"/>
        <w:rPr>
          <w:rFonts w:ascii="Verdana" w:hAnsi="Verdana"/>
          <w:b/>
          <w:sz w:val="20"/>
          <w:szCs w:val="20"/>
        </w:rPr>
      </w:pPr>
      <w:del w:id="1064" w:author="Γ" w:date="2018-07-12T14:14:00Z">
        <w:r>
          <w:rPr>
            <w:rFonts w:ascii="Verdana" w:hAnsi="Verdana"/>
            <w:sz w:val="20"/>
            <w:szCs w:val="20"/>
          </w:rPr>
          <w:br w:type="page"/>
        </w:r>
      </w:del>
      <w:r w:rsidR="00FC5E09" w:rsidRPr="00617C08">
        <w:rPr>
          <w:rFonts w:ascii="Verdana" w:hAnsi="Verdana"/>
          <w:b/>
          <w:u w:val="single"/>
        </w:rPr>
        <w:lastRenderedPageBreak/>
        <w:t>ΕΝΟΤΗΤΑ 2</w:t>
      </w:r>
      <w:r w:rsidR="00FC5E09" w:rsidRPr="00617C08">
        <w:rPr>
          <w:rFonts w:ascii="Verdana" w:hAnsi="Verdana"/>
          <w:b/>
        </w:rPr>
        <w:t>:</w:t>
      </w:r>
      <w:r w:rsidR="00FC5E09" w:rsidRPr="00617C08">
        <w:rPr>
          <w:rFonts w:ascii="Verdana" w:hAnsi="Verdana"/>
          <w:b/>
          <w:sz w:val="20"/>
          <w:szCs w:val="20"/>
        </w:rPr>
        <w:t xml:space="preserve"> </w:t>
      </w:r>
      <w:r w:rsidR="00FC5E09" w:rsidRPr="00617C08">
        <w:rPr>
          <w:rFonts w:ascii="Verdana" w:hAnsi="Verdana"/>
          <w:b/>
          <w:sz w:val="20"/>
          <w:szCs w:val="20"/>
          <w:u w:val="single"/>
        </w:rPr>
        <w:t>Περιγραφή του τρόπου επιλογής (κριτήρια και μεθοδολογία) των δεικτών εκροών του Πλαισίου Επιδόσεων (με βάση τους οποίους θα επανεξεταστούν οι επιδόσεις του Προγράμματος), συμπεριλαμβανομένης σχετικής εξήγησης για τη μέθοδο που χρησιμοποιήθηκε, προκειμένου να εξασφαλιστεί ότι οι πράξεις που συνεισφέρουν στους εκτιμώμενους στόχους και ορόσημα (καλύπτουν τουλάχιστον το 50% του προϋπολογισμού του Άξονα Προτεραιότητας</w:t>
      </w:r>
      <w:r w:rsidR="00FC5E09">
        <w:rPr>
          <w:rFonts w:ascii="Verdana" w:hAnsi="Verdana"/>
          <w:b/>
          <w:sz w:val="20"/>
          <w:szCs w:val="20"/>
          <w:u w:val="single"/>
        </w:rPr>
        <w:t xml:space="preserve"> </w:t>
      </w:r>
      <w:r w:rsidR="00FC5E09" w:rsidRPr="00617C08">
        <w:rPr>
          <w:rFonts w:ascii="Verdana" w:hAnsi="Verdana"/>
          <w:b/>
          <w:sz w:val="20"/>
          <w:szCs w:val="20"/>
          <w:u w:val="single"/>
        </w:rPr>
        <w:t>/Προτεραιότητα)</w:t>
      </w:r>
    </w:p>
    <w:p w:rsidR="00FC5E09" w:rsidRPr="00415ACF" w:rsidRDefault="00FC5E09" w:rsidP="00FC5E09">
      <w:pPr>
        <w:tabs>
          <w:tab w:val="left" w:pos="1620"/>
        </w:tabs>
        <w:spacing w:line="360" w:lineRule="auto"/>
        <w:jc w:val="both"/>
        <w:rPr>
          <w:rFonts w:ascii="Verdana" w:hAnsi="Verdana"/>
          <w:sz w:val="20"/>
          <w:szCs w:val="20"/>
        </w:rPr>
      </w:pPr>
    </w:p>
    <w:p w:rsidR="00FC5E09" w:rsidRPr="0055030A" w:rsidRDefault="00FC5E09" w:rsidP="00FC5E09">
      <w:pPr>
        <w:spacing w:line="360" w:lineRule="auto"/>
        <w:jc w:val="both"/>
        <w:rPr>
          <w:rFonts w:ascii="Verdana" w:hAnsi="Verdana"/>
          <w:sz w:val="20"/>
          <w:szCs w:val="20"/>
        </w:rPr>
      </w:pPr>
      <w:r w:rsidRPr="00510688">
        <w:rPr>
          <w:rFonts w:ascii="Verdana" w:hAnsi="Verdana"/>
          <w:b/>
          <w:sz w:val="20"/>
          <w:szCs w:val="20"/>
          <w:u w:val="single"/>
        </w:rPr>
        <w:t>Άξονας Προτεραιότητας 1:</w:t>
      </w:r>
      <w:r w:rsidRPr="00415ACF">
        <w:rPr>
          <w:rFonts w:ascii="Verdana" w:hAnsi="Verdana"/>
          <w:b/>
          <w:sz w:val="20"/>
          <w:szCs w:val="20"/>
        </w:rPr>
        <w:t xml:space="preserve"> </w:t>
      </w:r>
      <w:r w:rsidRPr="0055030A">
        <w:rPr>
          <w:rFonts w:ascii="Verdana" w:hAnsi="Verdana"/>
          <w:sz w:val="20"/>
          <w:szCs w:val="20"/>
        </w:rPr>
        <w:t>«</w:t>
      </w:r>
      <w:r w:rsidRPr="00F31186">
        <w:rPr>
          <w:rFonts w:ascii="Verdana" w:hAnsi="Verdana"/>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r w:rsidRPr="0055030A">
        <w:rPr>
          <w:rFonts w:ascii="Verdana" w:hAnsi="Verdana"/>
          <w:sz w:val="20"/>
          <w:szCs w:val="20"/>
        </w:rPr>
        <w:t>»</w:t>
      </w:r>
      <w:r>
        <w:rPr>
          <w:rFonts w:ascii="Verdana" w:hAnsi="Verdana"/>
          <w:sz w:val="20"/>
          <w:szCs w:val="20"/>
        </w:rPr>
        <w:t>.</w:t>
      </w:r>
    </w:p>
    <w:p w:rsidR="00FC5E09" w:rsidRPr="00415ACF" w:rsidRDefault="00FC5E09" w:rsidP="00FC5E09">
      <w:pPr>
        <w:spacing w:line="360" w:lineRule="auto"/>
        <w:jc w:val="both"/>
        <w:rPr>
          <w:rFonts w:ascii="Verdana" w:hAnsi="Verdana"/>
          <w:sz w:val="20"/>
          <w:szCs w:val="20"/>
        </w:rPr>
      </w:pPr>
    </w:p>
    <w:p w:rsidR="00FC5E09" w:rsidRPr="007B4491" w:rsidRDefault="00FC5E09" w:rsidP="00FC5E09">
      <w:pPr>
        <w:spacing w:line="360" w:lineRule="auto"/>
        <w:ind w:left="360" w:hanging="360"/>
        <w:jc w:val="both"/>
        <w:rPr>
          <w:rFonts w:ascii="Verdana" w:hAnsi="Verdana"/>
          <w:sz w:val="20"/>
          <w:szCs w:val="20"/>
          <w:u w:val="single"/>
        </w:rPr>
      </w:pPr>
      <w:r w:rsidRPr="007B4491">
        <w:rPr>
          <w:rFonts w:ascii="Verdana" w:hAnsi="Verdana"/>
          <w:b/>
          <w:sz w:val="20"/>
          <w:szCs w:val="20"/>
        </w:rPr>
        <w:t>1.</w:t>
      </w:r>
      <w:r w:rsidRPr="007B4491">
        <w:rPr>
          <w:rFonts w:ascii="Verdana" w:hAnsi="Verdana"/>
          <w:b/>
          <w:sz w:val="20"/>
          <w:szCs w:val="20"/>
        </w:rPr>
        <w:tab/>
      </w:r>
      <w:r w:rsidRPr="007B4491">
        <w:rPr>
          <w:rFonts w:ascii="Verdana" w:hAnsi="Verdana"/>
          <w:b/>
          <w:sz w:val="20"/>
          <w:szCs w:val="20"/>
          <w:u w:val="single"/>
        </w:rPr>
        <w:t>Δείκτης</w:t>
      </w:r>
      <w:r w:rsidRPr="007B4491">
        <w:rPr>
          <w:rFonts w:ascii="Verdana" w:hAnsi="Verdana"/>
          <w:b/>
          <w:sz w:val="20"/>
          <w:szCs w:val="20"/>
        </w:rPr>
        <w:t>:</w:t>
      </w:r>
      <w:r w:rsidRPr="00415ACF">
        <w:rPr>
          <w:rFonts w:ascii="Verdana" w:hAnsi="Verdana"/>
          <w:i/>
          <w:sz w:val="20"/>
          <w:szCs w:val="20"/>
        </w:rPr>
        <w:t xml:space="preserve"> </w:t>
      </w:r>
      <w:r w:rsidRPr="007B4491">
        <w:rPr>
          <w:rFonts w:ascii="Verdana" w:hAnsi="Verdana"/>
          <w:b/>
          <w:sz w:val="20"/>
          <w:szCs w:val="20"/>
        </w:rPr>
        <w:t>«Αριθμός επιχειρήσεων που λαμβάνουν επιχορηγήσεις»</w:t>
      </w:r>
      <w:r w:rsidRPr="00811A50">
        <w:rPr>
          <w:rFonts w:ascii="Verdana" w:hAnsi="Verdana"/>
          <w:i/>
          <w:sz w:val="20"/>
          <w:szCs w:val="20"/>
        </w:rPr>
        <w:t xml:space="preserve">. </w:t>
      </w:r>
      <w:r w:rsidRPr="007B4491">
        <w:rPr>
          <w:rFonts w:ascii="Verdana" w:hAnsi="Verdana"/>
          <w:sz w:val="20"/>
          <w:szCs w:val="20"/>
        </w:rPr>
        <w:t xml:space="preserve">Δείκτης εκροών, με κωδικό </w:t>
      </w:r>
      <w:r w:rsidRPr="007B4491">
        <w:rPr>
          <w:rFonts w:ascii="Verdana" w:hAnsi="Verdana"/>
          <w:sz w:val="20"/>
          <w:szCs w:val="20"/>
          <w:lang w:val="en-US"/>
        </w:rPr>
        <w:t>CO</w:t>
      </w:r>
      <w:r w:rsidRPr="007B4491">
        <w:rPr>
          <w:rFonts w:ascii="Verdana" w:hAnsi="Verdana"/>
          <w:sz w:val="20"/>
          <w:szCs w:val="20"/>
        </w:rPr>
        <w:t>02.</w:t>
      </w:r>
    </w:p>
    <w:p w:rsidR="00FC5E09" w:rsidRPr="00415ACF" w:rsidRDefault="00FC5E09" w:rsidP="00FC5E09">
      <w:pPr>
        <w:spacing w:line="360" w:lineRule="auto"/>
        <w:jc w:val="both"/>
        <w:rPr>
          <w:rFonts w:ascii="Verdana" w:hAnsi="Verdana"/>
          <w:sz w:val="20"/>
          <w:szCs w:val="20"/>
        </w:rPr>
      </w:pPr>
      <w:r w:rsidRPr="00415ACF">
        <w:rPr>
          <w:rFonts w:ascii="Verdana" w:hAnsi="Verdana"/>
          <w:sz w:val="20"/>
          <w:szCs w:val="20"/>
        </w:rPr>
        <w:t>Ο συγκεκριμένος δείκτης</w:t>
      </w:r>
      <w:r>
        <w:rPr>
          <w:rFonts w:ascii="Verdana" w:hAnsi="Verdana"/>
          <w:sz w:val="20"/>
          <w:szCs w:val="20"/>
        </w:rPr>
        <w:t>, πέραν του ότι είναι κοινός δείκτης εκροών ΕΤΠΑ,</w:t>
      </w:r>
      <w:r w:rsidRPr="00415ACF">
        <w:rPr>
          <w:rFonts w:ascii="Verdana" w:hAnsi="Verdana"/>
          <w:sz w:val="20"/>
          <w:szCs w:val="20"/>
        </w:rPr>
        <w:t xml:space="preserve"> επ</w:t>
      </w:r>
      <w:r>
        <w:rPr>
          <w:rFonts w:ascii="Verdana" w:hAnsi="Verdana"/>
          <w:sz w:val="20"/>
          <w:szCs w:val="20"/>
        </w:rPr>
        <w:t>ιλέχθηκε με βασικό κριτήριο ότι</w:t>
      </w:r>
      <w:r w:rsidRPr="00415ACF">
        <w:rPr>
          <w:rFonts w:ascii="Verdana" w:hAnsi="Verdana"/>
          <w:sz w:val="20"/>
          <w:szCs w:val="20"/>
        </w:rPr>
        <w:t xml:space="preserve"> προσδιορίζει και ανταποκρίνεται στους βασικούς στόχους του Άξονα Προτεραιότητας για </w:t>
      </w:r>
      <w:r>
        <w:rPr>
          <w:rFonts w:ascii="Verdana" w:hAnsi="Verdana"/>
          <w:sz w:val="20"/>
          <w:szCs w:val="20"/>
        </w:rPr>
        <w:t xml:space="preserve">άμεση </w:t>
      </w:r>
      <w:r w:rsidRPr="00415ACF">
        <w:rPr>
          <w:rFonts w:ascii="Verdana" w:hAnsi="Verdana"/>
          <w:sz w:val="20"/>
          <w:szCs w:val="20"/>
        </w:rPr>
        <w:t>ενίσχυση</w:t>
      </w:r>
      <w:r>
        <w:rPr>
          <w:rFonts w:ascii="Verdana" w:hAnsi="Verdana"/>
          <w:sz w:val="20"/>
          <w:szCs w:val="20"/>
        </w:rPr>
        <w:t>,</w:t>
      </w:r>
      <w:r w:rsidRPr="00415ACF">
        <w:rPr>
          <w:rFonts w:ascii="Verdana" w:hAnsi="Verdana"/>
          <w:sz w:val="20"/>
          <w:szCs w:val="20"/>
        </w:rPr>
        <w:t xml:space="preserve"> </w:t>
      </w:r>
      <w:r>
        <w:rPr>
          <w:rFonts w:ascii="Verdana" w:hAnsi="Verdana"/>
          <w:sz w:val="20"/>
          <w:szCs w:val="20"/>
        </w:rPr>
        <w:t xml:space="preserve">μέσω επιχορήγησης, </w:t>
      </w:r>
      <w:r w:rsidRPr="00415ACF">
        <w:rPr>
          <w:rFonts w:ascii="Verdana" w:hAnsi="Verdana"/>
          <w:sz w:val="20"/>
          <w:szCs w:val="20"/>
        </w:rPr>
        <w:t xml:space="preserve">υφιστάμενων και νέων επιχειρήσεων της Περιφέρειας, με στόχο τη </w:t>
      </w:r>
      <w:r>
        <w:rPr>
          <w:rFonts w:ascii="Verdana" w:hAnsi="Verdana"/>
          <w:sz w:val="20"/>
          <w:szCs w:val="20"/>
        </w:rPr>
        <w:t>στήριξη της επιχειρηματικότητας, δηλαδή στην στρατηγική στόχευση του Άξονα Προτεραιότητας, έτσι ώστε να συνδεθεί η εξέταση των επιδόσεων με τους επιδιωκόμενους στόχους.</w:t>
      </w:r>
    </w:p>
    <w:p w:rsidR="00FC5E09" w:rsidRPr="00415ACF" w:rsidRDefault="00FC5E09" w:rsidP="00FC5E09">
      <w:pPr>
        <w:spacing w:line="360" w:lineRule="auto"/>
        <w:jc w:val="both"/>
        <w:rPr>
          <w:rFonts w:ascii="Verdana" w:hAnsi="Verdana"/>
          <w:sz w:val="20"/>
          <w:szCs w:val="20"/>
        </w:rPr>
      </w:pPr>
      <w:r w:rsidRPr="00415ACF">
        <w:rPr>
          <w:rFonts w:ascii="Verdana" w:hAnsi="Verdana"/>
          <w:sz w:val="20"/>
          <w:szCs w:val="20"/>
        </w:rPr>
        <w:t>Με βάση δε</w:t>
      </w:r>
      <w:r>
        <w:rPr>
          <w:rFonts w:ascii="Verdana" w:hAnsi="Verdana"/>
          <w:sz w:val="20"/>
          <w:szCs w:val="20"/>
        </w:rPr>
        <w:t>,</w:t>
      </w:r>
      <w:r w:rsidRPr="00415ACF">
        <w:rPr>
          <w:rFonts w:ascii="Verdana" w:hAnsi="Verdana"/>
          <w:sz w:val="20"/>
          <w:szCs w:val="20"/>
        </w:rPr>
        <w:t xml:space="preserve"> το ποσό του προϋπολογισμού </w:t>
      </w:r>
      <w:del w:id="1065" w:author="Γ" w:date="2018-07-12T14:14:00Z">
        <w:r w:rsidR="00AC1B76" w:rsidRPr="00415ACF">
          <w:rPr>
            <w:rFonts w:ascii="Verdana" w:hAnsi="Verdana"/>
            <w:sz w:val="20"/>
            <w:szCs w:val="20"/>
          </w:rPr>
          <w:delText>της Κατηγορίας</w:delText>
        </w:r>
      </w:del>
      <w:ins w:id="1066" w:author="Γ" w:date="2018-07-12T14:14:00Z">
        <w:r>
          <w:rPr>
            <w:rFonts w:ascii="Verdana" w:hAnsi="Verdana"/>
            <w:sz w:val="20"/>
            <w:szCs w:val="20"/>
          </w:rPr>
          <w:t>των Κατηγοριών</w:t>
        </w:r>
      </w:ins>
      <w:r w:rsidRPr="00415ACF">
        <w:rPr>
          <w:rFonts w:ascii="Verdana" w:hAnsi="Verdana"/>
          <w:sz w:val="20"/>
          <w:szCs w:val="20"/>
        </w:rPr>
        <w:t xml:space="preserve"> Παρέμβασης που </w:t>
      </w:r>
      <w:del w:id="1067" w:author="Γ" w:date="2018-07-12T14:14:00Z">
        <w:r w:rsidR="00AC1B76" w:rsidRPr="00415ACF">
          <w:rPr>
            <w:rFonts w:ascii="Verdana" w:hAnsi="Verdana"/>
            <w:sz w:val="20"/>
            <w:szCs w:val="20"/>
          </w:rPr>
          <w:delText>αντιστοιχεί</w:delText>
        </w:r>
      </w:del>
      <w:ins w:id="1068" w:author="Γ" w:date="2018-07-12T14:14:00Z">
        <w:r w:rsidRPr="00415ACF">
          <w:rPr>
            <w:rFonts w:ascii="Verdana" w:hAnsi="Verdana"/>
            <w:sz w:val="20"/>
            <w:szCs w:val="20"/>
          </w:rPr>
          <w:t>αντιστοιχ</w:t>
        </w:r>
        <w:r>
          <w:rPr>
            <w:rFonts w:ascii="Verdana" w:hAnsi="Verdana"/>
            <w:sz w:val="20"/>
            <w:szCs w:val="20"/>
          </w:rPr>
          <w:t>ούν</w:t>
        </w:r>
      </w:ins>
      <w:r w:rsidRPr="00415ACF">
        <w:rPr>
          <w:rFonts w:ascii="Verdana" w:hAnsi="Verdana"/>
          <w:sz w:val="20"/>
          <w:szCs w:val="20"/>
        </w:rPr>
        <w:t xml:space="preserve"> στον δείκτη</w:t>
      </w:r>
      <w:r>
        <w:rPr>
          <w:rFonts w:ascii="Verdana" w:hAnsi="Verdana"/>
          <w:sz w:val="20"/>
          <w:szCs w:val="20"/>
        </w:rPr>
        <w:t>,</w:t>
      </w:r>
      <w:r w:rsidRPr="00415ACF">
        <w:rPr>
          <w:rFonts w:ascii="Verdana" w:hAnsi="Verdana"/>
          <w:sz w:val="20"/>
          <w:szCs w:val="20"/>
        </w:rPr>
        <w:t xml:space="preserve"> το μερίδιο του προϋπολογισμού των πράξεων που </w:t>
      </w:r>
      <w:del w:id="1069" w:author="Γ" w:date="2018-07-12T14:14:00Z">
        <w:r w:rsidR="00AC1B76" w:rsidRPr="00415ACF">
          <w:rPr>
            <w:rFonts w:ascii="Verdana" w:hAnsi="Verdana"/>
            <w:sz w:val="20"/>
            <w:szCs w:val="20"/>
          </w:rPr>
          <w:delText xml:space="preserve">προσδιορίζουν το </w:delText>
        </w:r>
      </w:del>
      <w:ins w:id="1070" w:author="Γ" w:date="2018-07-12T14:14:00Z">
        <w:r>
          <w:rPr>
            <w:rFonts w:ascii="Verdana" w:hAnsi="Verdana"/>
            <w:sz w:val="20"/>
            <w:szCs w:val="20"/>
          </w:rPr>
          <w:t>συμβάλλουν</w:t>
        </w:r>
        <w:r w:rsidRPr="00415ACF">
          <w:rPr>
            <w:rFonts w:ascii="Verdana" w:hAnsi="Verdana"/>
            <w:sz w:val="20"/>
            <w:szCs w:val="20"/>
          </w:rPr>
          <w:t xml:space="preserve"> </w:t>
        </w:r>
        <w:r>
          <w:rPr>
            <w:rFonts w:ascii="Verdana" w:hAnsi="Verdana"/>
            <w:sz w:val="20"/>
            <w:szCs w:val="20"/>
          </w:rPr>
          <w:t>σ</w:t>
        </w:r>
        <w:r w:rsidRPr="00415ACF">
          <w:rPr>
            <w:rFonts w:ascii="Verdana" w:hAnsi="Verdana"/>
            <w:sz w:val="20"/>
            <w:szCs w:val="20"/>
          </w:rPr>
          <w:t xml:space="preserve">το </w:t>
        </w:r>
      </w:ins>
      <w:r w:rsidRPr="00415ACF">
        <w:rPr>
          <w:rFonts w:ascii="Verdana" w:hAnsi="Verdana"/>
          <w:sz w:val="20"/>
          <w:szCs w:val="20"/>
        </w:rPr>
        <w:t xml:space="preserve">δείκτη ανέρχεται στο </w:t>
      </w:r>
      <w:del w:id="1071" w:author="Γ" w:date="2018-07-12T14:14:00Z">
        <w:r w:rsidR="00AC1B76" w:rsidRPr="00415ACF">
          <w:rPr>
            <w:rFonts w:ascii="Verdana" w:hAnsi="Verdana"/>
            <w:sz w:val="20"/>
            <w:szCs w:val="20"/>
          </w:rPr>
          <w:delText>6</w:delText>
        </w:r>
        <w:r w:rsidR="00E253FC">
          <w:rPr>
            <w:rFonts w:ascii="Verdana" w:hAnsi="Verdana"/>
            <w:sz w:val="20"/>
            <w:szCs w:val="20"/>
          </w:rPr>
          <w:delText>5</w:delText>
        </w:r>
        <w:r w:rsidR="00AC1B76" w:rsidRPr="00415ACF">
          <w:rPr>
            <w:rFonts w:ascii="Verdana" w:hAnsi="Verdana"/>
            <w:sz w:val="20"/>
            <w:szCs w:val="20"/>
          </w:rPr>
          <w:delText>,</w:delText>
        </w:r>
        <w:r w:rsidR="007F79F1">
          <w:rPr>
            <w:rFonts w:ascii="Verdana" w:hAnsi="Verdana"/>
            <w:sz w:val="20"/>
            <w:szCs w:val="20"/>
          </w:rPr>
          <w:delText>55</w:delText>
        </w:r>
      </w:del>
      <w:ins w:id="1072" w:author="Γ" w:date="2018-07-12T14:14:00Z">
        <w:r>
          <w:rPr>
            <w:rFonts w:ascii="Verdana" w:hAnsi="Verdana"/>
            <w:sz w:val="20"/>
            <w:szCs w:val="20"/>
          </w:rPr>
          <w:t>56,59</w:t>
        </w:r>
      </w:ins>
      <w:r w:rsidRPr="00415ACF">
        <w:rPr>
          <w:rFonts w:ascii="Verdana" w:hAnsi="Verdana"/>
          <w:sz w:val="20"/>
          <w:szCs w:val="20"/>
        </w:rPr>
        <w:t>%</w:t>
      </w:r>
      <w:r>
        <w:rPr>
          <w:rFonts w:ascii="Verdana" w:hAnsi="Verdana"/>
          <w:sz w:val="20"/>
          <w:szCs w:val="20"/>
        </w:rPr>
        <w:t xml:space="preserve"> του προϋπολογισμού του Άξονα Προτεραιότητας και ως εκ τούτου ο δείκτης αυτής της κατηγορίας δράσεων συμβάλλει κατά σημαντικό βαθμό στην </w:t>
      </w:r>
      <w:proofErr w:type="spellStart"/>
      <w:r>
        <w:rPr>
          <w:rFonts w:ascii="Verdana" w:hAnsi="Verdana"/>
          <w:sz w:val="20"/>
          <w:szCs w:val="20"/>
        </w:rPr>
        <w:t>δεικτοποίηση</w:t>
      </w:r>
      <w:proofErr w:type="spellEnd"/>
      <w:r>
        <w:rPr>
          <w:rFonts w:ascii="Verdana" w:hAnsi="Verdana"/>
          <w:sz w:val="20"/>
          <w:szCs w:val="20"/>
        </w:rPr>
        <w:t xml:space="preserve"> μεγάλου μέρους του προϋπολογισμού του Άξονα Προτεραιότητας</w:t>
      </w:r>
      <w:r w:rsidRPr="00415ACF">
        <w:rPr>
          <w:rFonts w:ascii="Verdana" w:hAnsi="Verdana"/>
          <w:sz w:val="20"/>
          <w:szCs w:val="20"/>
        </w:rPr>
        <w:t>.</w:t>
      </w:r>
    </w:p>
    <w:p w:rsidR="00FC5E09" w:rsidRPr="00415ACF" w:rsidRDefault="00FC5E09" w:rsidP="00FC5E09">
      <w:pPr>
        <w:spacing w:line="360" w:lineRule="auto"/>
        <w:jc w:val="both"/>
        <w:rPr>
          <w:rFonts w:ascii="Verdana" w:hAnsi="Verdana"/>
          <w:b/>
          <w:sz w:val="20"/>
          <w:szCs w:val="20"/>
        </w:rPr>
      </w:pPr>
    </w:p>
    <w:p w:rsidR="00FC5E09" w:rsidRPr="008125AC" w:rsidRDefault="00FC5E09" w:rsidP="00FC5E09">
      <w:pPr>
        <w:spacing w:line="360" w:lineRule="auto"/>
        <w:ind w:left="360" w:hanging="360"/>
        <w:jc w:val="both"/>
        <w:rPr>
          <w:rFonts w:ascii="Verdana" w:hAnsi="Verdana"/>
          <w:sz w:val="20"/>
          <w:szCs w:val="20"/>
          <w:u w:val="single"/>
        </w:rPr>
      </w:pPr>
      <w:r w:rsidRPr="008125AC">
        <w:rPr>
          <w:rFonts w:ascii="Verdana" w:hAnsi="Verdana"/>
          <w:b/>
          <w:sz w:val="20"/>
          <w:szCs w:val="20"/>
        </w:rPr>
        <w:t>2.</w:t>
      </w:r>
      <w:r w:rsidRPr="008125AC">
        <w:rPr>
          <w:rFonts w:ascii="Verdana" w:hAnsi="Verdana"/>
          <w:b/>
          <w:sz w:val="20"/>
          <w:szCs w:val="20"/>
        </w:rPr>
        <w:tab/>
      </w:r>
      <w:r w:rsidRPr="008125AC">
        <w:rPr>
          <w:rFonts w:ascii="Verdana" w:hAnsi="Verdana"/>
          <w:b/>
          <w:sz w:val="20"/>
          <w:szCs w:val="20"/>
          <w:u w:val="single"/>
        </w:rPr>
        <w:t>Δείκτης</w:t>
      </w:r>
      <w:r w:rsidRPr="008125AC">
        <w:rPr>
          <w:rFonts w:ascii="Verdana" w:hAnsi="Verdana"/>
          <w:b/>
          <w:sz w:val="20"/>
          <w:szCs w:val="20"/>
        </w:rPr>
        <w:t>: «</w:t>
      </w:r>
      <w:del w:id="1073" w:author="Γ" w:date="2018-07-12T14:14:00Z">
        <w:r w:rsidR="00BA2392" w:rsidRPr="008125AC">
          <w:rPr>
            <w:rFonts w:ascii="Verdana" w:hAnsi="Verdana"/>
            <w:b/>
            <w:sz w:val="20"/>
            <w:szCs w:val="20"/>
          </w:rPr>
          <w:delText>Υπογεγραμμένες Συμβάσεις».</w:delText>
        </w:r>
      </w:del>
      <w:ins w:id="1074" w:author="Γ" w:date="2018-07-12T14:14:00Z">
        <w:r w:rsidRPr="00A67331">
          <w:rPr>
            <w:rFonts w:ascii="Verdana" w:hAnsi="Verdana"/>
            <w:b/>
            <w:sz w:val="20"/>
            <w:szCs w:val="20"/>
          </w:rPr>
          <w:t>Αριθμός επιχειρήσεων με απόφαση χορήγησης επιμέρους ενίσχυσης (Σύνδεση με CO02)</w:t>
        </w:r>
        <w:r w:rsidRPr="008125AC">
          <w:rPr>
            <w:rFonts w:ascii="Verdana" w:hAnsi="Verdana"/>
            <w:b/>
            <w:sz w:val="20"/>
            <w:szCs w:val="20"/>
          </w:rPr>
          <w:t>».</w:t>
        </w:r>
      </w:ins>
      <w:r w:rsidRPr="008125AC">
        <w:rPr>
          <w:rFonts w:ascii="Verdana" w:hAnsi="Verdana"/>
          <w:sz w:val="20"/>
          <w:szCs w:val="20"/>
        </w:rPr>
        <w:t xml:space="preserve"> Δείκτης βασικού σταδίου υλοποίησης, με κωδικό </w:t>
      </w:r>
      <w:del w:id="1075" w:author="Γ" w:date="2018-07-12T14:14:00Z">
        <w:r w:rsidR="00BA2392" w:rsidRPr="008125AC">
          <w:rPr>
            <w:rFonts w:ascii="Verdana" w:hAnsi="Verdana"/>
            <w:sz w:val="20"/>
            <w:szCs w:val="20"/>
          </w:rPr>
          <w:delText>Κ302</w:delText>
        </w:r>
      </w:del>
      <w:ins w:id="1076" w:author="Γ" w:date="2018-07-12T14:14:00Z">
        <w:r>
          <w:rPr>
            <w:rFonts w:ascii="Verdana" w:hAnsi="Verdana"/>
            <w:sz w:val="20"/>
            <w:szCs w:val="20"/>
          </w:rPr>
          <w:t>Κ281</w:t>
        </w:r>
      </w:ins>
      <w:r w:rsidRPr="008125AC">
        <w:rPr>
          <w:rFonts w:ascii="Verdana" w:hAnsi="Verdana"/>
          <w:sz w:val="20"/>
          <w:szCs w:val="20"/>
        </w:rPr>
        <w:t>.</w:t>
      </w:r>
    </w:p>
    <w:p w:rsidR="00FC5E09" w:rsidRPr="009D4127" w:rsidRDefault="00FC5E09" w:rsidP="00FC5E09">
      <w:pPr>
        <w:spacing w:line="360" w:lineRule="auto"/>
        <w:jc w:val="both"/>
        <w:rPr>
          <w:rFonts w:ascii="Verdana" w:hAnsi="Verdana"/>
          <w:b/>
          <w:sz w:val="20"/>
          <w:szCs w:val="20"/>
        </w:rPr>
      </w:pPr>
      <w:r>
        <w:rPr>
          <w:rFonts w:ascii="Verdana" w:hAnsi="Verdana"/>
          <w:sz w:val="20"/>
          <w:szCs w:val="20"/>
        </w:rPr>
        <w:t>Επίσης,</w:t>
      </w:r>
      <w:r w:rsidRPr="00415ACF">
        <w:rPr>
          <w:rFonts w:ascii="Verdana" w:hAnsi="Verdana"/>
          <w:sz w:val="20"/>
          <w:szCs w:val="20"/>
        </w:rPr>
        <w:t xml:space="preserve"> ο δείκτης </w:t>
      </w:r>
      <w:r>
        <w:rPr>
          <w:rFonts w:ascii="Verdana" w:hAnsi="Verdana"/>
          <w:sz w:val="20"/>
          <w:szCs w:val="20"/>
        </w:rPr>
        <w:t xml:space="preserve">αυτού </w:t>
      </w:r>
      <w:r w:rsidRPr="00415ACF">
        <w:rPr>
          <w:rFonts w:ascii="Verdana" w:hAnsi="Verdana"/>
          <w:sz w:val="20"/>
          <w:szCs w:val="20"/>
        </w:rPr>
        <w:t xml:space="preserve">του συγκεκριμένου σταδίου υλοποίησης επιλέχθηκε με βασικό κριτήριο, ότι οι </w:t>
      </w:r>
      <w:del w:id="1077" w:author="Γ" w:date="2018-07-12T14:14:00Z">
        <w:r w:rsidR="003070C6" w:rsidRPr="00415ACF">
          <w:rPr>
            <w:rFonts w:ascii="Verdana" w:hAnsi="Verdana"/>
            <w:sz w:val="20"/>
            <w:szCs w:val="20"/>
          </w:rPr>
          <w:delText>υπογεγραμμένες συμβάσεις για τη συγκεκριμένη κατηγορία παρέμβασης</w:delText>
        </w:r>
      </w:del>
      <w:ins w:id="1078" w:author="Γ" w:date="2018-07-12T14:14:00Z">
        <w:r>
          <w:rPr>
            <w:rFonts w:ascii="Verdana" w:hAnsi="Verdana"/>
            <w:sz w:val="20"/>
            <w:szCs w:val="20"/>
          </w:rPr>
          <w:t xml:space="preserve">επιχειρήσεις με αποφάσεις επιχορήγησης, οι οποίες συνδέονται με τον δείκτη εκροών </w:t>
        </w:r>
        <w:r>
          <w:rPr>
            <w:rFonts w:ascii="Verdana" w:hAnsi="Verdana"/>
            <w:sz w:val="20"/>
            <w:szCs w:val="20"/>
            <w:lang w:val="en-US"/>
          </w:rPr>
          <w:t>CO</w:t>
        </w:r>
        <w:r w:rsidRPr="00A6340B">
          <w:rPr>
            <w:rFonts w:ascii="Verdana" w:hAnsi="Verdana"/>
            <w:sz w:val="20"/>
            <w:szCs w:val="20"/>
          </w:rPr>
          <w:t>02</w:t>
        </w:r>
      </w:ins>
      <w:r w:rsidRPr="00A6340B">
        <w:rPr>
          <w:rFonts w:ascii="Verdana" w:hAnsi="Verdana"/>
          <w:sz w:val="20"/>
          <w:szCs w:val="20"/>
        </w:rPr>
        <w:t xml:space="preserve"> </w:t>
      </w:r>
      <w:r w:rsidRPr="00415ACF">
        <w:rPr>
          <w:rFonts w:ascii="Verdana" w:hAnsi="Verdana"/>
          <w:sz w:val="20"/>
          <w:szCs w:val="20"/>
        </w:rPr>
        <w:t xml:space="preserve">προσδιορίζουν / καθορίζουν την οικονομική και φυσική </w:t>
      </w:r>
      <w:proofErr w:type="spellStart"/>
      <w:r w:rsidRPr="00415ACF">
        <w:rPr>
          <w:rFonts w:ascii="Verdana" w:hAnsi="Verdana"/>
          <w:sz w:val="20"/>
          <w:szCs w:val="20"/>
        </w:rPr>
        <w:lastRenderedPageBreak/>
        <w:t>επιτευξιμότητα</w:t>
      </w:r>
      <w:proofErr w:type="spellEnd"/>
      <w:r w:rsidRPr="00415ACF">
        <w:rPr>
          <w:rFonts w:ascii="Verdana" w:hAnsi="Verdana"/>
          <w:sz w:val="20"/>
          <w:szCs w:val="20"/>
        </w:rPr>
        <w:t xml:space="preserve"> των στόχων του Άξονα Προτερα</w:t>
      </w:r>
      <w:r>
        <w:rPr>
          <w:rFonts w:ascii="Verdana" w:hAnsi="Verdana"/>
          <w:sz w:val="20"/>
          <w:szCs w:val="20"/>
        </w:rPr>
        <w:t xml:space="preserve">ιότητας και είναι ένας </w:t>
      </w:r>
      <w:del w:id="1079" w:author="Γ" w:date="2018-07-12T14:14:00Z">
        <w:r w:rsidR="003070C6" w:rsidRPr="00415ACF">
          <w:rPr>
            <w:rFonts w:ascii="Verdana" w:hAnsi="Verdana"/>
            <w:sz w:val="20"/>
            <w:szCs w:val="20"/>
          </w:rPr>
          <w:delText>από τους σημαντικότερους δείκτες</w:delText>
        </w:r>
      </w:del>
      <w:ins w:id="1080" w:author="Γ" w:date="2018-07-12T14:14:00Z">
        <w:r>
          <w:rPr>
            <w:rFonts w:ascii="Verdana" w:hAnsi="Verdana"/>
            <w:sz w:val="20"/>
            <w:szCs w:val="20"/>
          </w:rPr>
          <w:t>σημαντικός δείκτης</w:t>
        </w:r>
      </w:ins>
      <w:r w:rsidRPr="00415ACF">
        <w:rPr>
          <w:rFonts w:ascii="Verdana" w:hAnsi="Verdana"/>
          <w:sz w:val="20"/>
          <w:szCs w:val="20"/>
        </w:rPr>
        <w:t xml:space="preserve"> παρακολούθησης της πορείας υλοποίησης του Άξονα Προτεραιότητας, έστω </w:t>
      </w:r>
      <w:del w:id="1081" w:author="Γ" w:date="2018-07-13T07:41:00Z">
        <w:r w:rsidRPr="00415ACF" w:rsidDel="007E701B">
          <w:rPr>
            <w:rFonts w:ascii="Verdana" w:hAnsi="Verdana"/>
            <w:sz w:val="20"/>
            <w:szCs w:val="20"/>
          </w:rPr>
          <w:delText xml:space="preserve">και αν </w:delText>
        </w:r>
      </w:del>
      <w:del w:id="1082" w:author="Γ" w:date="2018-07-12T14:14:00Z">
        <w:r w:rsidR="003070C6" w:rsidRPr="00415ACF">
          <w:rPr>
            <w:rFonts w:ascii="Verdana" w:hAnsi="Verdana"/>
            <w:sz w:val="20"/>
            <w:szCs w:val="20"/>
          </w:rPr>
          <w:delText>δεν έχει επιτευχθεί</w:delText>
        </w:r>
      </w:del>
      <w:del w:id="1083" w:author="Γ" w:date="2018-07-13T07:41:00Z">
        <w:r w:rsidRPr="00415ACF" w:rsidDel="007E701B">
          <w:rPr>
            <w:rFonts w:ascii="Verdana" w:hAnsi="Verdana"/>
            <w:sz w:val="20"/>
            <w:szCs w:val="20"/>
          </w:rPr>
          <w:delText xml:space="preserve"> απόλυτα ο στόχος του οικονομικού δείκτη</w:delText>
        </w:r>
      </w:del>
      <w:ins w:id="1084" w:author="Γ" w:date="2018-07-13T07:41:00Z">
        <w:r w:rsidR="007E701B">
          <w:rPr>
            <w:rFonts w:ascii="Verdana" w:hAnsi="Verdana"/>
            <w:sz w:val="20"/>
            <w:szCs w:val="20"/>
          </w:rPr>
          <w:t xml:space="preserve">για την προοπτική επίτευξης </w:t>
        </w:r>
        <w:r w:rsidR="007E701B">
          <w:rPr>
            <w:rFonts w:ascii="Verdana" w:hAnsi="Verdana"/>
            <w:sz w:val="20"/>
            <w:szCs w:val="20"/>
          </w:rPr>
          <w:t>της</w:t>
        </w:r>
        <w:r w:rsidR="007E701B">
          <w:rPr>
            <w:rFonts w:ascii="Verdana" w:hAnsi="Verdana"/>
            <w:sz w:val="20"/>
            <w:szCs w:val="20"/>
          </w:rPr>
          <w:t xml:space="preserve"> τιμής στόχο του δείκτη </w:t>
        </w:r>
        <w:r w:rsidR="007E701B">
          <w:rPr>
            <w:rFonts w:ascii="Verdana" w:hAnsi="Verdana"/>
            <w:sz w:val="20"/>
            <w:szCs w:val="20"/>
            <w:lang w:val="en-US"/>
          </w:rPr>
          <w:t>CO</w:t>
        </w:r>
        <w:r w:rsidR="007E701B" w:rsidRPr="007E701B">
          <w:rPr>
            <w:rFonts w:ascii="Verdana" w:hAnsi="Verdana"/>
            <w:sz w:val="20"/>
            <w:szCs w:val="20"/>
            <w:rPrChange w:id="1085" w:author="Γ" w:date="2018-07-13T07:41:00Z">
              <w:rPr>
                <w:rFonts w:ascii="Verdana" w:hAnsi="Verdana"/>
                <w:sz w:val="20"/>
                <w:szCs w:val="20"/>
                <w:lang w:val="en-US"/>
              </w:rPr>
            </w:rPrChange>
          </w:rPr>
          <w:t xml:space="preserve">02 </w:t>
        </w:r>
        <w:r w:rsidR="007E701B">
          <w:rPr>
            <w:rFonts w:ascii="Verdana" w:hAnsi="Verdana"/>
            <w:sz w:val="20"/>
            <w:szCs w:val="20"/>
          </w:rPr>
          <w:t>το έτος 2</w:t>
        </w:r>
      </w:ins>
      <w:ins w:id="1086" w:author="Γ" w:date="2018-07-13T07:42:00Z">
        <w:r w:rsidR="007E701B">
          <w:rPr>
            <w:rFonts w:ascii="Verdana" w:hAnsi="Verdana"/>
            <w:sz w:val="20"/>
            <w:szCs w:val="20"/>
          </w:rPr>
          <w:t>023</w:t>
        </w:r>
      </w:ins>
      <w:r w:rsidRPr="00415ACF">
        <w:rPr>
          <w:rFonts w:ascii="Verdana" w:hAnsi="Verdana"/>
          <w:sz w:val="20"/>
          <w:szCs w:val="20"/>
        </w:rPr>
        <w:t>.</w:t>
      </w:r>
      <w:r>
        <w:rPr>
          <w:rFonts w:ascii="Verdana" w:hAnsi="Verdana"/>
          <w:sz w:val="20"/>
          <w:szCs w:val="20"/>
        </w:rPr>
        <w:t xml:space="preserve"> Παράλληλα, λαμβανομένου υπόψη ότι οι πιστοποιημένες δαπάνες για ιδιωτικές επενδύσεις εξαρτώνται από πολλούς εξωγενείς παράγοντες, ιδίως από την εκάστοτε οικονομική κατάσταση των δικαιούχων ΜΜΕ, οι </w:t>
      </w:r>
      <w:del w:id="1087" w:author="Γ" w:date="2018-07-12T14:14:00Z">
        <w:r w:rsidR="003070C6">
          <w:rPr>
            <w:rFonts w:ascii="Verdana" w:hAnsi="Verdana"/>
            <w:sz w:val="20"/>
            <w:szCs w:val="20"/>
          </w:rPr>
          <w:delText>υπογραφείσες συμβάσεις</w:delText>
        </w:r>
      </w:del>
      <w:ins w:id="1088" w:author="Γ" w:date="2018-07-12T14:14:00Z">
        <w:r>
          <w:rPr>
            <w:rFonts w:ascii="Verdana" w:hAnsi="Verdana"/>
            <w:sz w:val="20"/>
            <w:szCs w:val="20"/>
          </w:rPr>
          <w:t>αποφάσεις επιχορήγησης</w:t>
        </w:r>
      </w:ins>
      <w:r>
        <w:rPr>
          <w:rFonts w:ascii="Verdana" w:hAnsi="Verdana"/>
          <w:sz w:val="20"/>
          <w:szCs w:val="20"/>
        </w:rPr>
        <w:t xml:space="preserve"> προσδιορίζουν την πορεία</w:t>
      </w:r>
      <w:ins w:id="1089" w:author="Γ" w:date="2018-07-12T14:14:00Z">
        <w:r>
          <w:rPr>
            <w:rFonts w:ascii="Verdana" w:hAnsi="Verdana"/>
            <w:sz w:val="20"/>
            <w:szCs w:val="20"/>
          </w:rPr>
          <w:t>, αλλά και την προοπτική</w:t>
        </w:r>
      </w:ins>
      <w:r>
        <w:rPr>
          <w:rFonts w:ascii="Verdana" w:hAnsi="Verdana"/>
          <w:sz w:val="20"/>
          <w:szCs w:val="20"/>
        </w:rPr>
        <w:t xml:space="preserve"> υλοποίησης του Άξονα Προτεραιότητας σε ένα μέσο-βραχυπρόθεσμο διάστημα</w:t>
      </w:r>
      <w:ins w:id="1090" w:author="Γ" w:date="2018-07-12T14:14:00Z">
        <w:r w:rsidR="009D4127">
          <w:rPr>
            <w:rFonts w:ascii="Verdana" w:hAnsi="Verdana"/>
            <w:sz w:val="20"/>
            <w:szCs w:val="20"/>
          </w:rPr>
          <w:t xml:space="preserve">, δεδομένου και του μηδενισμού της τιμής στόχου με ορόσημο το 2018 του, απόλυτα συνδεόμενου δείκτη στο Πλαισίου Επίδοσης, </w:t>
        </w:r>
        <w:r w:rsidR="009D4127">
          <w:rPr>
            <w:rFonts w:ascii="Verdana" w:hAnsi="Verdana"/>
            <w:sz w:val="20"/>
            <w:szCs w:val="20"/>
            <w:lang w:val="en-US"/>
          </w:rPr>
          <w:t>CO</w:t>
        </w:r>
        <w:r w:rsidR="009D4127" w:rsidRPr="009D4127">
          <w:rPr>
            <w:rFonts w:ascii="Verdana" w:hAnsi="Verdana"/>
            <w:sz w:val="20"/>
            <w:szCs w:val="20"/>
          </w:rPr>
          <w:t>02</w:t>
        </w:r>
      </w:ins>
      <w:r w:rsidR="009D4127">
        <w:rPr>
          <w:rFonts w:ascii="Verdana" w:hAnsi="Verdana"/>
          <w:sz w:val="20"/>
          <w:szCs w:val="20"/>
        </w:rPr>
        <w:t>.</w:t>
      </w:r>
    </w:p>
    <w:p w:rsidR="00FC5E09" w:rsidRPr="00415ACF" w:rsidRDefault="00FC5E09" w:rsidP="00FC5E09">
      <w:pPr>
        <w:spacing w:line="360" w:lineRule="auto"/>
        <w:jc w:val="both"/>
        <w:rPr>
          <w:rFonts w:ascii="Verdana" w:hAnsi="Verdana"/>
          <w:b/>
          <w:sz w:val="20"/>
          <w:szCs w:val="20"/>
        </w:rPr>
      </w:pPr>
    </w:p>
    <w:p w:rsidR="00FC5E09" w:rsidRPr="008125AC" w:rsidRDefault="00FC5E09" w:rsidP="00FC5E09">
      <w:pPr>
        <w:spacing w:line="360" w:lineRule="auto"/>
        <w:ind w:left="360" w:hanging="360"/>
        <w:jc w:val="both"/>
        <w:rPr>
          <w:rFonts w:ascii="Verdana" w:hAnsi="Verdana"/>
          <w:sz w:val="20"/>
          <w:szCs w:val="20"/>
          <w:u w:val="single"/>
        </w:rPr>
      </w:pPr>
      <w:r w:rsidRPr="008125AC">
        <w:rPr>
          <w:rFonts w:ascii="Verdana" w:hAnsi="Verdana"/>
          <w:b/>
          <w:sz w:val="20"/>
          <w:szCs w:val="20"/>
        </w:rPr>
        <w:t>3.</w:t>
      </w:r>
      <w:r w:rsidRPr="008125AC">
        <w:rPr>
          <w:rFonts w:ascii="Verdana" w:hAnsi="Verdana"/>
          <w:b/>
          <w:sz w:val="20"/>
          <w:szCs w:val="20"/>
        </w:rPr>
        <w:tab/>
      </w:r>
      <w:r w:rsidRPr="008125AC">
        <w:rPr>
          <w:rFonts w:ascii="Verdana" w:hAnsi="Verdana"/>
          <w:b/>
          <w:sz w:val="20"/>
          <w:szCs w:val="20"/>
          <w:u w:val="single"/>
        </w:rPr>
        <w:t>Δείκτης</w:t>
      </w:r>
      <w:r w:rsidRPr="008125AC">
        <w:rPr>
          <w:rFonts w:ascii="Verdana" w:hAnsi="Verdana"/>
          <w:b/>
          <w:sz w:val="20"/>
          <w:szCs w:val="20"/>
        </w:rPr>
        <w:t>: «Ποσό πιστοποιημένων Δαπανών»</w:t>
      </w:r>
      <w:r w:rsidRPr="008125AC">
        <w:rPr>
          <w:rFonts w:ascii="Verdana" w:hAnsi="Verdana"/>
          <w:sz w:val="20"/>
          <w:szCs w:val="20"/>
        </w:rPr>
        <w:t xml:space="preserve">. Οικονομικός Δείκτης, με κωδικό </w:t>
      </w:r>
      <w:r w:rsidRPr="008125AC">
        <w:rPr>
          <w:rFonts w:ascii="Verdana" w:hAnsi="Verdana"/>
          <w:sz w:val="20"/>
          <w:szCs w:val="20"/>
          <w:lang w:val="en-US"/>
        </w:rPr>
        <w:t>F</w:t>
      </w:r>
      <w:r w:rsidRPr="008125AC">
        <w:rPr>
          <w:rFonts w:ascii="Verdana" w:hAnsi="Verdana"/>
          <w:sz w:val="20"/>
          <w:szCs w:val="20"/>
        </w:rPr>
        <w:t>100.</w:t>
      </w:r>
    </w:p>
    <w:p w:rsidR="00FC5E09" w:rsidRDefault="00FC5E09" w:rsidP="00FC5E09">
      <w:pPr>
        <w:spacing w:line="360" w:lineRule="auto"/>
        <w:jc w:val="both"/>
        <w:rPr>
          <w:rFonts w:ascii="Verdana" w:hAnsi="Verdana"/>
          <w:sz w:val="20"/>
          <w:szCs w:val="20"/>
        </w:rPr>
      </w:pPr>
      <w:r w:rsidRPr="00415ACF">
        <w:rPr>
          <w:rFonts w:ascii="Verdana" w:hAnsi="Verdana"/>
          <w:sz w:val="20"/>
          <w:szCs w:val="20"/>
        </w:rPr>
        <w:t xml:space="preserve">Ο συγκεκριμένος δείκτης, είναι από τους πλέον αξιόπιστους και αναμφισβήτητους δείκτες </w:t>
      </w:r>
      <w:r>
        <w:rPr>
          <w:rFonts w:ascii="Verdana" w:hAnsi="Verdana"/>
          <w:sz w:val="20"/>
          <w:szCs w:val="20"/>
        </w:rPr>
        <w:t>του βαθμού</w:t>
      </w:r>
      <w:r w:rsidRPr="00415ACF">
        <w:rPr>
          <w:rFonts w:ascii="Verdana" w:hAnsi="Verdana"/>
          <w:sz w:val="20"/>
          <w:szCs w:val="20"/>
        </w:rPr>
        <w:t xml:space="preserve">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FC5E09">
      <w:pPr>
        <w:spacing w:line="360" w:lineRule="auto"/>
        <w:jc w:val="both"/>
        <w:rPr>
          <w:rFonts w:ascii="Verdana" w:hAnsi="Verdana"/>
          <w:sz w:val="20"/>
          <w:szCs w:val="20"/>
        </w:rPr>
      </w:pPr>
    </w:p>
    <w:p w:rsidR="00415ACF" w:rsidRPr="00A50D64" w:rsidRDefault="00415ACF" w:rsidP="00AC1B76">
      <w:pPr>
        <w:spacing w:line="360" w:lineRule="auto"/>
        <w:jc w:val="both"/>
        <w:rPr>
          <w:del w:id="1091" w:author="Γ" w:date="2018-07-12T14:14:00Z"/>
          <w:rFonts w:ascii="Verdana" w:hAnsi="Verdana"/>
          <w:sz w:val="20"/>
          <w:szCs w:val="20"/>
        </w:rPr>
      </w:pPr>
    </w:p>
    <w:p w:rsidR="009D4127" w:rsidRPr="0055030A" w:rsidRDefault="009D4127" w:rsidP="009D4127">
      <w:pPr>
        <w:spacing w:line="360" w:lineRule="auto"/>
        <w:jc w:val="both"/>
        <w:rPr>
          <w:rFonts w:ascii="Verdana" w:hAnsi="Verdana"/>
          <w:sz w:val="20"/>
          <w:szCs w:val="20"/>
        </w:rPr>
      </w:pPr>
      <w:r w:rsidRPr="00510688">
        <w:rPr>
          <w:rFonts w:ascii="Verdana" w:hAnsi="Verdana"/>
          <w:b/>
          <w:sz w:val="20"/>
          <w:szCs w:val="20"/>
          <w:u w:val="single"/>
        </w:rPr>
        <w:t>Άξονας Προτεραιότητας 2Α</w:t>
      </w:r>
      <w:r w:rsidRPr="00FC18D0">
        <w:rPr>
          <w:rFonts w:ascii="Verdana" w:hAnsi="Verdana"/>
          <w:b/>
          <w:sz w:val="20"/>
          <w:szCs w:val="20"/>
        </w:rPr>
        <w:t xml:space="preserve">: </w:t>
      </w:r>
      <w:r w:rsidRPr="0055030A">
        <w:rPr>
          <w:rFonts w:ascii="Verdana" w:hAnsi="Verdana"/>
          <w:sz w:val="20"/>
          <w:szCs w:val="20"/>
        </w:rPr>
        <w:t>«</w:t>
      </w:r>
      <w:r>
        <w:rPr>
          <w:rFonts w:ascii="Verdana" w:hAnsi="Verdana"/>
          <w:sz w:val="20"/>
          <w:szCs w:val="20"/>
        </w:rPr>
        <w:t>Ανάπτυξη και αξιοποίηση ικανοτήτων ανθρώπινου δυναμικού – ενεργός κοινωνική ενσωμάτωση</w:t>
      </w:r>
      <w:r w:rsidRPr="0055030A">
        <w:rPr>
          <w:rFonts w:ascii="Verdana" w:hAnsi="Verdana"/>
          <w:sz w:val="20"/>
          <w:szCs w:val="20"/>
        </w:rPr>
        <w:t>»</w:t>
      </w:r>
      <w:r>
        <w:rPr>
          <w:rFonts w:ascii="Verdana" w:hAnsi="Verdana"/>
          <w:sz w:val="20"/>
          <w:szCs w:val="20"/>
        </w:rPr>
        <w:t>.</w:t>
      </w:r>
    </w:p>
    <w:p w:rsidR="00FA6F43" w:rsidRDefault="00FA6F43" w:rsidP="00FA6F43">
      <w:pPr>
        <w:tabs>
          <w:tab w:val="left" w:pos="364"/>
        </w:tabs>
        <w:spacing w:line="360" w:lineRule="auto"/>
        <w:ind w:left="360" w:hanging="360"/>
        <w:jc w:val="both"/>
        <w:rPr>
          <w:del w:id="1092" w:author="Γ" w:date="2018-07-12T14:14:00Z"/>
          <w:rFonts w:ascii="Verdana" w:hAnsi="Verdana"/>
          <w:b/>
          <w:sz w:val="20"/>
          <w:szCs w:val="20"/>
          <w:u w:val="single"/>
        </w:rPr>
      </w:pPr>
      <w:del w:id="1093" w:author="Γ" w:date="2018-07-12T14:14:00Z">
        <w:r w:rsidRPr="00DC4EBC">
          <w:rPr>
            <w:rFonts w:ascii="Verdana" w:hAnsi="Verdana"/>
            <w:b/>
            <w:sz w:val="20"/>
            <w:szCs w:val="20"/>
          </w:rPr>
          <w:delText>1</w:delText>
        </w:r>
        <w:r w:rsidRPr="00DE202F">
          <w:rPr>
            <w:rFonts w:ascii="Verdana" w:hAnsi="Verdana"/>
            <w:b/>
            <w:sz w:val="20"/>
            <w:szCs w:val="20"/>
          </w:rPr>
          <w:delText>.</w:delText>
        </w:r>
        <w:r>
          <w:rPr>
            <w:rFonts w:ascii="Verdana" w:hAnsi="Verdana"/>
            <w:b/>
            <w:sz w:val="20"/>
            <w:szCs w:val="20"/>
          </w:rPr>
          <w:tab/>
        </w:r>
        <w:r w:rsidRPr="00DE202F">
          <w:rPr>
            <w:rFonts w:ascii="Verdana" w:hAnsi="Verdana"/>
            <w:b/>
            <w:sz w:val="20"/>
            <w:szCs w:val="20"/>
            <w:u w:val="single"/>
          </w:rPr>
          <w:delText>Δείκτης</w:delText>
        </w:r>
        <w:r w:rsidRPr="00DC4EBC">
          <w:rPr>
            <w:rFonts w:ascii="Verdana" w:hAnsi="Verdana"/>
            <w:b/>
            <w:sz w:val="20"/>
            <w:szCs w:val="20"/>
          </w:rPr>
          <w:delText>: «Απασχολούμενοι, συμπεριλαμβανομένων των αυτοαπασχολούμενων»</w:delText>
        </w:r>
        <w:r>
          <w:rPr>
            <w:rFonts w:ascii="Verdana" w:hAnsi="Verdana"/>
            <w:b/>
            <w:sz w:val="20"/>
            <w:szCs w:val="20"/>
          </w:rPr>
          <w:delText>,</w:delText>
        </w:r>
        <w:r w:rsidRPr="00DC4EBC">
          <w:rPr>
            <w:rFonts w:ascii="Verdana" w:hAnsi="Verdana"/>
            <w:b/>
            <w:sz w:val="20"/>
            <w:szCs w:val="20"/>
          </w:rPr>
          <w:delText xml:space="preserve"> </w:delText>
        </w:r>
        <w:r w:rsidRPr="00DC4EBC">
          <w:rPr>
            <w:rFonts w:ascii="Verdana" w:hAnsi="Verdana"/>
            <w:sz w:val="20"/>
            <w:szCs w:val="20"/>
          </w:rPr>
          <w:delText>με κωδικό</w:delText>
        </w:r>
        <w:r>
          <w:rPr>
            <w:rFonts w:ascii="Verdana" w:hAnsi="Verdana"/>
            <w:sz w:val="20"/>
            <w:szCs w:val="20"/>
          </w:rPr>
          <w:delText xml:space="preserve"> </w:delText>
        </w:r>
        <w:r>
          <w:rPr>
            <w:rFonts w:ascii="Verdana" w:hAnsi="Verdana"/>
            <w:sz w:val="20"/>
            <w:szCs w:val="20"/>
            <w:lang w:val="en-US"/>
          </w:rPr>
          <w:delText>CO</w:delText>
        </w:r>
        <w:r w:rsidRPr="00DC4EBC">
          <w:rPr>
            <w:rFonts w:ascii="Verdana" w:hAnsi="Verdana"/>
            <w:sz w:val="20"/>
            <w:szCs w:val="20"/>
          </w:rPr>
          <w:delText>05</w:delText>
        </w:r>
        <w:r>
          <w:rPr>
            <w:rFonts w:ascii="Verdana" w:hAnsi="Verdana"/>
            <w:b/>
            <w:sz w:val="20"/>
            <w:szCs w:val="20"/>
            <w:u w:val="single"/>
          </w:rPr>
          <w:delText xml:space="preserve"> </w:delText>
        </w:r>
        <w:r w:rsidRPr="00DE202F">
          <w:rPr>
            <w:rFonts w:ascii="Verdana" w:hAnsi="Verdana"/>
            <w:b/>
            <w:sz w:val="20"/>
            <w:szCs w:val="20"/>
            <w:u w:val="single"/>
          </w:rPr>
          <w:delText xml:space="preserve"> </w:delText>
        </w:r>
      </w:del>
    </w:p>
    <w:p w:rsidR="00FA6F43" w:rsidRPr="00A21690" w:rsidRDefault="00FA6F43" w:rsidP="00FA6F43">
      <w:pPr>
        <w:spacing w:line="360" w:lineRule="auto"/>
        <w:jc w:val="both"/>
        <w:rPr>
          <w:del w:id="1094" w:author="Γ" w:date="2018-07-12T14:14:00Z"/>
          <w:rFonts w:ascii="Verdana" w:hAnsi="Verdana"/>
          <w:sz w:val="20"/>
          <w:szCs w:val="20"/>
        </w:rPr>
      </w:pPr>
      <w:del w:id="1095" w:author="Γ" w:date="2018-07-12T14:14:00Z">
        <w:r w:rsidRPr="00A21690">
          <w:rPr>
            <w:rFonts w:ascii="Verdana" w:hAnsi="Verdana"/>
            <w:sz w:val="20"/>
            <w:szCs w:val="20"/>
          </w:rPr>
          <w:delText xml:space="preserve">Ο εν λόγω δείκτης, ο οποίος </w:delText>
        </w:r>
        <w:r>
          <w:rPr>
            <w:rFonts w:ascii="Verdana" w:hAnsi="Verdana"/>
            <w:sz w:val="20"/>
            <w:szCs w:val="20"/>
          </w:rPr>
          <w:delText xml:space="preserve">συνδέεται με τις </w:delText>
        </w:r>
        <w:r w:rsidRPr="00A21690">
          <w:rPr>
            <w:rFonts w:ascii="Verdana" w:hAnsi="Verdana"/>
            <w:sz w:val="20"/>
            <w:szCs w:val="20"/>
          </w:rPr>
          <w:delText>δράσεις</w:delText>
        </w:r>
        <w:r>
          <w:rPr>
            <w:rFonts w:ascii="Verdana" w:hAnsi="Verdana"/>
            <w:sz w:val="20"/>
            <w:szCs w:val="20"/>
          </w:rPr>
          <w:delText xml:space="preserve"> για</w:delText>
        </w:r>
        <w:r w:rsidRPr="00A21690">
          <w:rPr>
            <w:rFonts w:ascii="Verdana" w:hAnsi="Verdana"/>
            <w:sz w:val="20"/>
            <w:szCs w:val="20"/>
          </w:rPr>
          <w:delText xml:space="preserve"> </w:delText>
        </w:r>
        <w:r w:rsidRPr="00692F98">
          <w:rPr>
            <w:rFonts w:ascii="Verdana" w:hAnsi="Verdana"/>
            <w:sz w:val="20"/>
            <w:szCs w:val="20"/>
          </w:rPr>
          <w:delText>εργαζόμενους σε επιχειρήσεις, συμπεριλαμβανομένων των αυτοαπασχολούμενων εργοδοτών, οι οποίοι συμμετέχουν κατά κύριο λόγο σε δράσεις κατάρτισης εργαζομένων/στελεχών σε επιχειρήσεις για την προσα</w:delText>
        </w:r>
        <w:r>
          <w:rPr>
            <w:rFonts w:ascii="Verdana" w:hAnsi="Verdana"/>
            <w:sz w:val="20"/>
            <w:szCs w:val="20"/>
          </w:rPr>
          <w:delText xml:space="preserve">ρμοστικότητά τους στις αλλαγές, </w:delText>
        </w:r>
        <w:r w:rsidRPr="00A21690">
          <w:rPr>
            <w:rFonts w:ascii="Verdana" w:hAnsi="Verdana"/>
            <w:sz w:val="20"/>
            <w:szCs w:val="20"/>
          </w:rPr>
          <w:delText xml:space="preserve">επιλέχθηκε με κύριο κριτήριο την ανταπόκρισή του στους βασικούς στόχους του Άξονα Προτεραιότητας, αλλά και του ΕΚΤ, για εφαρμογή </w:delText>
        </w:r>
        <w:r>
          <w:rPr>
            <w:rFonts w:ascii="Verdana" w:hAnsi="Verdana"/>
            <w:sz w:val="20"/>
            <w:szCs w:val="20"/>
          </w:rPr>
          <w:delText>δράσεων προσαρμοστικότητας</w:delText>
        </w:r>
        <w:r w:rsidRPr="00A21690">
          <w:rPr>
            <w:rFonts w:ascii="Verdana" w:hAnsi="Verdana"/>
            <w:sz w:val="20"/>
            <w:szCs w:val="20"/>
          </w:rPr>
          <w:delText xml:space="preserve">, στο πλαίσιο του Θεματικού Στόχου </w:delText>
        </w:r>
        <w:r>
          <w:rPr>
            <w:rFonts w:ascii="Verdana" w:hAnsi="Verdana"/>
            <w:sz w:val="20"/>
            <w:szCs w:val="20"/>
          </w:rPr>
          <w:delText>8</w:delText>
        </w:r>
        <w:r w:rsidRPr="00A21690">
          <w:rPr>
            <w:rFonts w:ascii="Verdana" w:hAnsi="Verdana"/>
            <w:sz w:val="20"/>
            <w:szCs w:val="20"/>
          </w:rPr>
          <w:delText xml:space="preserve">. Δεσμεύει το </w:delText>
        </w:r>
        <w:r>
          <w:rPr>
            <w:rFonts w:ascii="Verdana" w:hAnsi="Verdana"/>
            <w:sz w:val="20"/>
            <w:szCs w:val="20"/>
          </w:rPr>
          <w:delText>4</w:delText>
        </w:r>
        <w:r w:rsidRPr="00A21690">
          <w:rPr>
            <w:rFonts w:ascii="Verdana" w:hAnsi="Verdana"/>
            <w:sz w:val="20"/>
            <w:szCs w:val="20"/>
          </w:rPr>
          <w:delText xml:space="preserve">% του προϋπολογισμού του Άξονα Προτεραιότητας 2Α, μέσω </w:delText>
        </w:r>
        <w:r>
          <w:rPr>
            <w:rFonts w:ascii="Verdana" w:hAnsi="Verdana"/>
            <w:sz w:val="20"/>
            <w:szCs w:val="20"/>
          </w:rPr>
          <w:delText>της Επενδυτικής Προτεραιότητας</w:delText>
        </w:r>
        <w:r w:rsidRPr="00A21690">
          <w:rPr>
            <w:rFonts w:ascii="Verdana" w:hAnsi="Verdana"/>
            <w:sz w:val="20"/>
            <w:szCs w:val="20"/>
          </w:rPr>
          <w:delText xml:space="preserve"> </w:delText>
        </w:r>
        <w:r>
          <w:rPr>
            <w:rFonts w:ascii="Verdana" w:hAnsi="Verdana"/>
            <w:sz w:val="20"/>
            <w:szCs w:val="20"/>
          </w:rPr>
          <w:delText>8</w:delText>
        </w:r>
        <w:r w:rsidRPr="00A21690">
          <w:rPr>
            <w:rFonts w:ascii="Verdana" w:hAnsi="Verdana"/>
            <w:sz w:val="20"/>
            <w:szCs w:val="20"/>
            <w:lang w:val="en-US"/>
          </w:rPr>
          <w:delText>v</w:delText>
        </w:r>
        <w:r w:rsidRPr="00A21690">
          <w:rPr>
            <w:rFonts w:ascii="Verdana" w:hAnsi="Verdana"/>
            <w:sz w:val="20"/>
            <w:szCs w:val="20"/>
          </w:rPr>
          <w:delText xml:space="preserve"> και τ</w:delText>
        </w:r>
        <w:r>
          <w:rPr>
            <w:rFonts w:ascii="Verdana" w:hAnsi="Verdana"/>
            <w:sz w:val="20"/>
            <w:szCs w:val="20"/>
          </w:rPr>
          <w:delText>ης</w:delText>
        </w:r>
        <w:r w:rsidRPr="00A21690">
          <w:rPr>
            <w:rFonts w:ascii="Verdana" w:hAnsi="Verdana"/>
            <w:sz w:val="20"/>
            <w:szCs w:val="20"/>
          </w:rPr>
          <w:delText xml:space="preserve"> </w:delText>
        </w:r>
        <w:r>
          <w:rPr>
            <w:rFonts w:ascii="Verdana" w:hAnsi="Verdana"/>
            <w:sz w:val="20"/>
            <w:szCs w:val="20"/>
          </w:rPr>
          <w:delText>Κατηγορίας</w:delText>
        </w:r>
        <w:r w:rsidRPr="00A21690">
          <w:rPr>
            <w:rFonts w:ascii="Verdana" w:hAnsi="Verdana"/>
            <w:sz w:val="20"/>
            <w:szCs w:val="20"/>
          </w:rPr>
          <w:delText xml:space="preserve"> Παρέμβασης </w:delText>
        </w:r>
        <w:r>
          <w:rPr>
            <w:rFonts w:ascii="Verdana" w:hAnsi="Verdana"/>
            <w:sz w:val="20"/>
            <w:szCs w:val="20"/>
          </w:rPr>
          <w:delText xml:space="preserve">106 </w:delText>
        </w:r>
        <w:r w:rsidRPr="00A21690">
          <w:rPr>
            <w:rFonts w:ascii="Verdana" w:hAnsi="Verdana"/>
            <w:sz w:val="20"/>
            <w:szCs w:val="20"/>
          </w:rPr>
          <w:delText xml:space="preserve">και αντιπροσωπεύει το </w:delText>
        </w:r>
        <w:r>
          <w:rPr>
            <w:rFonts w:ascii="Verdana" w:hAnsi="Verdana"/>
            <w:sz w:val="20"/>
            <w:szCs w:val="20"/>
          </w:rPr>
          <w:delText>7,9</w:delText>
        </w:r>
        <w:r w:rsidRPr="00A21690">
          <w:rPr>
            <w:rFonts w:ascii="Verdana" w:hAnsi="Verdana"/>
            <w:sz w:val="20"/>
            <w:szCs w:val="20"/>
          </w:rPr>
          <w:delText>% του συνολικού προϋπολογισμού των Επενδυτικών Προτεραιοτήτων και Κατηγοριών Παρέμβασης που αντιστοιχούν σε δείκτες του Πλαισίου Επίδοσης.</w:delText>
        </w:r>
      </w:del>
    </w:p>
    <w:p w:rsidR="00FA6F43" w:rsidRPr="00A21690" w:rsidRDefault="00FA6F43" w:rsidP="00FA6F43">
      <w:pPr>
        <w:spacing w:line="360" w:lineRule="auto"/>
        <w:jc w:val="both"/>
        <w:rPr>
          <w:del w:id="1096" w:author="Γ" w:date="2018-07-12T14:14:00Z"/>
          <w:rFonts w:ascii="Verdana" w:hAnsi="Verdana"/>
          <w:sz w:val="20"/>
          <w:szCs w:val="20"/>
        </w:rPr>
      </w:pPr>
      <w:del w:id="1097" w:author="Γ" w:date="2018-07-12T14:14:00Z">
        <w:r w:rsidRPr="00A21690">
          <w:rPr>
            <w:rFonts w:ascii="Verdana" w:hAnsi="Verdana"/>
            <w:sz w:val="20"/>
            <w:szCs w:val="20"/>
          </w:rPr>
          <w:delText>Επίσης, οι προγραμματιζόμενες παρεμβάσεις που συνδέονται με τον συγκεκριμένο δείκτη είναι κατά κανόνα μεσοβραχυπρόθεσμης υλοποίησης, ήτοι απ</w:delText>
        </w:r>
        <w:r>
          <w:rPr>
            <w:rFonts w:ascii="Verdana" w:hAnsi="Verdana"/>
            <w:sz w:val="20"/>
            <w:szCs w:val="20"/>
          </w:rPr>
          <w:delText xml:space="preserve">ό έξι (6) έως </w:delText>
        </w:r>
        <w:r>
          <w:rPr>
            <w:rFonts w:ascii="Verdana" w:hAnsi="Verdana"/>
            <w:sz w:val="20"/>
            <w:szCs w:val="20"/>
          </w:rPr>
          <w:lastRenderedPageBreak/>
          <w:delText>δώδεκα (12) μήνες και ως εκ τούτου μπορούν να συμβάλουν ουσιαστικά στην επίδοση του ΕΠ.</w:delText>
        </w:r>
      </w:del>
    </w:p>
    <w:p w:rsidR="006047D0" w:rsidRDefault="006047D0" w:rsidP="006047D0">
      <w:pPr>
        <w:spacing w:line="360" w:lineRule="auto"/>
        <w:jc w:val="both"/>
        <w:rPr>
          <w:del w:id="1098" w:author="Γ" w:date="2018-07-12T14:14:00Z"/>
          <w:rFonts w:ascii="Verdana" w:hAnsi="Verdana"/>
          <w:sz w:val="20"/>
          <w:szCs w:val="20"/>
        </w:rPr>
      </w:pPr>
    </w:p>
    <w:p w:rsidR="00FA6F43" w:rsidRDefault="00FA6F43" w:rsidP="006047D0">
      <w:pPr>
        <w:spacing w:line="360" w:lineRule="auto"/>
        <w:jc w:val="both"/>
        <w:rPr>
          <w:del w:id="1099" w:author="Γ" w:date="2018-07-12T14:14:00Z"/>
          <w:rFonts w:ascii="Verdana" w:hAnsi="Verdana"/>
          <w:sz w:val="20"/>
          <w:szCs w:val="20"/>
        </w:rPr>
      </w:pPr>
    </w:p>
    <w:p w:rsidR="00FA6F43" w:rsidRDefault="00FA6F43" w:rsidP="006047D0">
      <w:pPr>
        <w:spacing w:line="360" w:lineRule="auto"/>
        <w:jc w:val="both"/>
        <w:rPr>
          <w:del w:id="1100" w:author="Γ" w:date="2018-07-12T14:14:00Z"/>
          <w:rFonts w:ascii="Verdana" w:hAnsi="Verdana"/>
          <w:sz w:val="20"/>
          <w:szCs w:val="20"/>
        </w:rPr>
      </w:pPr>
    </w:p>
    <w:p w:rsidR="00FA6F43" w:rsidRPr="006008E9" w:rsidRDefault="00FA6F43" w:rsidP="00FA6F43">
      <w:pPr>
        <w:spacing w:line="360" w:lineRule="auto"/>
        <w:ind w:left="360" w:hanging="360"/>
        <w:jc w:val="both"/>
        <w:rPr>
          <w:del w:id="1101" w:author="Γ" w:date="2018-07-12T14:14:00Z"/>
          <w:rFonts w:ascii="Verdana" w:hAnsi="Verdana"/>
          <w:sz w:val="20"/>
          <w:szCs w:val="20"/>
          <w:u w:val="single"/>
        </w:rPr>
      </w:pPr>
      <w:del w:id="1102" w:author="Γ" w:date="2018-07-12T14:14:00Z">
        <w:r w:rsidRPr="00DC4EBC">
          <w:rPr>
            <w:rFonts w:ascii="Verdana" w:hAnsi="Verdana"/>
            <w:b/>
            <w:sz w:val="20"/>
            <w:szCs w:val="20"/>
          </w:rPr>
          <w:delText>2</w:delText>
        </w:r>
        <w:r w:rsidRPr="006008E9">
          <w:rPr>
            <w:rFonts w:ascii="Verdana" w:hAnsi="Verdana"/>
            <w:b/>
            <w:sz w:val="20"/>
            <w:szCs w:val="20"/>
          </w:rPr>
          <w:delText>.</w:delText>
        </w:r>
        <w:r w:rsidRPr="006008E9">
          <w:rPr>
            <w:rFonts w:ascii="Verdana" w:hAnsi="Verdana"/>
            <w:b/>
            <w:sz w:val="20"/>
            <w:szCs w:val="20"/>
          </w:rPr>
          <w:tab/>
        </w:r>
        <w:r w:rsidRPr="006008E9">
          <w:rPr>
            <w:rFonts w:ascii="Verdana" w:hAnsi="Verdana"/>
            <w:b/>
            <w:sz w:val="20"/>
            <w:szCs w:val="20"/>
            <w:u w:val="single"/>
          </w:rPr>
          <w:delText>Δείκτης</w:delText>
        </w:r>
        <w:r w:rsidRPr="00811A50">
          <w:rPr>
            <w:rFonts w:ascii="Verdana" w:hAnsi="Verdana"/>
            <w:i/>
            <w:sz w:val="20"/>
            <w:szCs w:val="20"/>
          </w:rPr>
          <w:delText xml:space="preserve">: </w:delText>
        </w:r>
        <w:r w:rsidRPr="006008E9">
          <w:rPr>
            <w:rFonts w:ascii="Verdana" w:hAnsi="Verdana"/>
            <w:b/>
            <w:sz w:val="20"/>
            <w:szCs w:val="20"/>
          </w:rPr>
          <w:delText xml:space="preserve">«Άνεργοι συμπεριλαμβανομένων των μακροχρόνια ανέργων», </w:delText>
        </w:r>
        <w:r w:rsidRPr="006008E9">
          <w:rPr>
            <w:rFonts w:ascii="Verdana" w:hAnsi="Verdana"/>
            <w:sz w:val="20"/>
            <w:szCs w:val="20"/>
          </w:rPr>
          <w:delText xml:space="preserve">με κωδικό </w:delText>
        </w:r>
        <w:r w:rsidRPr="006008E9">
          <w:rPr>
            <w:rFonts w:ascii="Verdana" w:hAnsi="Verdana"/>
            <w:sz w:val="20"/>
            <w:szCs w:val="20"/>
            <w:lang w:val="en-US"/>
          </w:rPr>
          <w:delText>CO</w:delText>
        </w:r>
        <w:r w:rsidRPr="006008E9">
          <w:rPr>
            <w:rFonts w:ascii="Verdana" w:hAnsi="Verdana"/>
            <w:sz w:val="20"/>
            <w:szCs w:val="20"/>
          </w:rPr>
          <w:delText>01.</w:delText>
        </w:r>
      </w:del>
    </w:p>
    <w:p w:rsidR="00FA6F43" w:rsidRPr="00A21690" w:rsidRDefault="00FA6F43" w:rsidP="00FA6F43">
      <w:pPr>
        <w:spacing w:line="360" w:lineRule="auto"/>
        <w:jc w:val="both"/>
        <w:rPr>
          <w:del w:id="1103" w:author="Γ" w:date="2018-07-12T14:14:00Z"/>
          <w:rFonts w:ascii="Verdana" w:hAnsi="Verdana"/>
          <w:sz w:val="20"/>
          <w:szCs w:val="20"/>
        </w:rPr>
      </w:pPr>
      <w:del w:id="1104" w:author="Γ" w:date="2018-07-12T14:14:00Z">
        <w:r w:rsidRPr="00A21690">
          <w:rPr>
            <w:rFonts w:ascii="Verdana" w:hAnsi="Verdana"/>
            <w:sz w:val="20"/>
            <w:szCs w:val="20"/>
          </w:rPr>
          <w:delText xml:space="preserve">Ο εν λόγω δείκτης, ο οποίος αναφέρεται σε δράσεις ενεργητικών πολιτικών απασχόλησης και ειδικότερα σε δράσεις κατάρτισης ανέργων και </w:delText>
        </w:r>
        <w:r>
          <w:rPr>
            <w:rFonts w:ascii="Verdana" w:hAnsi="Verdana"/>
            <w:sz w:val="20"/>
            <w:szCs w:val="20"/>
          </w:rPr>
          <w:delText xml:space="preserve">κυρίως </w:delText>
        </w:r>
        <w:r w:rsidRPr="00A21690">
          <w:rPr>
            <w:rFonts w:ascii="Verdana" w:hAnsi="Verdana"/>
            <w:sz w:val="20"/>
            <w:szCs w:val="20"/>
          </w:rPr>
          <w:delText>μακροχρόνια ανέργων, εκτός του ότι είναι κοινός δείκτης εκροών του ΕΚΤ, επιλέχθηκε με κύριο κριτήριο την ανταπόκρισή του στους βασικούς στόχους του Άξονα Προτεραιότητας, αλλά και του ΕΚΤ, για εφαρμογή ενεργητικών πολιτικών απασχόλησης, στο πλαίσιο του Θεματικού Στόχου 9. Δεσμεύει το 5,2% του προϋπολογισμού του Άξονα Προτεραιότητας 2Α, μέσω των Επενδυτικών Προτεραιοτήτων 9</w:delText>
        </w:r>
        <w:r w:rsidRPr="00A21690">
          <w:rPr>
            <w:rFonts w:ascii="Verdana" w:hAnsi="Verdana"/>
            <w:sz w:val="20"/>
            <w:szCs w:val="20"/>
            <w:lang w:val="en-US"/>
          </w:rPr>
          <w:delText>i</w:delText>
        </w:r>
        <w:r w:rsidRPr="00A21690">
          <w:rPr>
            <w:rFonts w:ascii="Verdana" w:hAnsi="Verdana"/>
            <w:sz w:val="20"/>
            <w:szCs w:val="20"/>
          </w:rPr>
          <w:delText xml:space="preserve"> και 9</w:delText>
        </w:r>
        <w:r w:rsidRPr="00A21690">
          <w:rPr>
            <w:rFonts w:ascii="Verdana" w:hAnsi="Verdana"/>
            <w:sz w:val="20"/>
            <w:szCs w:val="20"/>
            <w:lang w:val="en-US"/>
          </w:rPr>
          <w:delText>vi</w:delText>
        </w:r>
        <w:r w:rsidRPr="00A21690">
          <w:rPr>
            <w:rFonts w:ascii="Verdana" w:hAnsi="Verdana"/>
            <w:sz w:val="20"/>
            <w:szCs w:val="20"/>
          </w:rPr>
          <w:delText xml:space="preserve"> και</w:delText>
        </w:r>
        <w:r>
          <w:rPr>
            <w:rFonts w:ascii="Verdana" w:hAnsi="Verdana"/>
            <w:sz w:val="20"/>
            <w:szCs w:val="20"/>
          </w:rPr>
          <w:delText xml:space="preserve"> αντίστοιχα</w:delText>
        </w:r>
        <w:r w:rsidRPr="00A21690">
          <w:rPr>
            <w:rFonts w:ascii="Verdana" w:hAnsi="Verdana"/>
            <w:sz w:val="20"/>
            <w:szCs w:val="20"/>
          </w:rPr>
          <w:delText xml:space="preserve"> των Κατηγοριών Παρέμβασης 109 και 114 </w:delText>
        </w:r>
        <w:r>
          <w:rPr>
            <w:rFonts w:ascii="Verdana" w:hAnsi="Verdana"/>
            <w:sz w:val="20"/>
            <w:szCs w:val="20"/>
          </w:rPr>
          <w:delText>αντιπροσωπεύοντας</w:delText>
        </w:r>
        <w:r w:rsidRPr="00A21690">
          <w:rPr>
            <w:rFonts w:ascii="Verdana" w:hAnsi="Verdana"/>
            <w:sz w:val="20"/>
            <w:szCs w:val="20"/>
          </w:rPr>
          <w:delText xml:space="preserve"> το 10,4% του συνολικού προϋπολογισμού των Επενδυτικών Προτεραιοτήτων και Κατηγοριών Παρέμβασης που αντιστοιχούν σε δείκτες του Πλαισίου Επίδοσης.</w:delText>
        </w:r>
      </w:del>
    </w:p>
    <w:p w:rsidR="00FA6F43" w:rsidRPr="00A21690" w:rsidRDefault="00FA6F43" w:rsidP="00FA6F43">
      <w:pPr>
        <w:spacing w:line="360" w:lineRule="auto"/>
        <w:jc w:val="both"/>
        <w:rPr>
          <w:del w:id="1105" w:author="Γ" w:date="2018-07-12T14:14:00Z"/>
          <w:rFonts w:ascii="Verdana" w:hAnsi="Verdana"/>
          <w:sz w:val="20"/>
          <w:szCs w:val="20"/>
        </w:rPr>
      </w:pPr>
      <w:del w:id="1106" w:author="Γ" w:date="2018-07-12T14:14:00Z">
        <w:r w:rsidRPr="00A21690">
          <w:rPr>
            <w:rFonts w:ascii="Verdana" w:hAnsi="Verdana"/>
            <w:sz w:val="20"/>
            <w:szCs w:val="20"/>
          </w:rPr>
          <w:delText>Επίσης, οι προγραμματιζόμενες παρεμβάσεις που συνδέονται με τον συγκεκριμένο δείκτη είναι κατά κανόνα μεσοβραχυπρόθεσμης υλοποίησης, ήτοι απ</w:delText>
        </w:r>
        <w:r>
          <w:rPr>
            <w:rFonts w:ascii="Verdana" w:hAnsi="Verdana"/>
            <w:sz w:val="20"/>
            <w:szCs w:val="20"/>
          </w:rPr>
          <w:delText>ό έξι (6) έως δώδεκα (12) μήνες και ως εκ τούτου συμβάλλουν ουσιαστικά στην επίδοση του ΕΠ.</w:delText>
        </w:r>
      </w:del>
    </w:p>
    <w:p w:rsidR="00FA6F43" w:rsidRDefault="00FA6F43" w:rsidP="00FA6F43">
      <w:pPr>
        <w:spacing w:line="360" w:lineRule="auto"/>
        <w:jc w:val="both"/>
        <w:rPr>
          <w:del w:id="1107" w:author="Γ" w:date="2018-07-12T14:14:00Z"/>
          <w:rFonts w:ascii="Verdana" w:hAnsi="Verdana"/>
          <w:sz w:val="20"/>
          <w:szCs w:val="20"/>
        </w:rPr>
      </w:pPr>
      <w:del w:id="1108" w:author="Γ" w:date="2018-07-12T14:14:00Z">
        <w:r w:rsidRPr="00A21690">
          <w:rPr>
            <w:rFonts w:ascii="Verdana" w:hAnsi="Verdana"/>
            <w:sz w:val="20"/>
            <w:szCs w:val="20"/>
          </w:rPr>
          <w:delText>Παράλληλα, ο συγκεκριμένος δείκτης αντιπροσωπεύει παρεμβάσεις οι οποίες συμβάλλουν στην άμεση αντιμετώπιση των αρνητικών επιπτώσεων της οικονομικής κρίσης και ύφεσης στην αγορά εργασίας της Περιφέρειας, οι οποίες αναφέρονται στα ιδιαίτερα υψηλά επίπεδα μακροχρόνιας ανεργίας.</w:delText>
        </w:r>
      </w:del>
    </w:p>
    <w:p w:rsidR="00FA6F43" w:rsidRDefault="00FA6F43" w:rsidP="006047D0">
      <w:pPr>
        <w:spacing w:line="360" w:lineRule="auto"/>
        <w:jc w:val="both"/>
        <w:rPr>
          <w:del w:id="1109" w:author="Γ" w:date="2018-07-12T14:14:00Z"/>
          <w:rFonts w:ascii="Verdana" w:hAnsi="Verdana"/>
          <w:sz w:val="20"/>
          <w:szCs w:val="20"/>
        </w:rPr>
      </w:pPr>
    </w:p>
    <w:p w:rsidR="009D4127" w:rsidRDefault="00FA6F43" w:rsidP="009D4127">
      <w:pPr>
        <w:spacing w:line="360" w:lineRule="auto"/>
        <w:jc w:val="both"/>
        <w:rPr>
          <w:ins w:id="1110" w:author="Γ" w:date="2018-07-12T14:14:00Z"/>
          <w:rFonts w:ascii="Verdana" w:hAnsi="Verdana"/>
          <w:sz w:val="20"/>
          <w:szCs w:val="20"/>
        </w:rPr>
      </w:pPr>
      <w:del w:id="1111" w:author="Γ" w:date="2018-07-12T14:14:00Z">
        <w:r w:rsidRPr="00DC4EBC">
          <w:rPr>
            <w:rFonts w:ascii="Verdana" w:hAnsi="Verdana"/>
            <w:b/>
            <w:sz w:val="20"/>
            <w:szCs w:val="20"/>
          </w:rPr>
          <w:delText>3</w:delText>
        </w:r>
      </w:del>
    </w:p>
    <w:p w:rsidR="009D4127" w:rsidRDefault="009D4127" w:rsidP="009D4127">
      <w:pPr>
        <w:tabs>
          <w:tab w:val="left" w:pos="364"/>
        </w:tabs>
        <w:spacing w:line="360" w:lineRule="auto"/>
        <w:ind w:left="360" w:hanging="360"/>
        <w:jc w:val="both"/>
        <w:rPr>
          <w:rFonts w:ascii="Verdana" w:hAnsi="Verdana"/>
          <w:b/>
          <w:sz w:val="20"/>
          <w:szCs w:val="20"/>
          <w:u w:val="single"/>
        </w:rPr>
      </w:pPr>
      <w:ins w:id="1112" w:author="Γ" w:date="2018-07-12T14:14:00Z">
        <w:r>
          <w:rPr>
            <w:rFonts w:ascii="Verdana" w:hAnsi="Verdana"/>
            <w:b/>
            <w:sz w:val="20"/>
            <w:szCs w:val="20"/>
          </w:rPr>
          <w:t>1</w:t>
        </w:r>
      </w:ins>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sidRPr="00DC4EBC">
        <w:rPr>
          <w:rFonts w:ascii="Verdana" w:hAnsi="Verdana"/>
          <w:b/>
          <w:sz w:val="20"/>
          <w:szCs w:val="20"/>
        </w:rPr>
        <w:t>: «</w:t>
      </w:r>
      <w:r>
        <w:rPr>
          <w:rFonts w:ascii="Verdana" w:hAnsi="Verdana"/>
          <w:b/>
          <w:sz w:val="20"/>
          <w:szCs w:val="20"/>
        </w:rPr>
        <w:t>Άτομα που αποδεσμεύονται από τη φροντίδα εξαρτώμενων ατόμων</w:t>
      </w:r>
      <w:r w:rsidRPr="00DC4EBC">
        <w:rPr>
          <w:rFonts w:ascii="Verdana" w:hAnsi="Verdana"/>
          <w:b/>
          <w:sz w:val="20"/>
          <w:szCs w:val="20"/>
        </w:rPr>
        <w:t>»</w:t>
      </w:r>
      <w:r>
        <w:rPr>
          <w:rFonts w:ascii="Verdana" w:hAnsi="Verdana"/>
          <w:b/>
          <w:sz w:val="20"/>
          <w:szCs w:val="20"/>
        </w:rPr>
        <w:t>,</w:t>
      </w:r>
      <w:r w:rsidRPr="00DC4EBC">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10501</w:t>
      </w:r>
      <w:r>
        <w:rPr>
          <w:rFonts w:ascii="Verdana" w:hAnsi="Verdana"/>
          <w:b/>
          <w:sz w:val="20"/>
          <w:szCs w:val="20"/>
          <w:u w:val="single"/>
        </w:rPr>
        <w:t xml:space="preserve"> </w:t>
      </w:r>
      <w:r w:rsidRPr="00DE202F">
        <w:rPr>
          <w:rFonts w:ascii="Verdana" w:hAnsi="Verdana"/>
          <w:b/>
          <w:sz w:val="20"/>
          <w:szCs w:val="20"/>
          <w:u w:val="single"/>
        </w:rPr>
        <w:t xml:space="preserve"> </w:t>
      </w:r>
    </w:p>
    <w:p w:rsidR="009D4127" w:rsidRPr="00692F98" w:rsidRDefault="009D4127" w:rsidP="009D4127">
      <w:pPr>
        <w:spacing w:line="360" w:lineRule="auto"/>
        <w:jc w:val="both"/>
        <w:rPr>
          <w:rFonts w:ascii="Verdana" w:hAnsi="Verdana"/>
          <w:sz w:val="20"/>
          <w:szCs w:val="20"/>
        </w:rPr>
      </w:pPr>
      <w:r w:rsidRPr="00692F98">
        <w:rPr>
          <w:rFonts w:ascii="Verdana" w:hAnsi="Verdana"/>
          <w:sz w:val="20"/>
          <w:szCs w:val="20"/>
        </w:rPr>
        <w:t xml:space="preserve">Μία από τις σημαντικότερες παρεμβάσεις του Άξονα Προτεραιότητας 2Α είναι </w:t>
      </w:r>
      <w:del w:id="1113" w:author="Γ" w:date="2018-07-12T14:14:00Z">
        <w:r w:rsidR="00FA6F43" w:rsidRPr="00692F98">
          <w:rPr>
            <w:rFonts w:ascii="Verdana" w:hAnsi="Verdana"/>
            <w:sz w:val="20"/>
            <w:szCs w:val="20"/>
          </w:rPr>
          <w:delText>οι δράσεις</w:delText>
        </w:r>
      </w:del>
      <w:ins w:id="1114" w:author="Γ" w:date="2018-07-12T14:14:00Z">
        <w:r>
          <w:rPr>
            <w:rFonts w:ascii="Verdana" w:hAnsi="Verdana"/>
            <w:sz w:val="20"/>
            <w:szCs w:val="20"/>
          </w:rPr>
          <w:t xml:space="preserve">η </w:t>
        </w:r>
        <w:r w:rsidRPr="00692F98">
          <w:rPr>
            <w:rFonts w:ascii="Verdana" w:hAnsi="Verdana"/>
            <w:sz w:val="20"/>
            <w:szCs w:val="20"/>
          </w:rPr>
          <w:t>δράσ</w:t>
        </w:r>
        <w:r>
          <w:rPr>
            <w:rFonts w:ascii="Verdana" w:hAnsi="Verdana"/>
            <w:sz w:val="20"/>
            <w:szCs w:val="20"/>
          </w:rPr>
          <w:t>η</w:t>
        </w:r>
      </w:ins>
      <w:r w:rsidRPr="00692F98">
        <w:rPr>
          <w:rFonts w:ascii="Verdana" w:hAnsi="Verdana"/>
          <w:sz w:val="20"/>
          <w:szCs w:val="20"/>
        </w:rPr>
        <w:t xml:space="preserve"> της Εναρμόνισης Οικογενειακής και Επαγγελματικής Ζωής</w:t>
      </w:r>
      <w:r>
        <w:rPr>
          <w:rFonts w:ascii="Verdana" w:hAnsi="Verdana"/>
          <w:sz w:val="20"/>
          <w:szCs w:val="20"/>
        </w:rPr>
        <w:t>,</w:t>
      </w:r>
      <w:r w:rsidRPr="00692F98">
        <w:rPr>
          <w:rFonts w:ascii="Verdana" w:hAnsi="Verdana"/>
          <w:sz w:val="20"/>
          <w:szCs w:val="20"/>
        </w:rPr>
        <w:t xml:space="preserve"> </w:t>
      </w:r>
      <w:del w:id="1115" w:author="Γ" w:date="2018-07-12T14:14:00Z">
        <w:r w:rsidR="00FA6F43" w:rsidRPr="00692F98">
          <w:rPr>
            <w:rFonts w:ascii="Verdana" w:hAnsi="Verdana"/>
            <w:sz w:val="20"/>
            <w:szCs w:val="20"/>
          </w:rPr>
          <w:delText>οι οποίες δεσμεύουν</w:delText>
        </w:r>
      </w:del>
      <w:ins w:id="1116" w:author="Γ" w:date="2018-07-12T14:14:00Z">
        <w:r>
          <w:rPr>
            <w:rFonts w:ascii="Verdana" w:hAnsi="Verdana"/>
            <w:sz w:val="20"/>
            <w:szCs w:val="20"/>
          </w:rPr>
          <w:t>η</w:t>
        </w:r>
        <w:r w:rsidRPr="00692F98">
          <w:rPr>
            <w:rFonts w:ascii="Verdana" w:hAnsi="Verdana"/>
            <w:sz w:val="20"/>
            <w:szCs w:val="20"/>
          </w:rPr>
          <w:t xml:space="preserve"> οποί</w:t>
        </w:r>
        <w:r>
          <w:rPr>
            <w:rFonts w:ascii="Verdana" w:hAnsi="Verdana"/>
            <w:sz w:val="20"/>
            <w:szCs w:val="20"/>
          </w:rPr>
          <w:t>α δεσμεύει</w:t>
        </w:r>
      </w:ins>
      <w:r w:rsidRPr="00692F98">
        <w:rPr>
          <w:rFonts w:ascii="Verdana" w:hAnsi="Verdana"/>
          <w:sz w:val="20"/>
          <w:szCs w:val="20"/>
        </w:rPr>
        <w:t xml:space="preserve"> το 17,04% του συνολικού προϋπολογισμού του ΑΠ2Α, στοχεύοντας κυρίως στον κοινωνικό ιστό της Περιφέρειας, ιδιαίτερα μέσω </w:t>
      </w:r>
      <w:r>
        <w:rPr>
          <w:rFonts w:ascii="Verdana" w:hAnsi="Verdana"/>
          <w:sz w:val="20"/>
          <w:szCs w:val="20"/>
        </w:rPr>
        <w:t xml:space="preserve">της υποστήριξης </w:t>
      </w:r>
      <w:r w:rsidRPr="00692F98">
        <w:rPr>
          <w:rFonts w:ascii="Verdana" w:hAnsi="Verdana"/>
          <w:sz w:val="20"/>
          <w:szCs w:val="20"/>
        </w:rPr>
        <w:t>των γυναικών οι οποίες είναι, αφ’ ενός χαμηλού ατομικού ή/και οικογενειακού εισοδήματος, αφ’ ετέρου επιφορτισμένες με τη φροντίδα εξαρτώμενων ατόμων. Ως εκ τούτου, οι πα</w:t>
      </w:r>
      <w:r>
        <w:rPr>
          <w:rFonts w:ascii="Verdana" w:hAnsi="Verdana"/>
          <w:sz w:val="20"/>
          <w:szCs w:val="20"/>
        </w:rPr>
        <w:t xml:space="preserve">ρεμβάσεις που ανταποκρίνονται </w:t>
      </w:r>
      <w:del w:id="1117" w:author="Γ" w:date="2018-07-12T14:14:00Z">
        <w:r w:rsidR="00FA6F43" w:rsidRPr="00692F98">
          <w:rPr>
            <w:rFonts w:ascii="Verdana" w:hAnsi="Verdana"/>
            <w:sz w:val="20"/>
            <w:szCs w:val="20"/>
          </w:rPr>
          <w:delText>σ’</w:delText>
        </w:r>
      </w:del>
      <w:ins w:id="1118" w:author="Γ" w:date="2018-07-12T14:14:00Z">
        <w:r>
          <w:rPr>
            <w:rFonts w:ascii="Verdana" w:hAnsi="Verdana"/>
            <w:sz w:val="20"/>
            <w:szCs w:val="20"/>
          </w:rPr>
          <w:t>σε</w:t>
        </w:r>
      </w:ins>
      <w:r w:rsidRPr="00692F98">
        <w:rPr>
          <w:rFonts w:ascii="Verdana" w:hAnsi="Verdana"/>
          <w:sz w:val="20"/>
          <w:szCs w:val="20"/>
        </w:rPr>
        <w:t xml:space="preserve"> </w:t>
      </w:r>
      <w:r w:rsidRPr="00692F98">
        <w:rPr>
          <w:rFonts w:ascii="Verdana" w:hAnsi="Verdana"/>
          <w:sz w:val="20"/>
          <w:szCs w:val="20"/>
        </w:rPr>
        <w:lastRenderedPageBreak/>
        <w:t>αυτόν τον δείκτη είναι απόλυτα συναφείς με τους βασικούς στόχους του Άξονα Προτεραιότητας.</w:t>
      </w:r>
    </w:p>
    <w:p w:rsidR="009D4127" w:rsidRDefault="009D4127" w:rsidP="009D4127">
      <w:pPr>
        <w:spacing w:line="360" w:lineRule="auto"/>
        <w:jc w:val="both"/>
        <w:rPr>
          <w:rFonts w:ascii="Verdana" w:hAnsi="Verdana"/>
          <w:sz w:val="20"/>
          <w:szCs w:val="20"/>
        </w:rPr>
      </w:pPr>
      <w:r w:rsidRPr="00692F98">
        <w:rPr>
          <w:rFonts w:ascii="Verdana" w:hAnsi="Verdana"/>
          <w:sz w:val="20"/>
          <w:szCs w:val="20"/>
        </w:rPr>
        <w:t xml:space="preserve">Επίσης, το ύψος του προϋπολογισμού των δράσεων που συμβάλουν στον εν λόγω δείκτη, αντιπροσωπεύει το </w:t>
      </w:r>
      <w:del w:id="1119" w:author="Γ" w:date="2018-07-12T14:14:00Z">
        <w:r w:rsidR="00FA6F43" w:rsidRPr="00692F98">
          <w:rPr>
            <w:rFonts w:ascii="Verdana" w:hAnsi="Verdana"/>
            <w:sz w:val="20"/>
            <w:szCs w:val="20"/>
          </w:rPr>
          <w:delText>33,72</w:delText>
        </w:r>
      </w:del>
      <w:ins w:id="1120" w:author="Γ" w:date="2018-07-12T14:14:00Z">
        <w:r>
          <w:rPr>
            <w:rFonts w:ascii="Verdana" w:hAnsi="Verdana"/>
            <w:sz w:val="20"/>
            <w:szCs w:val="20"/>
          </w:rPr>
          <w:t>29,7</w:t>
        </w:r>
      </w:ins>
      <w:r w:rsidRPr="00692F98">
        <w:rPr>
          <w:rFonts w:ascii="Verdana" w:hAnsi="Verdana"/>
          <w:sz w:val="20"/>
          <w:szCs w:val="20"/>
        </w:rPr>
        <w:t xml:space="preserve">% του συνολικού προϋπολογισμού των Επενδυτικών Προτεραιοτήτων και Κατηγοριών Παρέμβασης που </w:t>
      </w:r>
      <w:del w:id="1121" w:author="Γ" w:date="2018-07-12T14:14:00Z">
        <w:r w:rsidR="00FA6F43" w:rsidRPr="00692F98">
          <w:rPr>
            <w:rFonts w:ascii="Verdana" w:hAnsi="Verdana"/>
            <w:sz w:val="20"/>
            <w:szCs w:val="20"/>
          </w:rPr>
          <w:delText>αντιστοιχούν</w:delText>
        </w:r>
      </w:del>
      <w:ins w:id="1122" w:author="Γ" w:date="2018-07-12T14:14:00Z">
        <w:r w:rsidRPr="00692F98">
          <w:rPr>
            <w:rFonts w:ascii="Verdana" w:hAnsi="Verdana"/>
            <w:sz w:val="20"/>
            <w:szCs w:val="20"/>
          </w:rPr>
          <w:t>αντιστοιχ</w:t>
        </w:r>
        <w:r>
          <w:rPr>
            <w:rFonts w:ascii="Verdana" w:hAnsi="Verdana"/>
            <w:sz w:val="20"/>
            <w:szCs w:val="20"/>
          </w:rPr>
          <w:t>εί</w:t>
        </w:r>
      </w:ins>
      <w:r w:rsidRPr="00692F98">
        <w:rPr>
          <w:rFonts w:ascii="Verdana" w:hAnsi="Verdana"/>
          <w:sz w:val="20"/>
          <w:szCs w:val="20"/>
        </w:rPr>
        <w:t xml:space="preserve"> </w:t>
      </w:r>
      <w:r>
        <w:rPr>
          <w:rFonts w:ascii="Verdana" w:hAnsi="Verdana"/>
          <w:sz w:val="20"/>
          <w:szCs w:val="20"/>
        </w:rPr>
        <w:t>στους</w:t>
      </w:r>
      <w:r w:rsidRPr="00692F98">
        <w:rPr>
          <w:rFonts w:ascii="Verdana" w:hAnsi="Verdana"/>
          <w:sz w:val="20"/>
          <w:szCs w:val="20"/>
        </w:rPr>
        <w:t xml:space="preserve"> δείκτες του Πλαισίου Επίδοσης</w:t>
      </w:r>
      <w:r>
        <w:rPr>
          <w:rFonts w:ascii="Verdana" w:hAnsi="Verdana"/>
          <w:sz w:val="20"/>
          <w:szCs w:val="20"/>
        </w:rPr>
        <w:t xml:space="preserve"> του Άξονα Προτεραιότητας</w:t>
      </w:r>
      <w:r w:rsidRPr="00692F98">
        <w:rPr>
          <w:rFonts w:ascii="Verdana" w:hAnsi="Verdana"/>
          <w:sz w:val="20"/>
          <w:szCs w:val="20"/>
        </w:rPr>
        <w:t>.</w:t>
      </w:r>
    </w:p>
    <w:p w:rsidR="009D4127" w:rsidRDefault="009D4127" w:rsidP="009D4127">
      <w:pPr>
        <w:spacing w:line="360" w:lineRule="auto"/>
        <w:jc w:val="both"/>
        <w:rPr>
          <w:rFonts w:ascii="Verdana" w:hAnsi="Verdana"/>
          <w:sz w:val="20"/>
          <w:szCs w:val="20"/>
        </w:rPr>
      </w:pPr>
    </w:p>
    <w:p w:rsidR="00FA6F43" w:rsidRDefault="00FA6F43" w:rsidP="006047D0">
      <w:pPr>
        <w:spacing w:line="360" w:lineRule="auto"/>
        <w:jc w:val="both"/>
        <w:rPr>
          <w:del w:id="1123" w:author="Γ" w:date="2018-07-12T14:14:00Z"/>
          <w:rFonts w:ascii="Verdana" w:hAnsi="Verdana"/>
          <w:sz w:val="20"/>
          <w:szCs w:val="20"/>
        </w:rPr>
      </w:pPr>
    </w:p>
    <w:p w:rsidR="009D4127" w:rsidRDefault="00FA6F43" w:rsidP="009D4127">
      <w:pPr>
        <w:tabs>
          <w:tab w:val="left" w:pos="364"/>
        </w:tabs>
        <w:spacing w:line="360" w:lineRule="auto"/>
        <w:ind w:left="360" w:hanging="360"/>
        <w:jc w:val="both"/>
        <w:rPr>
          <w:rFonts w:ascii="Verdana" w:hAnsi="Verdana"/>
          <w:b/>
          <w:sz w:val="20"/>
          <w:szCs w:val="20"/>
          <w:u w:val="single"/>
        </w:rPr>
      </w:pPr>
      <w:del w:id="1124" w:author="Γ" w:date="2018-07-12T14:14:00Z">
        <w:r>
          <w:rPr>
            <w:rFonts w:ascii="Verdana" w:hAnsi="Verdana"/>
            <w:b/>
            <w:sz w:val="20"/>
            <w:szCs w:val="20"/>
          </w:rPr>
          <w:delText>4</w:delText>
        </w:r>
      </w:del>
      <w:ins w:id="1125" w:author="Γ" w:date="2018-07-12T14:14:00Z">
        <w:r w:rsidR="009D4127">
          <w:rPr>
            <w:rFonts w:ascii="Verdana" w:hAnsi="Verdana"/>
            <w:b/>
            <w:sz w:val="20"/>
            <w:szCs w:val="20"/>
          </w:rPr>
          <w:t>2</w:t>
        </w:r>
      </w:ins>
      <w:r w:rsidR="009D4127" w:rsidRPr="00DE202F">
        <w:rPr>
          <w:rFonts w:ascii="Verdana" w:hAnsi="Verdana"/>
          <w:b/>
          <w:sz w:val="20"/>
          <w:szCs w:val="20"/>
        </w:rPr>
        <w:t>.</w:t>
      </w:r>
      <w:r w:rsidR="009D4127">
        <w:rPr>
          <w:rFonts w:ascii="Verdana" w:hAnsi="Verdana"/>
          <w:b/>
          <w:sz w:val="20"/>
          <w:szCs w:val="20"/>
        </w:rPr>
        <w:tab/>
      </w:r>
      <w:r w:rsidR="009D4127" w:rsidRPr="00DE202F">
        <w:rPr>
          <w:rFonts w:ascii="Verdana" w:hAnsi="Verdana"/>
          <w:b/>
          <w:sz w:val="20"/>
          <w:szCs w:val="20"/>
          <w:u w:val="single"/>
        </w:rPr>
        <w:t>Δείκτης</w:t>
      </w:r>
      <w:r w:rsidR="009D4127">
        <w:rPr>
          <w:rFonts w:ascii="Verdana" w:hAnsi="Verdana"/>
          <w:b/>
          <w:sz w:val="20"/>
          <w:szCs w:val="20"/>
          <w:u w:val="single"/>
        </w:rPr>
        <w:t>: «Αριθμός υποστηριζόμενων δομών»</w:t>
      </w:r>
      <w:r w:rsidR="009D4127" w:rsidRPr="00DE202F">
        <w:rPr>
          <w:rFonts w:ascii="Verdana" w:hAnsi="Verdana"/>
          <w:b/>
          <w:sz w:val="20"/>
          <w:szCs w:val="20"/>
          <w:u w:val="single"/>
        </w:rPr>
        <w:t xml:space="preserve"> </w:t>
      </w:r>
      <w:r w:rsidR="009D4127" w:rsidRPr="00DC4EBC">
        <w:rPr>
          <w:rFonts w:ascii="Verdana" w:hAnsi="Verdana"/>
          <w:sz w:val="20"/>
          <w:szCs w:val="20"/>
        </w:rPr>
        <w:t>με κωδικό</w:t>
      </w:r>
      <w:r w:rsidR="009D4127">
        <w:rPr>
          <w:rFonts w:ascii="Verdana" w:hAnsi="Verdana"/>
          <w:sz w:val="20"/>
          <w:szCs w:val="20"/>
        </w:rPr>
        <w:t xml:space="preserve"> 05502</w:t>
      </w:r>
      <w:r w:rsidR="009D4127">
        <w:rPr>
          <w:rFonts w:ascii="Verdana" w:hAnsi="Verdana"/>
          <w:b/>
          <w:sz w:val="20"/>
          <w:szCs w:val="20"/>
          <w:u w:val="single"/>
        </w:rPr>
        <w:t xml:space="preserve"> </w:t>
      </w:r>
      <w:r w:rsidR="009D4127" w:rsidRPr="00DE202F">
        <w:rPr>
          <w:rFonts w:ascii="Verdana" w:hAnsi="Verdana"/>
          <w:b/>
          <w:sz w:val="20"/>
          <w:szCs w:val="20"/>
          <w:u w:val="single"/>
        </w:rPr>
        <w:t xml:space="preserve"> </w:t>
      </w:r>
    </w:p>
    <w:p w:rsidR="009D4127" w:rsidRDefault="009D4127" w:rsidP="009D4127">
      <w:pPr>
        <w:spacing w:line="360" w:lineRule="auto"/>
        <w:ind w:left="360"/>
        <w:jc w:val="both"/>
        <w:rPr>
          <w:rFonts w:ascii="Verdana" w:hAnsi="Verdana"/>
          <w:b/>
          <w:sz w:val="20"/>
          <w:szCs w:val="20"/>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del w:id="1126" w:author="Γ" w:date="2018-07-12T14:14:00Z">
        <w:r w:rsidR="00FA6F43">
          <w:rPr>
            <w:rFonts w:ascii="Verdana" w:hAnsi="Verdana"/>
            <w:b/>
            <w:sz w:val="20"/>
            <w:szCs w:val="20"/>
          </w:rPr>
          <w:delText>29</w:delText>
        </w:r>
      </w:del>
      <w:ins w:id="1127" w:author="Γ" w:date="2018-07-12T14:14:00Z">
        <w:r>
          <w:rPr>
            <w:rFonts w:ascii="Verdana" w:hAnsi="Verdana"/>
            <w:b/>
            <w:sz w:val="20"/>
            <w:szCs w:val="20"/>
          </w:rPr>
          <w:t>26</w:t>
        </w:r>
      </w:ins>
      <w:r>
        <w:rPr>
          <w:rFonts w:ascii="Verdana" w:hAnsi="Verdana"/>
          <w:b/>
          <w:sz w:val="20"/>
          <w:szCs w:val="20"/>
        </w:rPr>
        <w:t xml:space="preserve"> Δομές</w:t>
      </w:r>
      <w:r w:rsidRPr="0056128D">
        <w:rPr>
          <w:rFonts w:ascii="Verdana" w:hAnsi="Verdana"/>
          <w:b/>
          <w:sz w:val="20"/>
          <w:szCs w:val="20"/>
        </w:rPr>
        <w:t>.</w:t>
      </w:r>
    </w:p>
    <w:p w:rsidR="009D4127" w:rsidRPr="00645E44" w:rsidRDefault="009D4127" w:rsidP="009D4127">
      <w:pPr>
        <w:spacing w:line="360" w:lineRule="auto"/>
        <w:jc w:val="both"/>
        <w:rPr>
          <w:rFonts w:ascii="Verdana" w:hAnsi="Verdana"/>
          <w:sz w:val="20"/>
          <w:szCs w:val="20"/>
        </w:rPr>
      </w:pPr>
      <w:r>
        <w:rPr>
          <w:rFonts w:ascii="Verdana" w:hAnsi="Verdana"/>
          <w:sz w:val="20"/>
          <w:szCs w:val="20"/>
        </w:rPr>
        <w:t>Λαμβάνοντας υπ’ όψη, αφ’ ενός τον σημαντικό προϋπολογισμό που δεσμεύεται από τις παρεμβάσεις που συμβάλλουν σημαντικά, τόσο στον Άξονα Προτεραιότητας (</w:t>
      </w:r>
      <w:del w:id="1128" w:author="Γ" w:date="2018-07-12T14:14:00Z">
        <w:r w:rsidR="00FA6F43">
          <w:rPr>
            <w:rFonts w:ascii="Verdana" w:hAnsi="Verdana"/>
            <w:sz w:val="20"/>
            <w:szCs w:val="20"/>
          </w:rPr>
          <w:delText>15</w:delText>
        </w:r>
      </w:del>
      <w:ins w:id="1129" w:author="Γ" w:date="2018-07-12T14:14:00Z">
        <w:r>
          <w:rPr>
            <w:rFonts w:ascii="Verdana" w:hAnsi="Verdana"/>
            <w:sz w:val="20"/>
            <w:szCs w:val="20"/>
          </w:rPr>
          <w:t>21,4</w:t>
        </w:r>
      </w:ins>
      <w:r>
        <w:rPr>
          <w:rFonts w:ascii="Verdana" w:hAnsi="Verdana"/>
          <w:sz w:val="20"/>
          <w:szCs w:val="20"/>
        </w:rPr>
        <w:t xml:space="preserve">%), όσο και </w:t>
      </w:r>
      <w:del w:id="1130" w:author="Γ" w:date="2018-07-12T14:14:00Z">
        <w:r w:rsidR="00FA6F43">
          <w:rPr>
            <w:rFonts w:ascii="Verdana" w:hAnsi="Verdana"/>
            <w:sz w:val="20"/>
            <w:szCs w:val="20"/>
          </w:rPr>
          <w:delText xml:space="preserve">σε προς </w:delText>
        </w:r>
      </w:del>
      <w:r>
        <w:rPr>
          <w:rFonts w:ascii="Verdana" w:hAnsi="Verdana"/>
          <w:sz w:val="20"/>
          <w:szCs w:val="20"/>
        </w:rPr>
        <w:t xml:space="preserve">ως προς τον συνολικό προϋπολογισμό των </w:t>
      </w:r>
      <w:r w:rsidRPr="003773F0">
        <w:rPr>
          <w:rFonts w:ascii="Verdana" w:hAnsi="Verdana"/>
          <w:sz w:val="20"/>
          <w:szCs w:val="20"/>
        </w:rPr>
        <w:t xml:space="preserve">Επενδυτικών Προτεραιοτήτων και Κατηγοριών Παρέμβασης που </w:t>
      </w:r>
      <w:del w:id="1131" w:author="Γ" w:date="2018-07-12T14:14:00Z">
        <w:r w:rsidR="00FA6F43" w:rsidRPr="003773F0">
          <w:rPr>
            <w:rFonts w:ascii="Verdana" w:hAnsi="Verdana"/>
            <w:sz w:val="20"/>
            <w:szCs w:val="20"/>
          </w:rPr>
          <w:delText>αντιστοιχούν</w:delText>
        </w:r>
      </w:del>
      <w:ins w:id="1132" w:author="Γ" w:date="2018-07-12T14:14:00Z">
        <w:r w:rsidRPr="003773F0">
          <w:rPr>
            <w:rFonts w:ascii="Verdana" w:hAnsi="Verdana"/>
            <w:sz w:val="20"/>
            <w:szCs w:val="20"/>
          </w:rPr>
          <w:t>αντιστοιχ</w:t>
        </w:r>
        <w:r>
          <w:rPr>
            <w:rFonts w:ascii="Verdana" w:hAnsi="Verdana"/>
            <w:sz w:val="20"/>
            <w:szCs w:val="20"/>
          </w:rPr>
          <w:t>εί</w:t>
        </w:r>
      </w:ins>
      <w:r w:rsidRPr="003773F0">
        <w:rPr>
          <w:rFonts w:ascii="Verdana" w:hAnsi="Verdana"/>
          <w:sz w:val="20"/>
          <w:szCs w:val="20"/>
        </w:rPr>
        <w:t xml:space="preserve"> σε δείκτες του Πλαισίου Επίδοσης</w:t>
      </w:r>
      <w:r>
        <w:rPr>
          <w:rFonts w:ascii="Verdana" w:hAnsi="Verdana"/>
          <w:sz w:val="20"/>
          <w:szCs w:val="20"/>
        </w:rPr>
        <w:t xml:space="preserve"> (</w:t>
      </w:r>
      <w:del w:id="1133" w:author="Γ" w:date="2018-07-12T14:14:00Z">
        <w:r w:rsidR="00FA6F43">
          <w:rPr>
            <w:rFonts w:ascii="Verdana" w:hAnsi="Verdana"/>
            <w:sz w:val="20"/>
            <w:szCs w:val="20"/>
          </w:rPr>
          <w:delText>29</w:delText>
        </w:r>
      </w:del>
      <w:ins w:id="1134" w:author="Γ" w:date="2018-07-12T14:14:00Z">
        <w:r>
          <w:rPr>
            <w:rFonts w:ascii="Verdana" w:hAnsi="Verdana"/>
            <w:sz w:val="20"/>
            <w:szCs w:val="20"/>
          </w:rPr>
          <w:t>40</w:t>
        </w:r>
      </w:ins>
      <w:r>
        <w:rPr>
          <w:rFonts w:ascii="Verdana" w:hAnsi="Verdana"/>
          <w:sz w:val="20"/>
          <w:szCs w:val="20"/>
        </w:rPr>
        <w:t>,8%), αφ’ ετέρου</w:t>
      </w:r>
      <w:del w:id="1135" w:author="Γ" w:date="2018-07-12T14:14:00Z">
        <w:r w:rsidR="00FA6F43">
          <w:rPr>
            <w:rFonts w:ascii="Verdana" w:hAnsi="Verdana"/>
            <w:sz w:val="20"/>
            <w:szCs w:val="20"/>
          </w:rPr>
          <w:delText>,</w:delText>
        </w:r>
      </w:del>
      <w:r>
        <w:rPr>
          <w:rFonts w:ascii="Verdana" w:hAnsi="Verdana"/>
          <w:sz w:val="20"/>
          <w:szCs w:val="20"/>
        </w:rPr>
        <w:t xml:space="preserve"> τις διαπιστωμένες ανάγκες που καλούνται να καλύψουν οι προγραμματιζόμενες δομές σε τοπικό, αλλά και σε περιφερειακό επίπεδο, αιτιολογείται η επιλογή του συγκεκριμένου δείκτη στο Πλαίσιο Επίδοσης του ΕΠ. Επιπρόσθετα των παραπάνω κριτηρίων επιλογής του συγκεκριμένου δείκτη ως δείκτη πλαισίου επίδοσης, αναφέρεται η σύνδεσή του με τις τέσσερεις (4) από τις οκτώ (8) Επενδυτικές Προτεραιότητες του ΑΠ2Α, γεγονός που αντιπροσωπεύει, σε ένα ικανοποιητικό βαθμό την συνολική πρόοδο υλοποίησης του Άξονα Προτεραιότητας.</w:t>
      </w:r>
    </w:p>
    <w:p w:rsidR="009D4127" w:rsidRDefault="009D4127" w:rsidP="009D4127">
      <w:pPr>
        <w:spacing w:line="360" w:lineRule="auto"/>
        <w:jc w:val="both"/>
        <w:rPr>
          <w:rFonts w:ascii="Verdana" w:hAnsi="Verdana"/>
          <w:sz w:val="20"/>
          <w:szCs w:val="20"/>
        </w:rPr>
      </w:pPr>
    </w:p>
    <w:p w:rsidR="009D4127" w:rsidRDefault="00FA6F43" w:rsidP="009D4127">
      <w:pPr>
        <w:tabs>
          <w:tab w:val="left" w:pos="364"/>
        </w:tabs>
        <w:spacing w:line="360" w:lineRule="auto"/>
        <w:ind w:left="360" w:hanging="360"/>
        <w:jc w:val="both"/>
        <w:rPr>
          <w:rFonts w:ascii="Verdana" w:hAnsi="Verdana"/>
          <w:b/>
          <w:sz w:val="20"/>
          <w:szCs w:val="20"/>
          <w:u w:val="single"/>
        </w:rPr>
      </w:pPr>
      <w:del w:id="1136" w:author="Γ" w:date="2018-07-12T14:14:00Z">
        <w:r>
          <w:rPr>
            <w:rFonts w:ascii="Verdana" w:hAnsi="Verdana"/>
            <w:b/>
            <w:sz w:val="20"/>
            <w:szCs w:val="20"/>
          </w:rPr>
          <w:delText>5</w:delText>
        </w:r>
      </w:del>
      <w:ins w:id="1137" w:author="Γ" w:date="2018-07-12T14:14:00Z">
        <w:r w:rsidR="00DA6358">
          <w:rPr>
            <w:rFonts w:ascii="Verdana" w:hAnsi="Verdana"/>
            <w:b/>
            <w:sz w:val="20"/>
            <w:szCs w:val="20"/>
          </w:rPr>
          <w:t>3</w:t>
        </w:r>
      </w:ins>
      <w:r w:rsidR="009D4127" w:rsidRPr="00DE202F">
        <w:rPr>
          <w:rFonts w:ascii="Verdana" w:hAnsi="Verdana"/>
          <w:b/>
          <w:sz w:val="20"/>
          <w:szCs w:val="20"/>
        </w:rPr>
        <w:t>.</w:t>
      </w:r>
      <w:r w:rsidR="009D4127">
        <w:rPr>
          <w:rFonts w:ascii="Verdana" w:hAnsi="Verdana"/>
          <w:b/>
          <w:sz w:val="20"/>
          <w:szCs w:val="20"/>
        </w:rPr>
        <w:tab/>
      </w:r>
      <w:r w:rsidR="009D4127" w:rsidRPr="00DE202F">
        <w:rPr>
          <w:rFonts w:ascii="Verdana" w:hAnsi="Verdana"/>
          <w:b/>
          <w:sz w:val="20"/>
          <w:szCs w:val="20"/>
          <w:u w:val="single"/>
        </w:rPr>
        <w:t>Δείκτης</w:t>
      </w:r>
      <w:r w:rsidR="009D4127">
        <w:rPr>
          <w:rFonts w:ascii="Verdana" w:hAnsi="Verdana"/>
          <w:b/>
          <w:sz w:val="20"/>
          <w:szCs w:val="20"/>
          <w:u w:val="single"/>
        </w:rPr>
        <w:t>: Αριθμός Σχολικών μονάδων που επωφελούνται από εκπαιδευτικές παρεμβάσεις</w:t>
      </w:r>
      <w:r w:rsidR="009D4127" w:rsidRPr="00DE202F">
        <w:rPr>
          <w:rFonts w:ascii="Verdana" w:hAnsi="Verdana"/>
          <w:b/>
          <w:sz w:val="20"/>
          <w:szCs w:val="20"/>
          <w:u w:val="single"/>
        </w:rPr>
        <w:t xml:space="preserve"> </w:t>
      </w:r>
      <w:r w:rsidR="009D4127" w:rsidRPr="00DC4EBC">
        <w:rPr>
          <w:rFonts w:ascii="Verdana" w:hAnsi="Verdana"/>
          <w:sz w:val="20"/>
          <w:szCs w:val="20"/>
        </w:rPr>
        <w:t>με κωδικό</w:t>
      </w:r>
      <w:r w:rsidR="009D4127">
        <w:rPr>
          <w:rFonts w:ascii="Verdana" w:hAnsi="Verdana"/>
          <w:sz w:val="20"/>
          <w:szCs w:val="20"/>
        </w:rPr>
        <w:t xml:space="preserve"> 11501</w:t>
      </w:r>
      <w:r w:rsidR="009D4127">
        <w:rPr>
          <w:rFonts w:ascii="Verdana" w:hAnsi="Verdana"/>
          <w:b/>
          <w:sz w:val="20"/>
          <w:szCs w:val="20"/>
          <w:u w:val="single"/>
        </w:rPr>
        <w:t xml:space="preserve"> </w:t>
      </w:r>
      <w:r w:rsidR="009D4127" w:rsidRPr="00DE202F">
        <w:rPr>
          <w:rFonts w:ascii="Verdana" w:hAnsi="Verdana"/>
          <w:b/>
          <w:sz w:val="20"/>
          <w:szCs w:val="20"/>
          <w:u w:val="single"/>
        </w:rPr>
        <w:t xml:space="preserve"> </w:t>
      </w:r>
    </w:p>
    <w:p w:rsidR="009D4127" w:rsidRPr="00645E44" w:rsidRDefault="009D4127" w:rsidP="009D4127">
      <w:pPr>
        <w:spacing w:line="360" w:lineRule="auto"/>
        <w:jc w:val="both"/>
        <w:rPr>
          <w:rFonts w:ascii="Verdana" w:hAnsi="Verdana"/>
          <w:sz w:val="20"/>
          <w:szCs w:val="20"/>
        </w:rPr>
      </w:pPr>
      <w:r w:rsidRPr="00645E44">
        <w:rPr>
          <w:rFonts w:ascii="Verdana" w:hAnsi="Verdana"/>
          <w:sz w:val="20"/>
          <w:szCs w:val="20"/>
        </w:rPr>
        <w:t>Ο συγκεκριμένος δείκτης επελέγη να συμμετάσχει στο Πλαίσιο Επίδοσης, κυρίως</w:t>
      </w:r>
      <w:r>
        <w:rPr>
          <w:rFonts w:ascii="Verdana" w:hAnsi="Verdana"/>
          <w:sz w:val="20"/>
          <w:szCs w:val="20"/>
        </w:rPr>
        <w:t xml:space="preserve"> λόγω</w:t>
      </w:r>
      <w:r w:rsidRPr="00645E44">
        <w:rPr>
          <w:rFonts w:ascii="Verdana" w:hAnsi="Verdana"/>
          <w:sz w:val="20"/>
          <w:szCs w:val="20"/>
        </w:rPr>
        <w:t xml:space="preserve"> της </w:t>
      </w:r>
      <w:proofErr w:type="spellStart"/>
      <w:r w:rsidRPr="00645E44">
        <w:rPr>
          <w:rFonts w:ascii="Verdana" w:hAnsi="Verdana"/>
          <w:sz w:val="20"/>
          <w:szCs w:val="20"/>
        </w:rPr>
        <w:t>εμπροσθοβαρούς</w:t>
      </w:r>
      <w:proofErr w:type="spellEnd"/>
      <w:r w:rsidRPr="00645E44">
        <w:rPr>
          <w:rFonts w:ascii="Verdana" w:hAnsi="Verdana"/>
          <w:sz w:val="20"/>
          <w:szCs w:val="20"/>
        </w:rPr>
        <w:t xml:space="preserve"> ενεργοποίησης και εφαρμογής της αντίστοιχης δράσης, καθώς επίσης και με δεδομένο ότι ο διατιθέμενος προϋπολογισμός για </w:t>
      </w:r>
      <w:del w:id="1138" w:author="Γ" w:date="2018-07-12T14:14:00Z">
        <w:r w:rsidR="00FA6F43" w:rsidRPr="00645E44">
          <w:rPr>
            <w:rFonts w:ascii="Verdana" w:hAnsi="Verdana"/>
            <w:sz w:val="20"/>
            <w:szCs w:val="20"/>
          </w:rPr>
          <w:delText>της</w:delText>
        </w:r>
      </w:del>
      <w:ins w:id="1139" w:author="Γ" w:date="2018-07-12T14:14:00Z">
        <w:r w:rsidRPr="00645E44">
          <w:rPr>
            <w:rFonts w:ascii="Verdana" w:hAnsi="Verdana"/>
            <w:sz w:val="20"/>
            <w:szCs w:val="20"/>
          </w:rPr>
          <w:t>τη</w:t>
        </w:r>
        <w:r>
          <w:rPr>
            <w:rFonts w:ascii="Verdana" w:hAnsi="Verdana"/>
            <w:sz w:val="20"/>
            <w:szCs w:val="20"/>
          </w:rPr>
          <w:t>ν</w:t>
        </w:r>
      </w:ins>
      <w:r w:rsidRPr="00645E44">
        <w:rPr>
          <w:rFonts w:ascii="Verdana" w:hAnsi="Verdana"/>
          <w:sz w:val="20"/>
          <w:szCs w:val="20"/>
        </w:rPr>
        <w:t xml:space="preserve"> εν λόγω δράση ανέρχεται στο </w:t>
      </w:r>
      <w:del w:id="1140" w:author="Γ" w:date="2018-07-12T14:14:00Z">
        <w:r w:rsidR="00FA6F43" w:rsidRPr="00645E44">
          <w:rPr>
            <w:rFonts w:ascii="Verdana" w:hAnsi="Verdana"/>
            <w:sz w:val="20"/>
            <w:szCs w:val="20"/>
          </w:rPr>
          <w:delText>5,1</w:delText>
        </w:r>
      </w:del>
      <w:ins w:id="1141" w:author="Γ" w:date="2018-07-12T14:14:00Z">
        <w:r>
          <w:rPr>
            <w:rFonts w:ascii="Verdana" w:hAnsi="Verdana"/>
            <w:sz w:val="20"/>
            <w:szCs w:val="20"/>
          </w:rPr>
          <w:t>7,2</w:t>
        </w:r>
      </w:ins>
      <w:r w:rsidRPr="00645E44">
        <w:rPr>
          <w:rFonts w:ascii="Verdana" w:hAnsi="Verdana"/>
          <w:sz w:val="20"/>
          <w:szCs w:val="20"/>
        </w:rPr>
        <w:t xml:space="preserve">% του συνολικού προϋπολογισμού των Επενδυτικών Προτεραιοτήτων και Κατηγοριών Παρέμβασης που </w:t>
      </w:r>
      <w:del w:id="1142" w:author="Γ" w:date="2018-07-12T14:14:00Z">
        <w:r w:rsidR="00FA6F43" w:rsidRPr="00645E44">
          <w:rPr>
            <w:rFonts w:ascii="Verdana" w:hAnsi="Verdana"/>
            <w:sz w:val="20"/>
            <w:szCs w:val="20"/>
          </w:rPr>
          <w:delText>αντιστοιχούν</w:delText>
        </w:r>
      </w:del>
      <w:ins w:id="1143" w:author="Γ" w:date="2018-07-12T14:14:00Z">
        <w:r w:rsidRPr="00645E44">
          <w:rPr>
            <w:rFonts w:ascii="Verdana" w:hAnsi="Verdana"/>
            <w:sz w:val="20"/>
            <w:szCs w:val="20"/>
          </w:rPr>
          <w:t>αντιστοιχ</w:t>
        </w:r>
        <w:r>
          <w:rPr>
            <w:rFonts w:ascii="Verdana" w:hAnsi="Verdana"/>
            <w:sz w:val="20"/>
            <w:szCs w:val="20"/>
          </w:rPr>
          <w:t>εί</w:t>
        </w:r>
      </w:ins>
      <w:r w:rsidRPr="00645E44">
        <w:rPr>
          <w:rFonts w:ascii="Verdana" w:hAnsi="Verdana"/>
          <w:sz w:val="20"/>
          <w:szCs w:val="20"/>
        </w:rPr>
        <w:t xml:space="preserve"> σε δείκτες του Πλαισίου Επίδοσης</w:t>
      </w:r>
      <w:del w:id="1144" w:author="Γ" w:date="2018-07-12T14:14:00Z">
        <w:r w:rsidR="00FA6F43" w:rsidRPr="00645E44">
          <w:rPr>
            <w:rFonts w:ascii="Verdana" w:hAnsi="Verdana"/>
            <w:sz w:val="20"/>
            <w:szCs w:val="20"/>
          </w:rPr>
          <w:delText>.</w:delText>
        </w:r>
      </w:del>
      <w:ins w:id="1145" w:author="Γ" w:date="2018-07-12T14:14:00Z">
        <w:r>
          <w:rPr>
            <w:rFonts w:ascii="Verdana" w:hAnsi="Verdana"/>
            <w:sz w:val="20"/>
            <w:szCs w:val="20"/>
          </w:rPr>
          <w:t xml:space="preserve"> και συμβάλλουν στη συμπλήρωση του απαιτούμενου ποσού για την κάλυψη πάνω το 50% του προϋπολογισμού του ΑΠ2Α, που ανταποκρίνεται σε δείκτες του πλαισίου επίδοσης. </w:t>
        </w:r>
      </w:ins>
    </w:p>
    <w:p w:rsidR="009D4127" w:rsidRDefault="009D4127" w:rsidP="009D4127">
      <w:pPr>
        <w:spacing w:line="360" w:lineRule="auto"/>
        <w:jc w:val="both"/>
        <w:rPr>
          <w:rFonts w:ascii="Verdana" w:hAnsi="Verdana"/>
          <w:sz w:val="20"/>
          <w:szCs w:val="20"/>
        </w:rPr>
      </w:pPr>
    </w:p>
    <w:p w:rsidR="009D4127" w:rsidRDefault="00FA6F43" w:rsidP="009D4127">
      <w:pPr>
        <w:tabs>
          <w:tab w:val="left" w:pos="364"/>
        </w:tabs>
        <w:spacing w:line="360" w:lineRule="auto"/>
        <w:ind w:left="360" w:hanging="360"/>
        <w:jc w:val="both"/>
        <w:rPr>
          <w:rFonts w:ascii="Verdana" w:hAnsi="Verdana"/>
          <w:b/>
          <w:sz w:val="20"/>
          <w:szCs w:val="20"/>
          <w:u w:val="single"/>
        </w:rPr>
      </w:pPr>
      <w:del w:id="1146" w:author="Γ" w:date="2018-07-12T14:14:00Z">
        <w:r>
          <w:rPr>
            <w:rFonts w:ascii="Verdana" w:hAnsi="Verdana"/>
            <w:b/>
            <w:sz w:val="20"/>
            <w:szCs w:val="20"/>
          </w:rPr>
          <w:lastRenderedPageBreak/>
          <w:delText>6</w:delText>
        </w:r>
      </w:del>
      <w:ins w:id="1147" w:author="Γ" w:date="2018-07-12T14:14:00Z">
        <w:r w:rsidR="00DA6358">
          <w:rPr>
            <w:rFonts w:ascii="Verdana" w:hAnsi="Verdana"/>
            <w:b/>
            <w:sz w:val="20"/>
            <w:szCs w:val="20"/>
          </w:rPr>
          <w:t>4</w:t>
        </w:r>
      </w:ins>
      <w:r w:rsidR="009D4127" w:rsidRPr="00DE202F">
        <w:rPr>
          <w:rFonts w:ascii="Verdana" w:hAnsi="Verdana"/>
          <w:b/>
          <w:sz w:val="20"/>
          <w:szCs w:val="20"/>
        </w:rPr>
        <w:t>.</w:t>
      </w:r>
      <w:r w:rsidR="009D4127">
        <w:rPr>
          <w:rFonts w:ascii="Verdana" w:hAnsi="Verdana"/>
          <w:b/>
          <w:sz w:val="20"/>
          <w:szCs w:val="20"/>
        </w:rPr>
        <w:tab/>
      </w:r>
      <w:r w:rsidR="009D4127" w:rsidRPr="00DE202F">
        <w:rPr>
          <w:rFonts w:ascii="Verdana" w:hAnsi="Verdana"/>
          <w:b/>
          <w:sz w:val="20"/>
          <w:szCs w:val="20"/>
          <w:u w:val="single"/>
        </w:rPr>
        <w:t>Δείκτης</w:t>
      </w:r>
      <w:r w:rsidR="009D4127">
        <w:rPr>
          <w:rFonts w:ascii="Verdana" w:hAnsi="Verdana"/>
          <w:b/>
          <w:sz w:val="20"/>
          <w:szCs w:val="20"/>
          <w:u w:val="single"/>
        </w:rPr>
        <w:t xml:space="preserve">: </w:t>
      </w:r>
      <w:r w:rsidR="009D4127" w:rsidRPr="00EC0459">
        <w:rPr>
          <w:rFonts w:ascii="Verdana" w:hAnsi="Verdana"/>
          <w:b/>
          <w:sz w:val="20"/>
          <w:szCs w:val="20"/>
          <w:u w:val="single"/>
        </w:rPr>
        <w:t xml:space="preserve">Αριθμός </w:t>
      </w:r>
      <w:del w:id="1148" w:author="Γ" w:date="2018-07-12T14:14:00Z">
        <w:r>
          <w:rPr>
            <w:rFonts w:ascii="Verdana" w:hAnsi="Verdana"/>
            <w:b/>
            <w:sz w:val="20"/>
            <w:szCs w:val="20"/>
            <w:u w:val="single"/>
          </w:rPr>
          <w:delText>υποστηριζόμενων δομών</w:delText>
        </w:r>
        <w:r w:rsidRPr="00DE202F">
          <w:rPr>
            <w:rFonts w:ascii="Verdana" w:hAnsi="Verdana"/>
            <w:b/>
            <w:sz w:val="20"/>
            <w:szCs w:val="20"/>
            <w:u w:val="single"/>
          </w:rPr>
          <w:delText xml:space="preserve"> </w:delText>
        </w:r>
        <w:r>
          <w:rPr>
            <w:rFonts w:ascii="Verdana" w:hAnsi="Verdana"/>
            <w:b/>
            <w:sz w:val="20"/>
            <w:szCs w:val="20"/>
            <w:u w:val="single"/>
          </w:rPr>
          <w:delText>διασφάλισης και πρόληψης Δημόσιας</w:delText>
        </w:r>
      </w:del>
      <w:ins w:id="1149" w:author="Γ" w:date="2018-07-12T14:14:00Z">
        <w:r w:rsidR="009D4127" w:rsidRPr="00EC0459">
          <w:rPr>
            <w:rFonts w:ascii="Verdana" w:hAnsi="Verdana"/>
            <w:b/>
            <w:sz w:val="20"/>
            <w:szCs w:val="20"/>
            <w:u w:val="single"/>
          </w:rPr>
          <w:t>Τοπικών Ομάδων</w:t>
        </w:r>
      </w:ins>
      <w:r w:rsidR="009D4127" w:rsidRPr="00EC0459">
        <w:rPr>
          <w:rFonts w:ascii="Verdana" w:hAnsi="Verdana"/>
          <w:b/>
          <w:sz w:val="20"/>
          <w:szCs w:val="20"/>
          <w:u w:val="single"/>
        </w:rPr>
        <w:t xml:space="preserve"> Υγείας</w:t>
      </w:r>
      <w:ins w:id="1150" w:author="Γ" w:date="2018-07-12T14:14:00Z">
        <w:r w:rsidR="009D4127" w:rsidRPr="00EC0459">
          <w:rPr>
            <w:rFonts w:ascii="Verdana" w:hAnsi="Verdana"/>
            <w:b/>
            <w:sz w:val="20"/>
            <w:szCs w:val="20"/>
            <w:u w:val="single"/>
          </w:rPr>
          <w:t xml:space="preserve"> (TOMY) που λειτουργούν</w:t>
        </w:r>
        <w:r w:rsidR="009D4127">
          <w:rPr>
            <w:rFonts w:ascii="Verdana" w:hAnsi="Verdana"/>
            <w:b/>
            <w:sz w:val="20"/>
            <w:szCs w:val="20"/>
            <w:u w:val="single"/>
          </w:rPr>
          <w:t xml:space="preserve"> </w:t>
        </w:r>
        <w:r w:rsidR="009D4127" w:rsidRPr="00EC0459">
          <w:rPr>
            <w:rFonts w:ascii="Verdana" w:hAnsi="Verdana"/>
            <w:sz w:val="20"/>
            <w:szCs w:val="20"/>
          </w:rPr>
          <w:t>με κωδικό 11203</w:t>
        </w:r>
      </w:ins>
    </w:p>
    <w:p w:rsidR="00FA6F43" w:rsidRPr="00FA755C" w:rsidRDefault="00FA6F43" w:rsidP="00FA6F43">
      <w:pPr>
        <w:spacing w:line="360" w:lineRule="auto"/>
        <w:jc w:val="both"/>
        <w:rPr>
          <w:del w:id="1151" w:author="Γ" w:date="2018-07-12T14:14:00Z"/>
          <w:rFonts w:ascii="Verdana" w:hAnsi="Verdana"/>
          <w:sz w:val="20"/>
          <w:szCs w:val="20"/>
        </w:rPr>
      </w:pPr>
      <w:del w:id="1152" w:author="Γ" w:date="2018-07-12T14:14:00Z">
        <w:r>
          <w:rPr>
            <w:rFonts w:ascii="Verdana" w:hAnsi="Verdana"/>
            <w:sz w:val="20"/>
            <w:szCs w:val="20"/>
          </w:rPr>
          <w:delText>Ο συγκεκριμένος δείκτης επιλέχθηκε για συμμετοχή του στο Πλαίσιο Επίδοσης του Προγράμματος, τόσο λόγω της ιδιαίτερης χρηματοδότική του βαρύτητας στον προϋπολογισμό του ΑΠ2Α (6,6%), όσο και με τη δυνατότητα δημιουργίας του και έναρξης της λειτουργίας του εντός του 2018.</w:delText>
        </w:r>
      </w:del>
    </w:p>
    <w:p w:rsidR="00FA6F43" w:rsidRDefault="00FA6F43" w:rsidP="006047D0">
      <w:pPr>
        <w:spacing w:line="360" w:lineRule="auto"/>
        <w:jc w:val="both"/>
        <w:rPr>
          <w:del w:id="1153" w:author="Γ" w:date="2018-07-12T14:14:00Z"/>
          <w:rFonts w:ascii="Verdana" w:hAnsi="Verdana"/>
          <w:sz w:val="20"/>
          <w:szCs w:val="20"/>
        </w:rPr>
      </w:pPr>
    </w:p>
    <w:p w:rsidR="009D4127" w:rsidRDefault="00FA6F43" w:rsidP="009D4127">
      <w:pPr>
        <w:spacing w:line="360" w:lineRule="auto"/>
        <w:jc w:val="both"/>
        <w:rPr>
          <w:ins w:id="1154" w:author="Γ" w:date="2018-07-12T14:14:00Z"/>
          <w:rFonts w:ascii="Verdana" w:hAnsi="Verdana"/>
          <w:sz w:val="20"/>
          <w:szCs w:val="20"/>
        </w:rPr>
      </w:pPr>
      <w:del w:id="1155" w:author="Γ" w:date="2018-07-12T14:14:00Z">
        <w:r>
          <w:rPr>
            <w:rFonts w:ascii="Verdana" w:hAnsi="Verdana"/>
            <w:b/>
            <w:sz w:val="20"/>
            <w:szCs w:val="20"/>
          </w:rPr>
          <w:delText>7</w:delText>
        </w:r>
      </w:del>
      <w:ins w:id="1156" w:author="Γ" w:date="2018-07-12T14:14:00Z">
        <w:r w:rsidR="009D4127">
          <w:rPr>
            <w:rFonts w:ascii="Verdana" w:hAnsi="Verdana"/>
            <w:sz w:val="20"/>
            <w:szCs w:val="20"/>
          </w:rPr>
          <w:t xml:space="preserve">Η επιλογή της συμμετοχής του συγκεκριμένου δείκτη στο Πλαίσιο Επίδοσης σχετίζεται με δύο παραμέτρους. Η πρώτη παράμετρος είναι το σημαντικό μέγεθος του προϋπολογισμού των δράσεων που συνδέονται με το συγκεκριμένο δείκτη (το 11,67% του προϋπολογισμού του ΑΠ2Α και το 22,3% του προϋπολογισμού του ΑΠ2Α που συνδέεται με τους δείκτες του Πλαισίου Επίδοσης) και ως εκ τούτου συμβάλλουν σημαντικά </w:t>
        </w:r>
        <w:r w:rsidR="009D4127" w:rsidRPr="00FC18D0">
          <w:rPr>
            <w:rFonts w:ascii="Verdana" w:hAnsi="Verdana"/>
            <w:sz w:val="20"/>
            <w:szCs w:val="20"/>
          </w:rPr>
          <w:t>στην επίτευξη του στόχου για κάλυψη του προϋπολογισμού του Άξονα</w:t>
        </w:r>
        <w:r w:rsidR="009D4127">
          <w:rPr>
            <w:rFonts w:ascii="Verdana" w:hAnsi="Verdana"/>
            <w:sz w:val="20"/>
            <w:szCs w:val="20"/>
          </w:rPr>
          <w:t xml:space="preserve"> με δείκτες του πλαισίου επίδοσης</w:t>
        </w:r>
        <w:r w:rsidR="009D4127" w:rsidRPr="00FC18D0">
          <w:rPr>
            <w:rFonts w:ascii="Verdana" w:hAnsi="Verdana"/>
            <w:sz w:val="20"/>
            <w:szCs w:val="20"/>
          </w:rPr>
          <w:t xml:space="preserve">, κατά </w:t>
        </w:r>
        <w:r w:rsidR="009D4127">
          <w:rPr>
            <w:rFonts w:ascii="Verdana" w:hAnsi="Verdana"/>
            <w:sz w:val="20"/>
            <w:szCs w:val="20"/>
          </w:rPr>
          <w:t xml:space="preserve">τουλάχιστον </w:t>
        </w:r>
        <w:r w:rsidR="009D4127" w:rsidRPr="00FC18D0">
          <w:rPr>
            <w:rFonts w:ascii="Verdana" w:hAnsi="Verdana"/>
            <w:sz w:val="20"/>
            <w:szCs w:val="20"/>
          </w:rPr>
          <w:t>50%.</w:t>
        </w:r>
        <w:r w:rsidR="009D4127">
          <w:rPr>
            <w:rFonts w:ascii="Verdana" w:hAnsi="Verdana"/>
            <w:sz w:val="20"/>
            <w:szCs w:val="20"/>
          </w:rPr>
          <w:t xml:space="preserve"> Η δεύτερη παράμετρος αναφέρεται στο προχωρημένο επίπεδο ωριμότητας των πράξεων που προβλέπεται να ενταχθούν στο ΕΠ , οι οποίες αφορούν στην ενίσχυση λειτουργουσών Τοπικών Ομάδων Υγείας στην Περιφέρεια. </w:t>
        </w:r>
      </w:ins>
    </w:p>
    <w:p w:rsidR="009D4127" w:rsidRDefault="009D4127" w:rsidP="009D4127">
      <w:pPr>
        <w:spacing w:line="360" w:lineRule="auto"/>
        <w:jc w:val="both"/>
        <w:rPr>
          <w:ins w:id="1157" w:author="Γ" w:date="2018-07-12T14:14:00Z"/>
          <w:rFonts w:ascii="Verdana" w:hAnsi="Verdana"/>
          <w:sz w:val="20"/>
          <w:szCs w:val="20"/>
        </w:rPr>
      </w:pPr>
    </w:p>
    <w:p w:rsidR="009D4127" w:rsidRPr="002A4B67" w:rsidRDefault="00DA6358" w:rsidP="009D4127">
      <w:pPr>
        <w:spacing w:line="360" w:lineRule="auto"/>
        <w:ind w:left="360" w:hanging="360"/>
        <w:jc w:val="both"/>
        <w:rPr>
          <w:rFonts w:ascii="Verdana" w:hAnsi="Verdana"/>
          <w:sz w:val="20"/>
          <w:szCs w:val="20"/>
          <w:u w:val="single"/>
        </w:rPr>
      </w:pPr>
      <w:ins w:id="1158" w:author="Γ" w:date="2018-07-12T14:14:00Z">
        <w:r>
          <w:rPr>
            <w:rFonts w:ascii="Verdana" w:hAnsi="Verdana"/>
            <w:b/>
            <w:sz w:val="20"/>
            <w:szCs w:val="20"/>
          </w:rPr>
          <w:t>5</w:t>
        </w:r>
      </w:ins>
      <w:r w:rsidR="009D4127" w:rsidRPr="002A4B67">
        <w:rPr>
          <w:rFonts w:ascii="Verdana" w:hAnsi="Verdana"/>
          <w:b/>
          <w:sz w:val="20"/>
          <w:szCs w:val="20"/>
        </w:rPr>
        <w:t>.</w:t>
      </w:r>
      <w:r w:rsidR="009D4127" w:rsidRPr="002A4B67">
        <w:rPr>
          <w:rFonts w:ascii="Verdana" w:hAnsi="Verdana"/>
          <w:b/>
          <w:sz w:val="20"/>
          <w:szCs w:val="20"/>
        </w:rPr>
        <w:tab/>
      </w:r>
      <w:r w:rsidR="009D4127" w:rsidRPr="002A4B67">
        <w:rPr>
          <w:rFonts w:ascii="Verdana" w:hAnsi="Verdana"/>
          <w:b/>
          <w:sz w:val="20"/>
          <w:szCs w:val="20"/>
          <w:u w:val="single"/>
        </w:rPr>
        <w:t>Δείκτης</w:t>
      </w:r>
      <w:r w:rsidR="009D4127" w:rsidRPr="002A4B67">
        <w:rPr>
          <w:rFonts w:ascii="Verdana" w:hAnsi="Verdana"/>
          <w:b/>
          <w:sz w:val="20"/>
          <w:szCs w:val="20"/>
        </w:rPr>
        <w:t>: «Ποσό πιστοποιημένων Δαπανών»,</w:t>
      </w:r>
      <w:r w:rsidR="009D4127" w:rsidRPr="002A4B67">
        <w:rPr>
          <w:rFonts w:ascii="Verdana" w:hAnsi="Verdana"/>
          <w:sz w:val="20"/>
          <w:szCs w:val="20"/>
        </w:rPr>
        <w:t xml:space="preserve"> με κωδικό </w:t>
      </w:r>
      <w:r w:rsidR="009D4127" w:rsidRPr="002A4B67">
        <w:rPr>
          <w:rFonts w:ascii="Verdana" w:hAnsi="Verdana"/>
          <w:sz w:val="20"/>
          <w:szCs w:val="20"/>
          <w:lang w:val="en-US"/>
        </w:rPr>
        <w:t>F</w:t>
      </w:r>
      <w:r w:rsidR="009D4127" w:rsidRPr="002A4B67">
        <w:rPr>
          <w:rFonts w:ascii="Verdana" w:hAnsi="Verdana"/>
          <w:sz w:val="20"/>
          <w:szCs w:val="20"/>
        </w:rPr>
        <w:t>100.</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9D4127">
      <w:pPr>
        <w:spacing w:line="360" w:lineRule="auto"/>
        <w:jc w:val="both"/>
        <w:rPr>
          <w:rFonts w:ascii="Verdana" w:hAnsi="Verdana"/>
          <w:b/>
          <w:sz w:val="20"/>
          <w:szCs w:val="20"/>
          <w:u w:val="single"/>
        </w:rPr>
      </w:pPr>
    </w:p>
    <w:p w:rsidR="009D4127" w:rsidRDefault="009D4127" w:rsidP="009D4127">
      <w:pPr>
        <w:spacing w:line="360" w:lineRule="auto"/>
        <w:jc w:val="both"/>
        <w:rPr>
          <w:rFonts w:ascii="Verdana" w:hAnsi="Verdana"/>
          <w:b/>
          <w:sz w:val="20"/>
          <w:szCs w:val="20"/>
          <w:u w:val="single"/>
        </w:rPr>
      </w:pPr>
    </w:p>
    <w:p w:rsidR="009D4127" w:rsidRPr="002A4B67" w:rsidRDefault="009D4127" w:rsidP="009D4127">
      <w:pPr>
        <w:spacing w:line="360" w:lineRule="auto"/>
        <w:jc w:val="both"/>
        <w:rPr>
          <w:rFonts w:ascii="Verdana" w:hAnsi="Verdana"/>
          <w:sz w:val="20"/>
          <w:szCs w:val="20"/>
        </w:rPr>
      </w:pPr>
      <w:r w:rsidRPr="002A4B67">
        <w:rPr>
          <w:rFonts w:ascii="Verdana" w:hAnsi="Verdana"/>
          <w:b/>
          <w:sz w:val="20"/>
          <w:szCs w:val="20"/>
          <w:u w:val="single"/>
        </w:rPr>
        <w:t>Άξονας Προτεραιότητας 2Β</w:t>
      </w:r>
      <w:r w:rsidRPr="00FC18D0">
        <w:rPr>
          <w:rFonts w:ascii="Verdana" w:hAnsi="Verdana"/>
          <w:b/>
          <w:sz w:val="20"/>
          <w:szCs w:val="20"/>
        </w:rPr>
        <w:t xml:space="preserve">: </w:t>
      </w:r>
      <w:r w:rsidRPr="002A4B67">
        <w:rPr>
          <w:rFonts w:ascii="Verdana" w:hAnsi="Verdana"/>
          <w:sz w:val="20"/>
          <w:szCs w:val="20"/>
        </w:rPr>
        <w:t>«Υποδομές υποστήριξης ανθρώπινου δυναμικού»</w:t>
      </w:r>
      <w:r>
        <w:rPr>
          <w:rFonts w:ascii="Verdana" w:hAnsi="Verdana"/>
          <w:sz w:val="20"/>
          <w:szCs w:val="20"/>
        </w:rPr>
        <w:t>.</w:t>
      </w:r>
    </w:p>
    <w:p w:rsidR="009D4127" w:rsidRDefault="009D4127" w:rsidP="009D4127">
      <w:pPr>
        <w:spacing w:line="360" w:lineRule="auto"/>
        <w:jc w:val="both"/>
        <w:rPr>
          <w:rFonts w:ascii="Verdana" w:hAnsi="Verdana"/>
          <w:b/>
          <w:sz w:val="20"/>
          <w:szCs w:val="20"/>
        </w:rPr>
      </w:pPr>
    </w:p>
    <w:p w:rsidR="009D4127" w:rsidRPr="00F14306" w:rsidRDefault="009D4127" w:rsidP="009D4127">
      <w:pPr>
        <w:spacing w:line="360" w:lineRule="auto"/>
        <w:ind w:left="360" w:hanging="360"/>
        <w:jc w:val="both"/>
        <w:rPr>
          <w:rFonts w:ascii="Verdana" w:hAnsi="Verdana"/>
          <w:color w:val="000000"/>
          <w:sz w:val="20"/>
          <w:szCs w:val="20"/>
          <w:u w:val="single"/>
        </w:rPr>
      </w:pPr>
      <w:r w:rsidRPr="00F14306">
        <w:rPr>
          <w:rFonts w:ascii="Verdana" w:hAnsi="Verdana"/>
          <w:b/>
          <w:color w:val="000000"/>
          <w:sz w:val="20"/>
          <w:szCs w:val="20"/>
        </w:rPr>
        <w:t>1.</w:t>
      </w:r>
      <w:r w:rsidRPr="00F14306">
        <w:rPr>
          <w:rFonts w:ascii="Verdana" w:hAnsi="Verdana"/>
          <w:b/>
          <w:color w:val="000000"/>
          <w:sz w:val="20"/>
          <w:szCs w:val="20"/>
        </w:rPr>
        <w:tab/>
      </w:r>
      <w:r w:rsidRPr="00F14306">
        <w:rPr>
          <w:rFonts w:ascii="Verdana" w:hAnsi="Verdana"/>
          <w:b/>
          <w:color w:val="000000"/>
          <w:sz w:val="20"/>
          <w:szCs w:val="20"/>
          <w:u w:val="single"/>
        </w:rPr>
        <w:t>Δείκτης</w:t>
      </w:r>
      <w:r w:rsidRPr="00F14306">
        <w:rPr>
          <w:rFonts w:ascii="Verdana" w:hAnsi="Verdana"/>
          <w:b/>
          <w:color w:val="000000"/>
          <w:sz w:val="20"/>
          <w:szCs w:val="20"/>
        </w:rPr>
        <w:t>: «Πληθυσμός που καλύπτεται από βελτιωμένες υπηρεσίες υγείας»</w:t>
      </w:r>
      <w:r w:rsidRPr="00F14306">
        <w:rPr>
          <w:rFonts w:ascii="Verdana" w:hAnsi="Verdana"/>
          <w:color w:val="000000"/>
          <w:sz w:val="20"/>
          <w:szCs w:val="20"/>
        </w:rPr>
        <w:t xml:space="preserve">. </w:t>
      </w:r>
      <w:r w:rsidRPr="00F14306">
        <w:rPr>
          <w:rFonts w:ascii="Verdana" w:hAnsi="Verdana"/>
          <w:sz w:val="20"/>
          <w:szCs w:val="20"/>
        </w:rPr>
        <w:t xml:space="preserve">Δείκτης Εκροών, με </w:t>
      </w:r>
      <w:r w:rsidRPr="00F14306">
        <w:rPr>
          <w:rFonts w:ascii="Verdana" w:hAnsi="Verdana"/>
          <w:color w:val="000000"/>
          <w:sz w:val="20"/>
          <w:szCs w:val="20"/>
        </w:rPr>
        <w:t xml:space="preserve">κωδικό </w:t>
      </w:r>
      <w:r w:rsidRPr="00F14306">
        <w:rPr>
          <w:rFonts w:ascii="Verdana" w:hAnsi="Verdana"/>
          <w:color w:val="000000"/>
          <w:sz w:val="20"/>
          <w:szCs w:val="20"/>
          <w:lang w:val="en-US"/>
        </w:rPr>
        <w:t>CO</w:t>
      </w:r>
      <w:r w:rsidRPr="00F14306">
        <w:rPr>
          <w:rFonts w:ascii="Verdana" w:hAnsi="Verdana"/>
          <w:color w:val="000000"/>
          <w:sz w:val="20"/>
          <w:szCs w:val="20"/>
        </w:rPr>
        <w:t>36.</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 xml:space="preserve">Ο συγκεκριμένος δείκτης, πέραν του ότι είναι κοινός δείκτης εκροών για το ΕΤΠΑ, επιλέχθηκε με βασικό κριτήριο ότι, αφ’ ενός προσδιορίζεται από πράξεις οι οποίες δεσμεύουν το </w:t>
      </w:r>
      <w:del w:id="1159" w:author="Γ" w:date="2018-07-12T14:14:00Z">
        <w:r w:rsidR="00EA3AC7">
          <w:rPr>
            <w:rFonts w:ascii="Verdana" w:hAnsi="Verdana"/>
            <w:sz w:val="20"/>
            <w:szCs w:val="20"/>
          </w:rPr>
          <w:delText>10</w:delText>
        </w:r>
      </w:del>
      <w:ins w:id="1160" w:author="Γ" w:date="2018-07-12T14:14:00Z">
        <w:r>
          <w:rPr>
            <w:rFonts w:ascii="Verdana" w:hAnsi="Verdana"/>
            <w:sz w:val="20"/>
            <w:szCs w:val="20"/>
          </w:rPr>
          <w:t>11</w:t>
        </w:r>
      </w:ins>
      <w:r w:rsidRPr="00FC18D0">
        <w:rPr>
          <w:rFonts w:ascii="Verdana" w:hAnsi="Verdana"/>
          <w:sz w:val="20"/>
          <w:szCs w:val="20"/>
        </w:rPr>
        <w:t>% του προϋπολογισμού του Άξονα Προτεραιότητας</w:t>
      </w:r>
      <w:r>
        <w:rPr>
          <w:rFonts w:ascii="Verdana" w:hAnsi="Verdana"/>
          <w:sz w:val="20"/>
          <w:szCs w:val="20"/>
        </w:rPr>
        <w:t>,</w:t>
      </w:r>
      <w:r w:rsidRPr="00FC18D0">
        <w:rPr>
          <w:rFonts w:ascii="Verdana" w:hAnsi="Verdana"/>
          <w:sz w:val="20"/>
          <w:szCs w:val="20"/>
        </w:rPr>
        <w:t xml:space="preserve"> αφ’ ετέρου και κατ’ ακολουθία</w:t>
      </w:r>
      <w:r>
        <w:rPr>
          <w:rFonts w:ascii="Verdana" w:hAnsi="Verdana"/>
          <w:sz w:val="20"/>
          <w:szCs w:val="20"/>
        </w:rPr>
        <w:t>,</w:t>
      </w:r>
      <w:r w:rsidRPr="00FC18D0">
        <w:rPr>
          <w:rFonts w:ascii="Verdana" w:hAnsi="Verdana"/>
          <w:sz w:val="20"/>
          <w:szCs w:val="20"/>
        </w:rPr>
        <w:t xml:space="preserve"> 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αντιμετώπιση των αρνητικών επιπτώσεων  της οικονομικής κρίσης στον κοινωνικοοικονομικό ιστό της Περιφέρειας και για βελτίωση των παρεχόμενων υπηρεσιών.</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lastRenderedPageBreak/>
        <w:t xml:space="preserve">Με βάση δε, το ποσό του προϋπολογισμού </w:t>
      </w:r>
      <w:del w:id="1161" w:author="Γ" w:date="2018-07-12T14:14:00Z">
        <w:r w:rsidR="00E34322" w:rsidRPr="00FC18D0">
          <w:rPr>
            <w:rFonts w:ascii="Verdana" w:hAnsi="Verdana"/>
            <w:sz w:val="20"/>
            <w:szCs w:val="20"/>
          </w:rPr>
          <w:delText>των Κατηγοριών</w:delText>
        </w:r>
      </w:del>
      <w:ins w:id="1162" w:author="Γ" w:date="2018-07-12T14:14:00Z">
        <w:r w:rsidR="002571DD">
          <w:rPr>
            <w:rFonts w:ascii="Verdana" w:hAnsi="Verdana"/>
            <w:sz w:val="20"/>
            <w:szCs w:val="20"/>
          </w:rPr>
          <w:t>της Κατηγορίας</w:t>
        </w:r>
      </w:ins>
      <w:r w:rsidR="002571DD">
        <w:rPr>
          <w:rFonts w:ascii="Verdana" w:hAnsi="Verdana"/>
          <w:sz w:val="20"/>
          <w:szCs w:val="20"/>
        </w:rPr>
        <w:t xml:space="preserve"> Παρέμβασης που </w:t>
      </w:r>
      <w:del w:id="1163" w:author="Γ" w:date="2018-07-12T14:14:00Z">
        <w:r w:rsidR="00E34322" w:rsidRPr="00FC18D0">
          <w:rPr>
            <w:rFonts w:ascii="Verdana" w:hAnsi="Verdana"/>
            <w:sz w:val="20"/>
            <w:szCs w:val="20"/>
          </w:rPr>
          <w:delText>αντιστοιχούν</w:delText>
        </w:r>
      </w:del>
      <w:ins w:id="1164" w:author="Γ" w:date="2018-07-12T14:14:00Z">
        <w:r w:rsidR="002571DD">
          <w:rPr>
            <w:rFonts w:ascii="Verdana" w:hAnsi="Verdana"/>
            <w:sz w:val="20"/>
            <w:szCs w:val="20"/>
          </w:rPr>
          <w:t>αντιστοιχεί</w:t>
        </w:r>
      </w:ins>
      <w:r w:rsidRPr="00FC18D0">
        <w:rPr>
          <w:rFonts w:ascii="Verdana" w:hAnsi="Verdana"/>
          <w:sz w:val="20"/>
          <w:szCs w:val="20"/>
        </w:rPr>
        <w:t xml:space="preserve"> στον δείκτη, το μερίδιο του προϋπολογισμού των πράξεων που προσδιορίζουν το δείκτη συμβάλει κατά </w:t>
      </w:r>
      <w:r>
        <w:rPr>
          <w:rFonts w:ascii="Verdana" w:hAnsi="Verdana"/>
          <w:sz w:val="20"/>
          <w:szCs w:val="20"/>
        </w:rPr>
        <w:t>σημαντικό ποσοστό</w:t>
      </w:r>
      <w:r w:rsidRPr="00FC18D0">
        <w:rPr>
          <w:rFonts w:ascii="Verdana" w:hAnsi="Verdana"/>
          <w:sz w:val="20"/>
          <w:szCs w:val="20"/>
        </w:rPr>
        <w:t xml:space="preserve"> στην επίτευξη του στόχου για κάλυψη του προϋπολογισμού του Άξονα</w:t>
      </w:r>
      <w:r>
        <w:rPr>
          <w:rFonts w:ascii="Verdana" w:hAnsi="Verdana"/>
          <w:sz w:val="20"/>
          <w:szCs w:val="20"/>
        </w:rPr>
        <w:t xml:space="preserve"> με δείκτες</w:t>
      </w:r>
      <w:r w:rsidRPr="00FC18D0">
        <w:rPr>
          <w:rFonts w:ascii="Verdana" w:hAnsi="Verdana"/>
          <w:sz w:val="20"/>
          <w:szCs w:val="20"/>
        </w:rPr>
        <w:t xml:space="preserve">, κατά </w:t>
      </w:r>
      <w:r>
        <w:rPr>
          <w:rFonts w:ascii="Verdana" w:hAnsi="Verdana"/>
          <w:sz w:val="20"/>
          <w:szCs w:val="20"/>
        </w:rPr>
        <w:t xml:space="preserve">τουλάχιστον </w:t>
      </w:r>
      <w:r w:rsidRPr="00FC18D0">
        <w:rPr>
          <w:rFonts w:ascii="Verdana" w:hAnsi="Verdana"/>
          <w:sz w:val="20"/>
          <w:szCs w:val="20"/>
        </w:rPr>
        <w:t>50%.</w:t>
      </w:r>
    </w:p>
    <w:p w:rsidR="009D4127" w:rsidRDefault="009D4127" w:rsidP="009D4127">
      <w:pPr>
        <w:spacing w:line="360" w:lineRule="auto"/>
        <w:jc w:val="both"/>
        <w:rPr>
          <w:rFonts w:ascii="Verdana" w:hAnsi="Verdana"/>
          <w:b/>
          <w:sz w:val="20"/>
          <w:szCs w:val="20"/>
        </w:rPr>
      </w:pPr>
    </w:p>
    <w:p w:rsidR="009D4127" w:rsidRPr="00F14306" w:rsidRDefault="009D4127" w:rsidP="009D4127">
      <w:pPr>
        <w:spacing w:line="360" w:lineRule="auto"/>
        <w:ind w:left="360" w:hanging="360"/>
        <w:jc w:val="both"/>
        <w:rPr>
          <w:rFonts w:ascii="Verdana" w:hAnsi="Verdana"/>
          <w:color w:val="000000"/>
          <w:sz w:val="20"/>
          <w:szCs w:val="20"/>
          <w:u w:val="single"/>
        </w:rPr>
      </w:pPr>
      <w:r w:rsidRPr="00F14306">
        <w:rPr>
          <w:rFonts w:ascii="Verdana" w:hAnsi="Verdana"/>
          <w:b/>
          <w:color w:val="000000"/>
          <w:sz w:val="20"/>
          <w:szCs w:val="20"/>
        </w:rPr>
        <w:t>2.</w:t>
      </w:r>
      <w:r w:rsidRPr="00F14306">
        <w:rPr>
          <w:rFonts w:ascii="Verdana" w:hAnsi="Verdana"/>
          <w:b/>
          <w:color w:val="000000"/>
          <w:sz w:val="20"/>
          <w:szCs w:val="20"/>
        </w:rPr>
        <w:tab/>
      </w:r>
      <w:r w:rsidRPr="00F14306">
        <w:rPr>
          <w:rFonts w:ascii="Verdana" w:hAnsi="Verdana"/>
          <w:b/>
          <w:color w:val="000000"/>
          <w:sz w:val="20"/>
          <w:szCs w:val="20"/>
          <w:u w:val="single"/>
        </w:rPr>
        <w:t>Δείκτης</w:t>
      </w:r>
      <w:r w:rsidRPr="00F14306">
        <w:rPr>
          <w:rFonts w:ascii="Verdana" w:hAnsi="Verdana"/>
          <w:b/>
          <w:color w:val="000000"/>
          <w:sz w:val="20"/>
          <w:szCs w:val="20"/>
        </w:rPr>
        <w:t>: «Δυναμικότητα των υποδομών παιδικής φροντίδας ή εκπαίδευσης που ενισχύονται»</w:t>
      </w:r>
      <w:r w:rsidRPr="00F14306">
        <w:rPr>
          <w:rFonts w:ascii="Verdana" w:hAnsi="Verdana"/>
          <w:color w:val="000000"/>
          <w:sz w:val="20"/>
          <w:szCs w:val="20"/>
        </w:rPr>
        <w:t xml:space="preserve">. </w:t>
      </w:r>
      <w:r w:rsidRPr="00F14306">
        <w:rPr>
          <w:rFonts w:ascii="Verdana" w:hAnsi="Verdana"/>
          <w:sz w:val="20"/>
          <w:szCs w:val="20"/>
        </w:rPr>
        <w:t>Δείκτης Εκροών,</w:t>
      </w:r>
      <w:r w:rsidRPr="00F14306">
        <w:rPr>
          <w:rFonts w:ascii="Verdana" w:hAnsi="Verdana"/>
          <w:color w:val="000000"/>
          <w:sz w:val="20"/>
          <w:szCs w:val="20"/>
        </w:rPr>
        <w:t xml:space="preserve"> με κωδικό </w:t>
      </w:r>
      <w:r w:rsidRPr="00F14306">
        <w:rPr>
          <w:rFonts w:ascii="Verdana" w:hAnsi="Verdana"/>
          <w:color w:val="000000"/>
          <w:sz w:val="20"/>
          <w:szCs w:val="20"/>
          <w:lang w:val="en-US"/>
        </w:rPr>
        <w:t>CO</w:t>
      </w:r>
      <w:r w:rsidRPr="00F14306">
        <w:rPr>
          <w:rFonts w:ascii="Verdana" w:hAnsi="Verdana"/>
          <w:color w:val="000000"/>
          <w:sz w:val="20"/>
          <w:szCs w:val="20"/>
        </w:rPr>
        <w:t>35.</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πέραν του ότι είναι κοινός δείκτης εκροών για το ΕΤΠΑ, επιλέχθηκε με βασικό κριτήριο ότι, αφ’ ενός προσδιορίζεται από πράξεις</w:t>
      </w:r>
      <w:r>
        <w:rPr>
          <w:rFonts w:ascii="Verdana" w:hAnsi="Verdana"/>
          <w:sz w:val="20"/>
          <w:szCs w:val="20"/>
        </w:rPr>
        <w:t>,</w:t>
      </w:r>
      <w:r w:rsidRPr="00FC18D0">
        <w:rPr>
          <w:rFonts w:ascii="Verdana" w:hAnsi="Verdana"/>
          <w:sz w:val="20"/>
          <w:szCs w:val="20"/>
        </w:rPr>
        <w:t xml:space="preserve"> οι οποίες δεσμεύουν το </w:t>
      </w:r>
      <w:r>
        <w:rPr>
          <w:rFonts w:ascii="Verdana" w:hAnsi="Verdana"/>
          <w:sz w:val="20"/>
          <w:szCs w:val="20"/>
        </w:rPr>
        <w:t>60</w:t>
      </w:r>
      <w:r w:rsidRPr="00FC18D0">
        <w:rPr>
          <w:rFonts w:ascii="Verdana" w:hAnsi="Verdana"/>
          <w:sz w:val="20"/>
          <w:szCs w:val="20"/>
        </w:rPr>
        <w:t>% του προϋπολογισμού του Άξονα Προτεραιότητας</w:t>
      </w:r>
      <w:r>
        <w:rPr>
          <w:rFonts w:ascii="Verdana" w:hAnsi="Verdana"/>
          <w:sz w:val="20"/>
          <w:szCs w:val="20"/>
        </w:rPr>
        <w:t>,</w:t>
      </w:r>
      <w:r w:rsidRPr="00FC18D0">
        <w:rPr>
          <w:rFonts w:ascii="Verdana" w:hAnsi="Verdana"/>
          <w:sz w:val="20"/>
          <w:szCs w:val="20"/>
        </w:rPr>
        <w:t xml:space="preserve"> αφ’ ετέρου και κατ’ ακολουθία 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αναβάθμιση του τομέα της εκπαίδευσης.</w:t>
      </w:r>
    </w:p>
    <w:p w:rsidR="009D4127" w:rsidRPr="009D4127" w:rsidRDefault="009D4127" w:rsidP="009D4127">
      <w:pPr>
        <w:spacing w:line="360" w:lineRule="auto"/>
        <w:jc w:val="both"/>
        <w:rPr>
          <w:rFonts w:ascii="Verdana" w:hAnsi="Verdana"/>
          <w:sz w:val="20"/>
          <w:rPrChange w:id="1165" w:author="Γ" w:date="2018-07-12T14:14:00Z">
            <w:rPr>
              <w:rFonts w:ascii="Verdana" w:hAnsi="Verdana"/>
              <w:sz w:val="20"/>
              <w:lang w:val="en-US"/>
            </w:rPr>
          </w:rPrChange>
        </w:rPr>
      </w:pPr>
      <w:r w:rsidRPr="00FC18D0">
        <w:rPr>
          <w:rFonts w:ascii="Verdana" w:hAnsi="Verdana"/>
          <w:sz w:val="20"/>
          <w:szCs w:val="20"/>
        </w:rPr>
        <w:t>Με βάση δε</w:t>
      </w:r>
      <w:r>
        <w:rPr>
          <w:rFonts w:ascii="Verdana" w:hAnsi="Verdana"/>
          <w:sz w:val="20"/>
          <w:szCs w:val="20"/>
        </w:rPr>
        <w:t>,</w:t>
      </w:r>
      <w:r w:rsidRPr="00FC18D0">
        <w:rPr>
          <w:rFonts w:ascii="Verdana" w:hAnsi="Verdana"/>
          <w:sz w:val="20"/>
          <w:szCs w:val="20"/>
        </w:rPr>
        <w:t xml:space="preserve"> το ποσό του προϋπολογισμού των Κατηγοριών Παρέμβασης που αντιστοιχούν στον δείκτη, το μερίδιο του προϋπολογισμού των πράξεων που προσδιορίζουν το δείκτη</w:t>
      </w:r>
      <w:r>
        <w:rPr>
          <w:rFonts w:ascii="Verdana" w:hAnsi="Verdana"/>
          <w:sz w:val="20"/>
          <w:szCs w:val="20"/>
        </w:rPr>
        <w:t>,</w:t>
      </w:r>
      <w:r w:rsidRPr="00FC18D0">
        <w:rPr>
          <w:rFonts w:ascii="Verdana" w:hAnsi="Verdana"/>
          <w:sz w:val="20"/>
          <w:szCs w:val="20"/>
        </w:rPr>
        <w:t xml:space="preserve"> συμβάλει κατά </w:t>
      </w:r>
      <w:r>
        <w:rPr>
          <w:rFonts w:ascii="Verdana" w:hAnsi="Verdana"/>
          <w:sz w:val="20"/>
          <w:szCs w:val="20"/>
        </w:rPr>
        <w:t>μεγάλο ποσοστό</w:t>
      </w:r>
      <w:r w:rsidRPr="00FC18D0">
        <w:rPr>
          <w:rFonts w:ascii="Verdana" w:hAnsi="Verdana"/>
          <w:sz w:val="20"/>
          <w:szCs w:val="20"/>
        </w:rPr>
        <w:t xml:space="preserve"> στην επίτευξη του στόχου για κάλυψη του προϋπολογισμού του Άξονα</w:t>
      </w:r>
      <w:r>
        <w:rPr>
          <w:rFonts w:ascii="Verdana" w:hAnsi="Verdana"/>
          <w:sz w:val="20"/>
          <w:szCs w:val="20"/>
        </w:rPr>
        <w:t xml:space="preserve"> με δείκτες</w:t>
      </w:r>
      <w:r w:rsidRPr="00FC18D0">
        <w:rPr>
          <w:rFonts w:ascii="Verdana" w:hAnsi="Verdana"/>
          <w:sz w:val="20"/>
          <w:szCs w:val="20"/>
        </w:rPr>
        <w:t xml:space="preserve">, κατά </w:t>
      </w:r>
      <w:r>
        <w:rPr>
          <w:rFonts w:ascii="Verdana" w:hAnsi="Verdana"/>
          <w:sz w:val="20"/>
          <w:szCs w:val="20"/>
        </w:rPr>
        <w:t xml:space="preserve">τουλάχιστον </w:t>
      </w:r>
      <w:r w:rsidRPr="00FC18D0">
        <w:rPr>
          <w:rFonts w:ascii="Verdana" w:hAnsi="Verdana"/>
          <w:sz w:val="20"/>
          <w:szCs w:val="20"/>
        </w:rPr>
        <w:t>50%.</w:t>
      </w:r>
    </w:p>
    <w:p w:rsidR="009D4127" w:rsidRPr="009D4127" w:rsidRDefault="009D4127" w:rsidP="009D4127">
      <w:pPr>
        <w:spacing w:line="360" w:lineRule="auto"/>
        <w:jc w:val="both"/>
        <w:rPr>
          <w:rFonts w:ascii="Verdana" w:hAnsi="Verdana"/>
          <w:sz w:val="20"/>
          <w:rPrChange w:id="1166" w:author="Γ" w:date="2018-07-12T14:14:00Z">
            <w:rPr>
              <w:rFonts w:ascii="Verdana" w:hAnsi="Verdana"/>
              <w:sz w:val="20"/>
              <w:lang w:val="en-US"/>
            </w:rPr>
          </w:rPrChange>
        </w:rPr>
      </w:pPr>
    </w:p>
    <w:p w:rsidR="00CD557F" w:rsidRPr="00F14306" w:rsidRDefault="00CD557F" w:rsidP="00CD557F">
      <w:pPr>
        <w:spacing w:line="360" w:lineRule="auto"/>
        <w:ind w:left="360" w:hanging="360"/>
        <w:jc w:val="both"/>
        <w:rPr>
          <w:del w:id="1167" w:author="Γ" w:date="2018-07-12T14:14:00Z"/>
          <w:rFonts w:ascii="Verdana" w:hAnsi="Verdana"/>
          <w:sz w:val="20"/>
          <w:szCs w:val="20"/>
          <w:u w:val="single"/>
        </w:rPr>
      </w:pPr>
      <w:del w:id="1168" w:author="Γ" w:date="2018-07-12T14:14:00Z">
        <w:r w:rsidRPr="00F14306">
          <w:rPr>
            <w:rFonts w:ascii="Verdana" w:hAnsi="Verdana"/>
            <w:b/>
            <w:sz w:val="20"/>
            <w:szCs w:val="20"/>
          </w:rPr>
          <w:delText>3.</w:delText>
        </w:r>
        <w:r w:rsidRPr="00F14306">
          <w:rPr>
            <w:rFonts w:ascii="Verdana" w:hAnsi="Verdana"/>
            <w:b/>
            <w:sz w:val="20"/>
            <w:szCs w:val="20"/>
          </w:rPr>
          <w:tab/>
        </w:r>
        <w:r w:rsidRPr="00F14306">
          <w:rPr>
            <w:rFonts w:ascii="Verdana" w:hAnsi="Verdana"/>
            <w:b/>
            <w:sz w:val="20"/>
            <w:szCs w:val="20"/>
            <w:u w:val="single"/>
          </w:rPr>
          <w:delText>Δείκτης</w:delText>
        </w:r>
        <w:r w:rsidRPr="00F14306">
          <w:rPr>
            <w:rFonts w:ascii="Verdana" w:hAnsi="Verdana"/>
            <w:b/>
            <w:sz w:val="20"/>
            <w:szCs w:val="20"/>
          </w:rPr>
          <w:delText>: «</w:delText>
        </w:r>
        <w:r w:rsidR="002415A1">
          <w:rPr>
            <w:rFonts w:ascii="Verdana" w:hAnsi="Verdana"/>
            <w:b/>
            <w:sz w:val="20"/>
            <w:szCs w:val="20"/>
          </w:rPr>
          <w:delText>Πληθυσμός που καλύπτεται από βελτιωμένες υπηρεσίες πρόνοιας</w:delText>
        </w:r>
        <w:r w:rsidRPr="00F14306">
          <w:rPr>
            <w:rFonts w:ascii="Verdana" w:hAnsi="Verdana"/>
            <w:b/>
            <w:sz w:val="20"/>
            <w:szCs w:val="20"/>
          </w:rPr>
          <w:delText>»</w:delText>
        </w:r>
        <w:r w:rsidR="002415A1">
          <w:rPr>
            <w:rFonts w:ascii="Verdana" w:hAnsi="Verdana"/>
            <w:sz w:val="20"/>
            <w:szCs w:val="20"/>
          </w:rPr>
          <w:delText>,</w:delText>
        </w:r>
        <w:r w:rsidRPr="00F14306">
          <w:rPr>
            <w:rFonts w:ascii="Verdana" w:hAnsi="Verdana"/>
            <w:sz w:val="20"/>
            <w:szCs w:val="20"/>
          </w:rPr>
          <w:delText xml:space="preserve"> με κωδικό </w:delText>
        </w:r>
        <w:r w:rsidR="002415A1">
          <w:rPr>
            <w:rFonts w:ascii="Verdana" w:hAnsi="Verdana"/>
            <w:sz w:val="20"/>
            <w:szCs w:val="20"/>
          </w:rPr>
          <w:delText>Τ2428</w:delText>
        </w:r>
        <w:r w:rsidRPr="00F14306">
          <w:rPr>
            <w:rFonts w:ascii="Verdana" w:hAnsi="Verdana"/>
            <w:sz w:val="20"/>
            <w:szCs w:val="20"/>
          </w:rPr>
          <w:delText>.</w:delText>
        </w:r>
      </w:del>
    </w:p>
    <w:p w:rsidR="002B36A8" w:rsidRPr="00A50D64" w:rsidRDefault="002B36A8" w:rsidP="002B36A8">
      <w:pPr>
        <w:spacing w:line="360" w:lineRule="auto"/>
        <w:jc w:val="both"/>
        <w:rPr>
          <w:del w:id="1169" w:author="Γ" w:date="2018-07-12T14:14:00Z"/>
          <w:rFonts w:ascii="Verdana" w:hAnsi="Verdana"/>
          <w:sz w:val="20"/>
          <w:szCs w:val="20"/>
        </w:rPr>
      </w:pPr>
      <w:del w:id="1170" w:author="Γ" w:date="2018-07-12T14:14:00Z">
        <w:r>
          <w:rPr>
            <w:rFonts w:ascii="Verdana" w:hAnsi="Verdana"/>
            <w:sz w:val="20"/>
            <w:szCs w:val="20"/>
          </w:rPr>
          <w:delText>Η επιλογή του συγκεκριμένου δείκτη</w:delText>
        </w:r>
        <w:r w:rsidRPr="009E16FC">
          <w:rPr>
            <w:rFonts w:ascii="Verdana" w:hAnsi="Verdana"/>
            <w:sz w:val="20"/>
            <w:szCs w:val="20"/>
          </w:rPr>
          <w:delText xml:space="preserve"> </w:delText>
        </w:r>
        <w:r>
          <w:rPr>
            <w:rFonts w:ascii="Verdana" w:hAnsi="Verdana"/>
            <w:sz w:val="20"/>
            <w:szCs w:val="20"/>
          </w:rPr>
          <w:delText>έγινε</w:delText>
        </w:r>
        <w:r w:rsidRPr="009E16FC">
          <w:rPr>
            <w:rFonts w:ascii="Verdana" w:hAnsi="Verdana"/>
            <w:sz w:val="20"/>
            <w:szCs w:val="20"/>
          </w:rPr>
          <w:delText xml:space="preserve"> με βασικό κριτήριο ότι, </w:delText>
        </w:r>
        <w:r w:rsidRPr="00A90A0F">
          <w:rPr>
            <w:rFonts w:ascii="Verdana" w:hAnsi="Verdana"/>
            <w:sz w:val="20"/>
            <w:szCs w:val="20"/>
          </w:rPr>
          <w:delText>προσδιορίζει και ανταποκρίνεται σε έναν από τους βασικούς στόχους του Άξονα Προτεραιότητας για αναβά</w:delText>
        </w:r>
        <w:r>
          <w:rPr>
            <w:rFonts w:ascii="Verdana" w:hAnsi="Verdana"/>
            <w:sz w:val="20"/>
            <w:szCs w:val="20"/>
          </w:rPr>
          <w:delText>θμιση των υπηρεσιών πρόνοιας. Παράλληλα, αντιστοιχεί σε</w:delText>
        </w:r>
        <w:r w:rsidRPr="009E16FC">
          <w:rPr>
            <w:rFonts w:ascii="Verdana" w:hAnsi="Verdana"/>
            <w:sz w:val="20"/>
            <w:szCs w:val="20"/>
          </w:rPr>
          <w:delText xml:space="preserve"> πράξεις</w:delText>
        </w:r>
        <w:r w:rsidRPr="009928E0">
          <w:rPr>
            <w:rFonts w:ascii="Verdana" w:hAnsi="Verdana"/>
            <w:sz w:val="20"/>
            <w:szCs w:val="20"/>
          </w:rPr>
          <w:delText>,</w:delText>
        </w:r>
        <w:r w:rsidRPr="009E16FC">
          <w:rPr>
            <w:rFonts w:ascii="Verdana" w:hAnsi="Verdana"/>
            <w:sz w:val="20"/>
            <w:szCs w:val="20"/>
          </w:rPr>
          <w:delText xml:space="preserve"> οι οποίες δεσμεύουν </w:delText>
        </w:r>
        <w:r w:rsidRPr="00A90A0F">
          <w:rPr>
            <w:rFonts w:ascii="Verdana" w:hAnsi="Verdana"/>
            <w:sz w:val="20"/>
            <w:szCs w:val="20"/>
          </w:rPr>
          <w:delText xml:space="preserve">το </w:delText>
        </w:r>
        <w:r>
          <w:rPr>
            <w:rFonts w:ascii="Verdana" w:hAnsi="Verdana"/>
            <w:sz w:val="20"/>
            <w:szCs w:val="20"/>
          </w:rPr>
          <w:delText>7,5</w:delText>
        </w:r>
        <w:r w:rsidRPr="00A90A0F">
          <w:rPr>
            <w:rFonts w:ascii="Verdana" w:hAnsi="Verdana"/>
            <w:sz w:val="20"/>
            <w:szCs w:val="20"/>
          </w:rPr>
          <w:delText>% του προϋπολογισμού του Άξονα Προτεραιότητας</w:delText>
        </w:r>
        <w:r>
          <w:rPr>
            <w:rFonts w:ascii="Verdana" w:hAnsi="Verdana"/>
            <w:sz w:val="20"/>
            <w:szCs w:val="20"/>
          </w:rPr>
          <w:delText>.</w:delText>
        </w:r>
      </w:del>
    </w:p>
    <w:p w:rsidR="00CD557F" w:rsidRDefault="00CD557F" w:rsidP="00CD557F">
      <w:pPr>
        <w:spacing w:line="360" w:lineRule="auto"/>
        <w:jc w:val="both"/>
        <w:rPr>
          <w:del w:id="1171" w:author="Γ" w:date="2018-07-12T14:14:00Z"/>
          <w:rFonts w:ascii="Verdana" w:hAnsi="Verdana"/>
          <w:b/>
          <w:sz w:val="20"/>
          <w:szCs w:val="20"/>
        </w:rPr>
      </w:pPr>
    </w:p>
    <w:p w:rsidR="009D4127" w:rsidRDefault="00C5318E" w:rsidP="009D4127">
      <w:pPr>
        <w:spacing w:line="360" w:lineRule="auto"/>
        <w:jc w:val="both"/>
        <w:rPr>
          <w:ins w:id="1172" w:author="Γ" w:date="2018-07-12T14:14:00Z"/>
          <w:rFonts w:ascii="Verdana" w:hAnsi="Verdana"/>
          <w:b/>
          <w:sz w:val="20"/>
          <w:szCs w:val="20"/>
        </w:rPr>
      </w:pPr>
      <w:del w:id="1173" w:author="Γ" w:date="2018-07-12T14:14:00Z">
        <w:r w:rsidRPr="00050EC2">
          <w:rPr>
            <w:rFonts w:ascii="Verdana" w:hAnsi="Verdana"/>
            <w:b/>
            <w:sz w:val="20"/>
            <w:szCs w:val="20"/>
          </w:rPr>
          <w:delText>4</w:delText>
        </w:r>
      </w:del>
    </w:p>
    <w:p w:rsidR="009D4127" w:rsidRPr="00355117" w:rsidRDefault="009D4127" w:rsidP="009D4127">
      <w:pPr>
        <w:spacing w:line="360" w:lineRule="auto"/>
        <w:ind w:left="360" w:hanging="360"/>
        <w:jc w:val="both"/>
        <w:rPr>
          <w:rFonts w:ascii="Verdana" w:hAnsi="Verdana"/>
          <w:sz w:val="20"/>
          <w:szCs w:val="20"/>
          <w:u w:val="single"/>
        </w:rPr>
      </w:pPr>
      <w:ins w:id="1174" w:author="Γ" w:date="2018-07-12T14:14:00Z">
        <w:r>
          <w:rPr>
            <w:rFonts w:ascii="Verdana" w:hAnsi="Verdana"/>
            <w:b/>
            <w:sz w:val="20"/>
            <w:szCs w:val="20"/>
          </w:rPr>
          <w:t>3</w:t>
        </w:r>
      </w:ins>
      <w:r w:rsidRPr="00050EC2">
        <w:rPr>
          <w:rFonts w:ascii="Verdana" w:hAnsi="Verdana"/>
          <w:b/>
          <w:sz w:val="20"/>
          <w:szCs w:val="20"/>
        </w:rPr>
        <w:t>.</w:t>
      </w:r>
      <w:r w:rsidRPr="00050EC2">
        <w:rPr>
          <w:rFonts w:ascii="Verdana" w:hAnsi="Verdana"/>
          <w:b/>
          <w:sz w:val="20"/>
          <w:szCs w:val="20"/>
        </w:rPr>
        <w:tab/>
      </w:r>
      <w:r w:rsidRPr="00050EC2">
        <w:rPr>
          <w:rFonts w:ascii="Verdana" w:hAnsi="Verdana"/>
          <w:b/>
          <w:sz w:val="20"/>
          <w:szCs w:val="20"/>
          <w:u w:val="single"/>
        </w:rPr>
        <w:t>Δείκτης</w:t>
      </w:r>
      <w:r w:rsidRPr="00050EC2">
        <w:rPr>
          <w:rFonts w:ascii="Verdana" w:hAnsi="Verdana"/>
          <w:b/>
          <w:sz w:val="20"/>
          <w:szCs w:val="20"/>
        </w:rPr>
        <w:t>: «Ποσό πιστοποιημένων Δαπανών»</w:t>
      </w:r>
      <w:r w:rsidRPr="00355117">
        <w:rPr>
          <w:rFonts w:ascii="Verdana" w:hAnsi="Verdana"/>
          <w:sz w:val="20"/>
          <w:szCs w:val="20"/>
        </w:rPr>
        <w:t xml:space="preserve">. Οικονομικός Δείκτης, με κωδικό </w:t>
      </w:r>
      <w:r w:rsidRPr="00355117">
        <w:rPr>
          <w:rFonts w:ascii="Verdana" w:hAnsi="Verdana"/>
          <w:sz w:val="20"/>
          <w:szCs w:val="20"/>
          <w:lang w:val="en-US"/>
        </w:rPr>
        <w:t>F</w:t>
      </w:r>
      <w:r w:rsidRPr="00355117">
        <w:rPr>
          <w:rFonts w:ascii="Verdana" w:hAnsi="Verdana"/>
          <w:sz w:val="20"/>
          <w:szCs w:val="20"/>
        </w:rPr>
        <w:t>100.</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Pr="00FC18D0" w:rsidRDefault="009D4127" w:rsidP="009D4127">
      <w:pPr>
        <w:spacing w:line="360" w:lineRule="auto"/>
        <w:jc w:val="both"/>
        <w:rPr>
          <w:rFonts w:ascii="Verdana" w:hAnsi="Verdana"/>
          <w:sz w:val="20"/>
          <w:szCs w:val="20"/>
        </w:rPr>
      </w:pPr>
    </w:p>
    <w:p w:rsidR="009D4127" w:rsidRPr="00FC18D0" w:rsidRDefault="009D4127" w:rsidP="009D4127">
      <w:pPr>
        <w:spacing w:line="360" w:lineRule="auto"/>
        <w:jc w:val="both"/>
        <w:rPr>
          <w:rFonts w:ascii="Verdana" w:hAnsi="Verdana"/>
          <w:sz w:val="20"/>
          <w:szCs w:val="20"/>
        </w:rPr>
      </w:pPr>
    </w:p>
    <w:p w:rsidR="009D4127" w:rsidRPr="0042585A" w:rsidRDefault="009D4127" w:rsidP="009D4127">
      <w:pPr>
        <w:spacing w:line="360" w:lineRule="auto"/>
        <w:rPr>
          <w:rFonts w:ascii="Verdana" w:hAnsi="Verdana"/>
          <w:sz w:val="20"/>
          <w:szCs w:val="20"/>
        </w:rPr>
      </w:pPr>
      <w:r w:rsidRPr="0042585A">
        <w:rPr>
          <w:rFonts w:ascii="Verdana" w:hAnsi="Verdana"/>
          <w:b/>
          <w:sz w:val="20"/>
          <w:szCs w:val="20"/>
          <w:u w:val="single"/>
        </w:rPr>
        <w:t>Άξονας Προτεραιότητας 3:</w:t>
      </w:r>
      <w:r w:rsidRPr="009818AD">
        <w:rPr>
          <w:rFonts w:ascii="Verdana" w:hAnsi="Verdana"/>
          <w:b/>
          <w:sz w:val="20"/>
          <w:szCs w:val="20"/>
        </w:rPr>
        <w:t xml:space="preserve"> </w:t>
      </w:r>
      <w:r w:rsidRPr="0042585A">
        <w:rPr>
          <w:rFonts w:ascii="Verdana" w:hAnsi="Verdana"/>
          <w:sz w:val="20"/>
          <w:szCs w:val="20"/>
        </w:rPr>
        <w:t xml:space="preserve">«Προστασία του </w:t>
      </w:r>
      <w:r>
        <w:rPr>
          <w:rFonts w:ascii="Verdana" w:hAnsi="Verdana"/>
          <w:sz w:val="20"/>
          <w:szCs w:val="20"/>
        </w:rPr>
        <w:t xml:space="preserve">περιβάλλοντος - </w:t>
      </w:r>
      <w:r w:rsidRPr="0042585A">
        <w:rPr>
          <w:rFonts w:ascii="Verdana" w:hAnsi="Verdana"/>
          <w:sz w:val="20"/>
          <w:szCs w:val="20"/>
        </w:rPr>
        <w:t>μετάβαση σε μια οικονομία φιλική στο πε</w:t>
      </w:r>
      <w:r>
        <w:rPr>
          <w:rFonts w:ascii="Verdana" w:hAnsi="Verdana"/>
          <w:sz w:val="20"/>
          <w:szCs w:val="20"/>
        </w:rPr>
        <w:t>ριβάλλον».</w:t>
      </w:r>
    </w:p>
    <w:p w:rsidR="009D4127" w:rsidRPr="0042585A" w:rsidRDefault="009D4127" w:rsidP="009D4127">
      <w:pPr>
        <w:spacing w:line="360" w:lineRule="auto"/>
        <w:jc w:val="both"/>
        <w:rPr>
          <w:rFonts w:ascii="Verdana" w:hAnsi="Verdana"/>
          <w:b/>
          <w:sz w:val="20"/>
          <w:szCs w:val="20"/>
        </w:rPr>
      </w:pPr>
    </w:p>
    <w:p w:rsidR="009D4127" w:rsidRPr="00AC1AA7" w:rsidRDefault="009D4127" w:rsidP="009D4127">
      <w:pPr>
        <w:spacing w:line="360" w:lineRule="auto"/>
        <w:ind w:left="360" w:hanging="360"/>
        <w:jc w:val="both"/>
        <w:rPr>
          <w:rFonts w:ascii="Verdana" w:hAnsi="Verdana"/>
          <w:sz w:val="20"/>
          <w:szCs w:val="20"/>
        </w:rPr>
      </w:pPr>
      <w:r>
        <w:rPr>
          <w:rFonts w:ascii="Verdana" w:hAnsi="Verdana"/>
          <w:b/>
          <w:sz w:val="20"/>
          <w:szCs w:val="20"/>
        </w:rPr>
        <w:lastRenderedPageBreak/>
        <w:t>1</w:t>
      </w:r>
      <w:r w:rsidRPr="00AC1AA7">
        <w:rPr>
          <w:rFonts w:ascii="Verdana" w:hAnsi="Verdana"/>
          <w:b/>
          <w:sz w:val="20"/>
          <w:szCs w:val="20"/>
        </w:rPr>
        <w:t>.</w:t>
      </w:r>
      <w:r w:rsidRPr="00AC1AA7">
        <w:rPr>
          <w:rFonts w:ascii="Verdana" w:hAnsi="Verdana"/>
          <w:b/>
          <w:sz w:val="20"/>
          <w:szCs w:val="20"/>
        </w:rPr>
        <w:tab/>
      </w:r>
      <w:r w:rsidRPr="00AC1AA7">
        <w:rPr>
          <w:rFonts w:ascii="Verdana" w:hAnsi="Verdana"/>
          <w:b/>
          <w:sz w:val="20"/>
          <w:szCs w:val="20"/>
          <w:u w:val="single"/>
        </w:rPr>
        <w:t>Δείκτης</w:t>
      </w:r>
      <w:r w:rsidRPr="00AC1AA7">
        <w:rPr>
          <w:rFonts w:ascii="Verdana" w:hAnsi="Verdana"/>
          <w:b/>
          <w:sz w:val="20"/>
          <w:szCs w:val="20"/>
        </w:rPr>
        <w:t>: «Πρόσθετος πληθυσμός που εξυπηρετείται από βελτιωμένη παροχή νερού»,</w:t>
      </w:r>
      <w:r w:rsidRPr="00AC1AA7">
        <w:rPr>
          <w:rFonts w:ascii="Verdana" w:hAnsi="Verdana"/>
          <w:sz w:val="20"/>
          <w:szCs w:val="20"/>
        </w:rPr>
        <w:t xml:space="preserve"> με κωδικό </w:t>
      </w:r>
      <w:r w:rsidRPr="00AC1AA7">
        <w:rPr>
          <w:rFonts w:ascii="Verdana" w:hAnsi="Verdana"/>
          <w:sz w:val="20"/>
          <w:szCs w:val="20"/>
          <w:lang w:val="en-US"/>
        </w:rPr>
        <w:t>CO</w:t>
      </w:r>
      <w:r w:rsidRPr="00AC1AA7">
        <w:rPr>
          <w:rFonts w:ascii="Verdana" w:hAnsi="Verdana"/>
          <w:sz w:val="20"/>
          <w:szCs w:val="20"/>
        </w:rPr>
        <w:t>18.</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επιλέχθηκε, πέραν του ότι αποτελεί Κοινό δείκτη εκροών,</w:t>
      </w:r>
      <w:r>
        <w:rPr>
          <w:rFonts w:ascii="Verdana" w:hAnsi="Verdana"/>
          <w:sz w:val="20"/>
          <w:szCs w:val="20"/>
        </w:rPr>
        <w:t xml:space="preserve"> με βασικό κριτήριο ότι</w:t>
      </w:r>
      <w:r w:rsidRPr="00FC18D0">
        <w:rPr>
          <w:rFonts w:ascii="Verdana" w:hAnsi="Verdana"/>
          <w:sz w:val="20"/>
          <w:szCs w:val="20"/>
        </w:rPr>
        <w:t xml:space="preserve"> προσδιορίζει και ανταποκρίνεται σε έναν από τους βασικούς στόχους του Άξονα Προτεραιότητας για ορθολογική διαχείριση των φυσικών πόρων</w:t>
      </w:r>
      <w:r>
        <w:rPr>
          <w:rFonts w:ascii="Verdana" w:hAnsi="Verdana"/>
          <w:sz w:val="20"/>
          <w:szCs w:val="20"/>
        </w:rPr>
        <w:t xml:space="preserve">, ενώ </w:t>
      </w:r>
      <w:ins w:id="1175" w:author="Γ" w:date="2018-07-12T14:14:00Z">
        <w:r>
          <w:rPr>
            <w:rFonts w:ascii="Verdana" w:hAnsi="Verdana"/>
            <w:sz w:val="20"/>
            <w:szCs w:val="20"/>
          </w:rPr>
          <w:t xml:space="preserve">παράλληλα </w:t>
        </w:r>
      </w:ins>
      <w:r>
        <w:rPr>
          <w:rFonts w:ascii="Verdana" w:hAnsi="Verdana"/>
          <w:sz w:val="20"/>
          <w:szCs w:val="20"/>
        </w:rPr>
        <w:t>συμβάλλει στην κάλυψη των αναγκών περί του Ευρωπαϊκού Περιβαλλοντικού Κεκτημένου</w:t>
      </w:r>
      <w:r w:rsidRPr="00FC18D0">
        <w:rPr>
          <w:rFonts w:ascii="Verdana" w:hAnsi="Verdana"/>
          <w:sz w:val="20"/>
          <w:szCs w:val="20"/>
        </w:rPr>
        <w:t>.</w:t>
      </w:r>
      <w:r>
        <w:rPr>
          <w:rFonts w:ascii="Verdana" w:hAnsi="Verdana"/>
          <w:sz w:val="20"/>
          <w:szCs w:val="20"/>
        </w:rPr>
        <w:t xml:space="preserve"> Έτσι, συνδέεται η εξέταση των επιδόσεων του Άξονα Προτεραιότητας με τους επιδιωκόμενους στόχους του.</w:t>
      </w:r>
    </w:p>
    <w:p w:rsidR="00DA6358" w:rsidRDefault="009D4127" w:rsidP="00DA6358">
      <w:pPr>
        <w:spacing w:line="360" w:lineRule="auto"/>
        <w:jc w:val="both"/>
        <w:rPr>
          <w:rFonts w:ascii="Verdana" w:hAnsi="Verdana"/>
          <w:sz w:val="20"/>
          <w:szCs w:val="20"/>
        </w:rPr>
      </w:pPr>
      <w:r w:rsidRPr="00FC18D0">
        <w:rPr>
          <w:rFonts w:ascii="Verdana" w:hAnsi="Verdana"/>
          <w:sz w:val="20"/>
          <w:szCs w:val="20"/>
        </w:rPr>
        <w:t>Με βάση δε</w:t>
      </w:r>
      <w:r>
        <w:rPr>
          <w:rFonts w:ascii="Verdana" w:hAnsi="Verdana"/>
          <w:sz w:val="20"/>
          <w:szCs w:val="20"/>
        </w:rPr>
        <w:t>,</w:t>
      </w:r>
      <w:r w:rsidRPr="00FC18D0">
        <w:rPr>
          <w:rFonts w:ascii="Verdana" w:hAnsi="Verdana"/>
          <w:sz w:val="20"/>
          <w:szCs w:val="20"/>
        </w:rPr>
        <w:t xml:space="preserve"> το ποσό του προϋπολογισμού των Κατηγοριών Παρέμβαση</w:t>
      </w:r>
      <w:r>
        <w:rPr>
          <w:rFonts w:ascii="Verdana" w:hAnsi="Verdana"/>
          <w:sz w:val="20"/>
          <w:szCs w:val="20"/>
        </w:rPr>
        <w:t xml:space="preserve">ς που αντιστοιχούν στον δείκτη και </w:t>
      </w:r>
      <w:r w:rsidRPr="00FC18D0">
        <w:rPr>
          <w:rFonts w:ascii="Verdana" w:hAnsi="Verdana"/>
          <w:sz w:val="20"/>
          <w:szCs w:val="20"/>
        </w:rPr>
        <w:t>το μερίδιο του προϋπολογισμού των πράξεων που προσδιορίζουν το δείκτη</w:t>
      </w:r>
      <w:r>
        <w:rPr>
          <w:rFonts w:ascii="Verdana" w:hAnsi="Verdana"/>
          <w:sz w:val="20"/>
          <w:szCs w:val="20"/>
        </w:rPr>
        <w:t>, αυτός</w:t>
      </w:r>
      <w:r w:rsidRPr="00FC18D0">
        <w:rPr>
          <w:rFonts w:ascii="Verdana" w:hAnsi="Verdana"/>
          <w:sz w:val="20"/>
          <w:szCs w:val="20"/>
        </w:rPr>
        <w:t xml:space="preserve"> συμβάλει κατά </w:t>
      </w:r>
      <w:r>
        <w:rPr>
          <w:rFonts w:ascii="Verdana" w:hAnsi="Verdana"/>
          <w:sz w:val="20"/>
          <w:szCs w:val="20"/>
        </w:rPr>
        <w:t>σημαντικό βαθμό</w:t>
      </w:r>
      <w:r w:rsidRPr="00FC18D0">
        <w:rPr>
          <w:rFonts w:ascii="Verdana" w:hAnsi="Verdana"/>
          <w:sz w:val="20"/>
          <w:szCs w:val="20"/>
        </w:rPr>
        <w:t xml:space="preserve"> στην επίτευξη του στόχου για κάλυψη του προϋπολογισμού του Άξονα </w:t>
      </w:r>
      <w:r>
        <w:rPr>
          <w:rFonts w:ascii="Verdana" w:hAnsi="Verdana"/>
          <w:sz w:val="20"/>
          <w:szCs w:val="20"/>
        </w:rPr>
        <w:t xml:space="preserve">Προτεραιότητας με δείκτες, τουλάχιστον κατά 50%. Συγκεκριμένα, </w:t>
      </w:r>
      <w:del w:id="1176" w:author="Γ" w:date="2018-07-12T14:14:00Z">
        <w:r w:rsidR="00111A8E">
          <w:rPr>
            <w:rFonts w:ascii="Verdana" w:hAnsi="Verdana"/>
            <w:sz w:val="20"/>
            <w:szCs w:val="20"/>
          </w:rPr>
          <w:delText xml:space="preserve">συμβάλλει κατά </w:delText>
        </w:r>
        <w:r w:rsidR="00190F84">
          <w:rPr>
            <w:rFonts w:ascii="Verdana" w:hAnsi="Verdana"/>
            <w:sz w:val="20"/>
            <w:szCs w:val="20"/>
          </w:rPr>
          <w:delText>30</w:delText>
        </w:r>
        <w:r w:rsidR="00111A8E">
          <w:rPr>
            <w:rFonts w:ascii="Verdana" w:hAnsi="Verdana"/>
            <w:sz w:val="20"/>
            <w:szCs w:val="20"/>
          </w:rPr>
          <w:delText>,</w:delText>
        </w:r>
        <w:r w:rsidR="00190F84">
          <w:rPr>
            <w:rFonts w:ascii="Verdana" w:hAnsi="Verdana"/>
            <w:sz w:val="20"/>
            <w:szCs w:val="20"/>
          </w:rPr>
          <w:delText>1</w:delText>
        </w:r>
        <w:r w:rsidR="00111A8E">
          <w:rPr>
            <w:rFonts w:ascii="Verdana" w:hAnsi="Verdana"/>
            <w:sz w:val="20"/>
            <w:szCs w:val="20"/>
          </w:rPr>
          <w:delText>% στην κάλυψη</w:delText>
        </w:r>
      </w:del>
      <w:ins w:id="1177" w:author="Γ" w:date="2018-07-12T14:14:00Z">
        <w:r w:rsidR="00DA6358" w:rsidRPr="00692F98">
          <w:rPr>
            <w:rFonts w:ascii="Verdana" w:hAnsi="Verdana"/>
            <w:sz w:val="20"/>
            <w:szCs w:val="20"/>
          </w:rPr>
          <w:t>το ύψος</w:t>
        </w:r>
      </w:ins>
      <w:r w:rsidR="00DA6358" w:rsidRPr="00692F98">
        <w:rPr>
          <w:rFonts w:ascii="Verdana" w:hAnsi="Verdana"/>
          <w:sz w:val="20"/>
          <w:szCs w:val="20"/>
        </w:rPr>
        <w:t xml:space="preserve"> του προϋπολογισμού </w:t>
      </w:r>
      <w:ins w:id="1178" w:author="Γ" w:date="2018-07-12T14:14:00Z">
        <w:r w:rsidR="00DA6358" w:rsidRPr="00692F98">
          <w:rPr>
            <w:rFonts w:ascii="Verdana" w:hAnsi="Verdana"/>
            <w:sz w:val="20"/>
            <w:szCs w:val="20"/>
          </w:rPr>
          <w:t xml:space="preserve">των δράσεων που συμβάλουν στον εν λόγω δείκτη, αντιπροσωπεύει το </w:t>
        </w:r>
        <w:r w:rsidR="00DA6358">
          <w:rPr>
            <w:rFonts w:ascii="Verdana" w:hAnsi="Verdana"/>
            <w:sz w:val="20"/>
            <w:szCs w:val="20"/>
          </w:rPr>
          <w:t>47,8</w:t>
        </w:r>
        <w:r w:rsidR="00DA6358" w:rsidRPr="00692F98">
          <w:rPr>
            <w:rFonts w:ascii="Verdana" w:hAnsi="Verdana"/>
            <w:sz w:val="20"/>
            <w:szCs w:val="20"/>
          </w:rPr>
          <w:t>% του συνολικού προϋπολογισμού των Επενδυτικών Προτεραιοτήτων και Κατηγοριών Παρέμβασης που αντιστοιχ</w:t>
        </w:r>
        <w:r w:rsidR="00DA6358">
          <w:rPr>
            <w:rFonts w:ascii="Verdana" w:hAnsi="Verdana"/>
            <w:sz w:val="20"/>
            <w:szCs w:val="20"/>
          </w:rPr>
          <w:t>εί</w:t>
        </w:r>
        <w:r w:rsidR="00DA6358" w:rsidRPr="00692F98">
          <w:rPr>
            <w:rFonts w:ascii="Verdana" w:hAnsi="Verdana"/>
            <w:sz w:val="20"/>
            <w:szCs w:val="20"/>
          </w:rPr>
          <w:t xml:space="preserve"> </w:t>
        </w:r>
        <w:r w:rsidR="00DA6358">
          <w:rPr>
            <w:rFonts w:ascii="Verdana" w:hAnsi="Verdana"/>
            <w:sz w:val="20"/>
            <w:szCs w:val="20"/>
          </w:rPr>
          <w:t>στους</w:t>
        </w:r>
        <w:r w:rsidR="00DA6358" w:rsidRPr="00692F98">
          <w:rPr>
            <w:rFonts w:ascii="Verdana" w:hAnsi="Verdana"/>
            <w:sz w:val="20"/>
            <w:szCs w:val="20"/>
          </w:rPr>
          <w:t xml:space="preserve"> δείκτες του Πλαισίου Επίδοσης</w:t>
        </w:r>
        <w:r w:rsidR="00DA6358">
          <w:rPr>
            <w:rFonts w:ascii="Verdana" w:hAnsi="Verdana"/>
            <w:sz w:val="20"/>
            <w:szCs w:val="20"/>
          </w:rPr>
          <w:t xml:space="preserve"> </w:t>
        </w:r>
      </w:ins>
      <w:r w:rsidR="00DA6358">
        <w:rPr>
          <w:rFonts w:ascii="Verdana" w:hAnsi="Verdana"/>
          <w:sz w:val="20"/>
          <w:szCs w:val="20"/>
        </w:rPr>
        <w:t>του Άξονα Προτεραιότητας.</w:t>
      </w:r>
      <w:ins w:id="1179" w:author="Γ" w:date="2018-07-12T14:14:00Z">
        <w:r w:rsidR="00DA6358" w:rsidRPr="00692F98">
          <w:rPr>
            <w:rFonts w:ascii="Verdana" w:hAnsi="Verdana"/>
            <w:sz w:val="20"/>
            <w:szCs w:val="20"/>
          </w:rPr>
          <w:t xml:space="preserve"> </w:t>
        </w:r>
      </w:ins>
    </w:p>
    <w:p w:rsidR="009D4127" w:rsidRDefault="009D4127" w:rsidP="009D4127">
      <w:pPr>
        <w:spacing w:line="360" w:lineRule="auto"/>
        <w:jc w:val="both"/>
        <w:rPr>
          <w:rFonts w:ascii="Verdana" w:hAnsi="Verdana"/>
          <w:b/>
          <w:sz w:val="20"/>
          <w:szCs w:val="20"/>
        </w:rPr>
      </w:pPr>
    </w:p>
    <w:p w:rsidR="009D4127" w:rsidRPr="00AC1AA7" w:rsidRDefault="009D4127" w:rsidP="009D4127">
      <w:pPr>
        <w:spacing w:line="360" w:lineRule="auto"/>
        <w:ind w:left="360" w:hanging="360"/>
        <w:jc w:val="both"/>
        <w:rPr>
          <w:rFonts w:ascii="Verdana" w:hAnsi="Verdana"/>
          <w:sz w:val="20"/>
          <w:szCs w:val="20"/>
          <w:u w:val="single"/>
        </w:rPr>
      </w:pPr>
      <w:r>
        <w:rPr>
          <w:rFonts w:ascii="Verdana" w:hAnsi="Verdana"/>
          <w:b/>
          <w:sz w:val="20"/>
          <w:szCs w:val="20"/>
        </w:rPr>
        <w:t>2</w:t>
      </w:r>
      <w:r w:rsidRPr="00AC1AA7">
        <w:rPr>
          <w:rFonts w:ascii="Verdana" w:hAnsi="Verdana"/>
          <w:b/>
          <w:sz w:val="20"/>
          <w:szCs w:val="20"/>
        </w:rPr>
        <w:t>.</w:t>
      </w:r>
      <w:r w:rsidRPr="00AC1AA7">
        <w:rPr>
          <w:rFonts w:ascii="Verdana" w:hAnsi="Verdana"/>
          <w:b/>
          <w:sz w:val="20"/>
          <w:szCs w:val="20"/>
        </w:rPr>
        <w:tab/>
      </w:r>
      <w:r w:rsidRPr="00AC1AA7">
        <w:rPr>
          <w:rFonts w:ascii="Verdana" w:hAnsi="Verdana"/>
          <w:b/>
          <w:sz w:val="20"/>
          <w:szCs w:val="20"/>
          <w:u w:val="single"/>
        </w:rPr>
        <w:t>Δείκτης</w:t>
      </w:r>
      <w:r w:rsidRPr="00AC1AA7">
        <w:rPr>
          <w:rFonts w:ascii="Verdana" w:hAnsi="Verdana"/>
          <w:b/>
          <w:sz w:val="20"/>
          <w:szCs w:val="20"/>
        </w:rPr>
        <w:t>: «Αύξηση του αναμενόμενου αριθμού επισκέψεων σε ενισχυόμενες τοποθεσίες πολιτιστικής και φυσικής κληρονομιάς και πόλους έλξης επισκεπτών»,</w:t>
      </w:r>
      <w:r w:rsidRPr="00AC1AA7">
        <w:rPr>
          <w:rFonts w:ascii="Verdana" w:hAnsi="Verdana"/>
          <w:sz w:val="20"/>
          <w:szCs w:val="20"/>
        </w:rPr>
        <w:t xml:space="preserve"> με κωδικό </w:t>
      </w:r>
      <w:r w:rsidRPr="00AC1AA7">
        <w:rPr>
          <w:rFonts w:ascii="Verdana" w:hAnsi="Verdana"/>
          <w:sz w:val="20"/>
          <w:szCs w:val="20"/>
          <w:lang w:val="en-US"/>
        </w:rPr>
        <w:t>C</w:t>
      </w:r>
      <w:r w:rsidRPr="00AC1AA7">
        <w:rPr>
          <w:rFonts w:ascii="Verdana" w:hAnsi="Verdana"/>
          <w:sz w:val="20"/>
          <w:szCs w:val="20"/>
        </w:rPr>
        <w:t>009.</w:t>
      </w:r>
    </w:p>
    <w:p w:rsidR="009D4127"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επι</w:t>
      </w:r>
      <w:r>
        <w:rPr>
          <w:rFonts w:ascii="Verdana" w:hAnsi="Verdana"/>
          <w:sz w:val="20"/>
          <w:szCs w:val="20"/>
        </w:rPr>
        <w:t xml:space="preserve">λέχθηκε με βασικό κριτήριο ότι </w:t>
      </w:r>
      <w:r w:rsidRPr="00FC18D0">
        <w:rPr>
          <w:rFonts w:ascii="Verdana" w:hAnsi="Verdana"/>
          <w:sz w:val="20"/>
          <w:szCs w:val="20"/>
        </w:rPr>
        <w:t>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ανάδειξη </w:t>
      </w:r>
      <w:r>
        <w:rPr>
          <w:rFonts w:ascii="Verdana" w:hAnsi="Verdana"/>
          <w:sz w:val="20"/>
          <w:szCs w:val="20"/>
        </w:rPr>
        <w:t xml:space="preserve">και αναπτυξιακή αξιοποίηση του φυσικού και </w:t>
      </w:r>
      <w:r w:rsidRPr="00FC18D0">
        <w:rPr>
          <w:rFonts w:ascii="Verdana" w:hAnsi="Verdana"/>
          <w:sz w:val="20"/>
          <w:szCs w:val="20"/>
        </w:rPr>
        <w:t>του πολιτιστικ</w:t>
      </w:r>
      <w:r>
        <w:rPr>
          <w:rFonts w:ascii="Verdana" w:hAnsi="Verdana"/>
          <w:sz w:val="20"/>
          <w:szCs w:val="20"/>
        </w:rPr>
        <w:t>ού περιβάλλοντος της Περιφέρειας.</w:t>
      </w:r>
    </w:p>
    <w:p w:rsidR="009D4127" w:rsidRPr="00BE5883" w:rsidRDefault="009D4127" w:rsidP="009D4127">
      <w:pPr>
        <w:spacing w:line="360" w:lineRule="auto"/>
        <w:jc w:val="both"/>
        <w:rPr>
          <w:rFonts w:ascii="Verdana" w:hAnsi="Verdana"/>
          <w:sz w:val="20"/>
          <w:szCs w:val="20"/>
        </w:rPr>
      </w:pPr>
      <w:r>
        <w:rPr>
          <w:rFonts w:ascii="Verdana" w:hAnsi="Verdana"/>
          <w:sz w:val="20"/>
          <w:szCs w:val="20"/>
        </w:rPr>
        <w:t xml:space="preserve">Παράλληλα, ο συγκεκριμένος δείκτης συνδέεται και με την Περιφερειακή Στρατηγική «Έξυπνης Εξειδίκευσης», όταν ένας από τους πυλώνες της είναι η σύνδεση του κοινωνικοοικονομικού γίγνεσθαι της Περιφέρειας με τον τουρισμό και πολιτισμό, άμεσα συνδεόμενοι αυτοί οι τομείς με τον κεντρικό πυλώνα της περιφερειακής </w:t>
      </w:r>
      <w:r>
        <w:rPr>
          <w:rFonts w:ascii="Verdana" w:hAnsi="Verdana"/>
          <w:sz w:val="20"/>
          <w:szCs w:val="20"/>
          <w:lang w:val="en-US"/>
        </w:rPr>
        <w:t>RIS</w:t>
      </w:r>
      <w:r w:rsidRPr="00BE5883">
        <w:rPr>
          <w:rFonts w:ascii="Verdana" w:hAnsi="Verdana"/>
          <w:sz w:val="20"/>
          <w:szCs w:val="20"/>
        </w:rPr>
        <w:t xml:space="preserve">3 </w:t>
      </w:r>
      <w:r>
        <w:rPr>
          <w:rFonts w:ascii="Verdana" w:hAnsi="Verdana"/>
          <w:sz w:val="20"/>
          <w:szCs w:val="20"/>
        </w:rPr>
        <w:t xml:space="preserve">που είναι ο </w:t>
      </w:r>
      <w:proofErr w:type="spellStart"/>
      <w:r>
        <w:rPr>
          <w:rFonts w:ascii="Verdana" w:hAnsi="Verdana"/>
          <w:sz w:val="20"/>
          <w:szCs w:val="20"/>
        </w:rPr>
        <w:t>αγροδιατροφικός</w:t>
      </w:r>
      <w:proofErr w:type="spellEnd"/>
      <w:r>
        <w:rPr>
          <w:rFonts w:ascii="Verdana" w:hAnsi="Verdana"/>
          <w:sz w:val="20"/>
          <w:szCs w:val="20"/>
        </w:rPr>
        <w:t xml:space="preserve"> τομέας.</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Με βάση δε το ποσό του προϋπολογισμού των Κατηγοριών Παρέμβαση</w:t>
      </w:r>
      <w:r>
        <w:rPr>
          <w:rFonts w:ascii="Verdana" w:hAnsi="Verdana"/>
          <w:sz w:val="20"/>
          <w:szCs w:val="20"/>
        </w:rPr>
        <w:t xml:space="preserve">ς που αντιστοιχούν στον δείκτη και </w:t>
      </w:r>
      <w:r w:rsidRPr="00FC18D0">
        <w:rPr>
          <w:rFonts w:ascii="Verdana" w:hAnsi="Verdana"/>
          <w:sz w:val="20"/>
          <w:szCs w:val="20"/>
        </w:rPr>
        <w:t xml:space="preserve">το μερίδιο του προϋπολογισμού των πράξεων που προσδιορίζουν το δείκτη συμβάλει κατά </w:t>
      </w:r>
      <w:r>
        <w:rPr>
          <w:rFonts w:ascii="Verdana" w:hAnsi="Verdana"/>
          <w:sz w:val="20"/>
          <w:szCs w:val="20"/>
        </w:rPr>
        <w:t>ένα σημαντικό βαθμό</w:t>
      </w:r>
      <w:r w:rsidRPr="00FC18D0">
        <w:rPr>
          <w:rFonts w:ascii="Verdana" w:hAnsi="Verdana"/>
          <w:sz w:val="20"/>
          <w:szCs w:val="20"/>
        </w:rPr>
        <w:t xml:space="preserve"> </w:t>
      </w:r>
      <w:r>
        <w:rPr>
          <w:rFonts w:ascii="Verdana" w:hAnsi="Verdana"/>
          <w:sz w:val="20"/>
          <w:szCs w:val="20"/>
        </w:rPr>
        <w:t>(</w:t>
      </w:r>
      <w:del w:id="1180" w:author="Γ" w:date="2018-07-12T14:14:00Z">
        <w:r w:rsidR="006231AE">
          <w:rPr>
            <w:rFonts w:ascii="Verdana" w:hAnsi="Verdana"/>
            <w:sz w:val="20"/>
            <w:szCs w:val="20"/>
          </w:rPr>
          <w:delText>2</w:delText>
        </w:r>
        <w:r w:rsidR="00190F84">
          <w:rPr>
            <w:rFonts w:ascii="Verdana" w:hAnsi="Verdana"/>
            <w:sz w:val="20"/>
            <w:szCs w:val="20"/>
          </w:rPr>
          <w:delText>5</w:delText>
        </w:r>
        <w:r w:rsidR="006231AE">
          <w:rPr>
            <w:rFonts w:ascii="Verdana" w:hAnsi="Verdana"/>
            <w:sz w:val="20"/>
            <w:szCs w:val="20"/>
          </w:rPr>
          <w:delText>,8</w:delText>
        </w:r>
        <w:r w:rsidR="00190F84">
          <w:rPr>
            <w:rFonts w:ascii="Verdana" w:hAnsi="Verdana"/>
            <w:sz w:val="20"/>
            <w:szCs w:val="20"/>
          </w:rPr>
          <w:delText>1</w:delText>
        </w:r>
      </w:del>
      <w:ins w:id="1181" w:author="Γ" w:date="2018-07-12T14:14:00Z">
        <w:r w:rsidRPr="00CC161F">
          <w:rPr>
            <w:rFonts w:ascii="Verdana" w:hAnsi="Verdana"/>
            <w:sz w:val="20"/>
            <w:szCs w:val="20"/>
          </w:rPr>
          <w:t>52</w:t>
        </w:r>
        <w:r w:rsidR="00DA6358">
          <w:rPr>
            <w:rFonts w:ascii="Verdana" w:hAnsi="Verdana"/>
            <w:sz w:val="20"/>
            <w:szCs w:val="20"/>
          </w:rPr>
          <w:t>,</w:t>
        </w:r>
        <w:r w:rsidRPr="00CC161F">
          <w:rPr>
            <w:rFonts w:ascii="Verdana" w:hAnsi="Verdana"/>
            <w:sz w:val="20"/>
            <w:szCs w:val="20"/>
          </w:rPr>
          <w:t>1</w:t>
        </w:r>
      </w:ins>
      <w:r>
        <w:rPr>
          <w:rFonts w:ascii="Verdana" w:hAnsi="Verdana"/>
          <w:sz w:val="20"/>
          <w:szCs w:val="20"/>
        </w:rPr>
        <w:t xml:space="preserve">%) </w:t>
      </w:r>
      <w:r w:rsidRPr="00FC18D0">
        <w:rPr>
          <w:rFonts w:ascii="Verdana" w:hAnsi="Verdana"/>
          <w:sz w:val="20"/>
          <w:szCs w:val="20"/>
        </w:rPr>
        <w:t xml:space="preserve">στην επίτευξη του στόχου για κάλυψη του προϋπολογισμού του Άξονα </w:t>
      </w:r>
      <w:r>
        <w:rPr>
          <w:rFonts w:ascii="Verdana" w:hAnsi="Verdana"/>
          <w:sz w:val="20"/>
          <w:szCs w:val="20"/>
        </w:rPr>
        <w:t xml:space="preserve">Προτεραιότητας με δείκτες, τουλάχιστον </w:t>
      </w:r>
      <w:r w:rsidRPr="00FC18D0">
        <w:rPr>
          <w:rFonts w:ascii="Verdana" w:hAnsi="Verdana"/>
          <w:sz w:val="20"/>
          <w:szCs w:val="20"/>
        </w:rPr>
        <w:t>κατά 50%.</w:t>
      </w:r>
    </w:p>
    <w:p w:rsidR="009D4127" w:rsidRPr="00C00BEA" w:rsidRDefault="009D4127" w:rsidP="009D4127">
      <w:pPr>
        <w:spacing w:line="360" w:lineRule="auto"/>
        <w:jc w:val="both"/>
        <w:rPr>
          <w:rFonts w:ascii="Verdana" w:hAnsi="Verdana"/>
          <w:b/>
          <w:sz w:val="20"/>
          <w:szCs w:val="20"/>
        </w:rPr>
      </w:pPr>
    </w:p>
    <w:p w:rsidR="009D4127" w:rsidRPr="004B7BD0" w:rsidRDefault="009D4127" w:rsidP="009D4127">
      <w:pPr>
        <w:spacing w:line="360" w:lineRule="auto"/>
        <w:ind w:left="360" w:hanging="360"/>
        <w:jc w:val="both"/>
        <w:rPr>
          <w:rFonts w:ascii="Verdana" w:hAnsi="Verdana"/>
          <w:sz w:val="20"/>
          <w:szCs w:val="20"/>
          <w:u w:val="single"/>
        </w:rPr>
      </w:pPr>
      <w:r>
        <w:rPr>
          <w:rFonts w:ascii="Verdana" w:hAnsi="Verdana"/>
          <w:b/>
          <w:sz w:val="20"/>
          <w:szCs w:val="20"/>
        </w:rPr>
        <w:t>3</w:t>
      </w:r>
      <w:r w:rsidRPr="004B7BD0">
        <w:rPr>
          <w:rFonts w:ascii="Verdana" w:hAnsi="Verdana"/>
          <w:b/>
          <w:sz w:val="20"/>
          <w:szCs w:val="20"/>
        </w:rPr>
        <w:t>.</w:t>
      </w:r>
      <w:r w:rsidRPr="004B7BD0">
        <w:rPr>
          <w:rFonts w:ascii="Verdana" w:hAnsi="Verdana"/>
          <w:b/>
          <w:sz w:val="20"/>
          <w:szCs w:val="20"/>
        </w:rPr>
        <w:tab/>
      </w:r>
      <w:r w:rsidRPr="004B7BD0">
        <w:rPr>
          <w:rFonts w:ascii="Verdana" w:hAnsi="Verdana"/>
          <w:b/>
          <w:sz w:val="20"/>
          <w:szCs w:val="20"/>
          <w:u w:val="single"/>
        </w:rPr>
        <w:t>Δείκτης</w:t>
      </w:r>
      <w:r w:rsidRPr="004B7BD0">
        <w:rPr>
          <w:rFonts w:ascii="Verdana" w:hAnsi="Verdana"/>
          <w:b/>
          <w:sz w:val="20"/>
          <w:szCs w:val="20"/>
        </w:rPr>
        <w:t>: «Ποσό πιστοποιημένων Δαπανών»</w:t>
      </w:r>
      <w:r w:rsidRPr="004B7BD0">
        <w:rPr>
          <w:rFonts w:ascii="Verdana" w:hAnsi="Verdana"/>
          <w:sz w:val="20"/>
          <w:szCs w:val="20"/>
        </w:rPr>
        <w:t xml:space="preserve">, με κωδικό </w:t>
      </w:r>
      <w:r w:rsidRPr="004B7BD0">
        <w:rPr>
          <w:rFonts w:ascii="Verdana" w:hAnsi="Verdana"/>
          <w:sz w:val="20"/>
          <w:szCs w:val="20"/>
          <w:lang w:val="en-US"/>
        </w:rPr>
        <w:t>F</w:t>
      </w:r>
      <w:r w:rsidRPr="004B7BD0">
        <w:rPr>
          <w:rFonts w:ascii="Verdana" w:hAnsi="Verdana"/>
          <w:sz w:val="20"/>
          <w:szCs w:val="20"/>
        </w:rPr>
        <w:t>100.</w:t>
      </w:r>
    </w:p>
    <w:p w:rsidR="009D4127" w:rsidRDefault="009D4127" w:rsidP="009D4127">
      <w:pPr>
        <w:spacing w:line="360" w:lineRule="auto"/>
        <w:jc w:val="both"/>
        <w:rPr>
          <w:rFonts w:ascii="Verdana" w:hAnsi="Verdana"/>
          <w:sz w:val="20"/>
          <w:szCs w:val="20"/>
        </w:rPr>
      </w:pPr>
      <w:r w:rsidRPr="00FC18D0">
        <w:rPr>
          <w:rFonts w:ascii="Verdana" w:hAnsi="Verdana"/>
          <w:sz w:val="20"/>
          <w:szCs w:val="20"/>
        </w:rPr>
        <w:lastRenderedPageBreak/>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Pr="00A50D64" w:rsidRDefault="009D4127" w:rsidP="00FC5E09">
      <w:pPr>
        <w:spacing w:line="360" w:lineRule="auto"/>
        <w:jc w:val="both"/>
        <w:rPr>
          <w:rFonts w:ascii="Verdana" w:hAnsi="Verdana"/>
          <w:sz w:val="20"/>
          <w:rPrChange w:id="1182" w:author="Γ" w:date="2018-07-12T14:14:00Z">
            <w:rPr>
              <w:rFonts w:ascii="Verdana" w:hAnsi="Verdana"/>
              <w:sz w:val="20"/>
              <w:lang w:val="en-US"/>
            </w:rPr>
          </w:rPrChange>
        </w:rPr>
      </w:pPr>
    </w:p>
    <w:p w:rsidR="004B12DE" w:rsidRPr="00F14198" w:rsidRDefault="004B12DE" w:rsidP="008907AA">
      <w:pPr>
        <w:spacing w:line="360" w:lineRule="auto"/>
        <w:jc w:val="both"/>
        <w:rPr>
          <w:del w:id="1183" w:author="Γ" w:date="2018-07-12T14:14:00Z"/>
          <w:rFonts w:ascii="Verdana" w:hAnsi="Verdana"/>
          <w:sz w:val="20"/>
          <w:szCs w:val="20"/>
        </w:rPr>
      </w:pPr>
    </w:p>
    <w:p w:rsidR="00DA6358" w:rsidRPr="004B7BD0" w:rsidRDefault="00DA6358" w:rsidP="00DA6358">
      <w:pPr>
        <w:spacing w:line="360" w:lineRule="auto"/>
        <w:jc w:val="both"/>
        <w:rPr>
          <w:rFonts w:ascii="Verdana" w:hAnsi="Verdana"/>
          <w:sz w:val="20"/>
          <w:szCs w:val="20"/>
        </w:rPr>
      </w:pPr>
      <w:r w:rsidRPr="004B7BD0">
        <w:rPr>
          <w:rFonts w:ascii="Verdana" w:hAnsi="Verdana"/>
          <w:b/>
          <w:sz w:val="20"/>
          <w:szCs w:val="20"/>
          <w:u w:val="single"/>
        </w:rPr>
        <w:t>Άξονας Προτεραιότητας 4</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 εκσυγχρονισμός – συμπλήρωση υποδομών για την οικονομική και κοινωνική ανάπτυξη»</w:t>
      </w:r>
      <w:r>
        <w:rPr>
          <w:rFonts w:ascii="Verdana" w:hAnsi="Verdana"/>
          <w:sz w:val="20"/>
          <w:szCs w:val="20"/>
        </w:rPr>
        <w:t>.</w:t>
      </w:r>
    </w:p>
    <w:p w:rsidR="00DA6358" w:rsidRPr="00B97FA2" w:rsidRDefault="00DA6358" w:rsidP="00DA6358">
      <w:pPr>
        <w:spacing w:line="360" w:lineRule="auto"/>
        <w:jc w:val="both"/>
        <w:rPr>
          <w:rFonts w:ascii="Verdana" w:hAnsi="Verdana"/>
          <w:b/>
          <w:sz w:val="20"/>
          <w:szCs w:val="20"/>
        </w:rPr>
      </w:pPr>
    </w:p>
    <w:p w:rsidR="00DA6358" w:rsidRPr="00CE66B2" w:rsidRDefault="00DA6358" w:rsidP="00DA6358">
      <w:pPr>
        <w:spacing w:line="360" w:lineRule="auto"/>
        <w:ind w:left="360" w:hanging="360"/>
        <w:jc w:val="both"/>
        <w:rPr>
          <w:rFonts w:ascii="Verdana" w:hAnsi="Verdana"/>
          <w:sz w:val="20"/>
          <w:szCs w:val="20"/>
          <w:u w:val="single"/>
        </w:rPr>
      </w:pPr>
      <w:r w:rsidRPr="00CE66B2">
        <w:rPr>
          <w:rFonts w:ascii="Verdana" w:hAnsi="Verdana"/>
          <w:b/>
          <w:sz w:val="20"/>
          <w:szCs w:val="20"/>
        </w:rPr>
        <w:t>1.</w:t>
      </w:r>
      <w:r w:rsidRPr="00CE66B2">
        <w:rPr>
          <w:rFonts w:ascii="Verdana" w:hAnsi="Verdana"/>
          <w:b/>
          <w:sz w:val="20"/>
          <w:szCs w:val="20"/>
        </w:rPr>
        <w:tab/>
      </w:r>
      <w:r w:rsidRPr="00CE66B2">
        <w:rPr>
          <w:rFonts w:ascii="Verdana" w:hAnsi="Verdana"/>
          <w:b/>
          <w:sz w:val="20"/>
          <w:szCs w:val="20"/>
          <w:u w:val="single"/>
        </w:rPr>
        <w:t>Δείκτης</w:t>
      </w:r>
      <w:r w:rsidRPr="00CE66B2">
        <w:rPr>
          <w:rFonts w:ascii="Verdana" w:hAnsi="Verdana"/>
          <w:b/>
          <w:sz w:val="20"/>
          <w:szCs w:val="20"/>
        </w:rPr>
        <w:t>: «Συνολικό μήκος νέων δρόμων»</w:t>
      </w:r>
      <w:r w:rsidRPr="00CE66B2">
        <w:rPr>
          <w:rFonts w:ascii="Verdana" w:hAnsi="Verdana"/>
          <w:sz w:val="20"/>
          <w:szCs w:val="20"/>
        </w:rPr>
        <w:t xml:space="preserve">, με κωδικό </w:t>
      </w:r>
      <w:r w:rsidRPr="00CE66B2">
        <w:rPr>
          <w:rFonts w:ascii="Verdana" w:hAnsi="Verdana"/>
          <w:sz w:val="20"/>
          <w:szCs w:val="20"/>
          <w:lang w:val="en-US"/>
        </w:rPr>
        <w:t>C</w:t>
      </w:r>
      <w:r w:rsidRPr="00CE66B2">
        <w:rPr>
          <w:rFonts w:ascii="Verdana" w:hAnsi="Verdana"/>
          <w:sz w:val="20"/>
          <w:szCs w:val="20"/>
        </w:rPr>
        <w:t>013.</w:t>
      </w:r>
    </w:p>
    <w:p w:rsidR="00DA6358" w:rsidRPr="00FE0ABE" w:rsidRDefault="00DA6358" w:rsidP="00DA6358">
      <w:pPr>
        <w:spacing w:line="360" w:lineRule="auto"/>
        <w:jc w:val="both"/>
        <w:rPr>
          <w:rFonts w:ascii="Verdana" w:hAnsi="Verdana"/>
          <w:sz w:val="20"/>
          <w:szCs w:val="20"/>
        </w:rPr>
      </w:pPr>
      <w:r>
        <w:rPr>
          <w:rFonts w:ascii="Verdana" w:hAnsi="Verdana"/>
          <w:sz w:val="20"/>
          <w:szCs w:val="20"/>
        </w:rPr>
        <w:t>Η επιλογή του συγκεκριμένου δείκτη, εκτός του ότι αποτελεί Κοινό δείκτη εκροών,</w:t>
      </w:r>
      <w:r w:rsidRPr="00FE0ABE">
        <w:rPr>
          <w:rFonts w:ascii="Verdana" w:hAnsi="Verdana"/>
          <w:sz w:val="20"/>
          <w:szCs w:val="20"/>
        </w:rPr>
        <w:t xml:space="preserve"> </w:t>
      </w:r>
      <w:r>
        <w:rPr>
          <w:rFonts w:ascii="Verdana" w:hAnsi="Verdana"/>
          <w:sz w:val="20"/>
          <w:szCs w:val="20"/>
        </w:rPr>
        <w:t xml:space="preserve">έγινε </w:t>
      </w:r>
      <w:r w:rsidRPr="00FE0ABE">
        <w:rPr>
          <w:rFonts w:ascii="Verdana" w:hAnsi="Verdana"/>
          <w:sz w:val="20"/>
          <w:szCs w:val="20"/>
        </w:rPr>
        <w:t>μ</w:t>
      </w:r>
      <w:r>
        <w:rPr>
          <w:rFonts w:ascii="Verdana" w:hAnsi="Verdana"/>
          <w:sz w:val="20"/>
          <w:szCs w:val="20"/>
        </w:rPr>
        <w:t xml:space="preserve">ε βασικό κριτήριο ότι </w:t>
      </w:r>
      <w:r w:rsidRPr="00FE0ABE">
        <w:rPr>
          <w:rFonts w:ascii="Verdana" w:hAnsi="Verdana"/>
          <w:sz w:val="20"/>
          <w:szCs w:val="20"/>
        </w:rPr>
        <w:t>α</w:t>
      </w:r>
      <w:r>
        <w:rPr>
          <w:rFonts w:ascii="Verdana" w:hAnsi="Verdana"/>
          <w:sz w:val="20"/>
          <w:szCs w:val="20"/>
        </w:rPr>
        <w:t xml:space="preserve">ντιστοιχεί σε </w:t>
      </w:r>
      <w:r w:rsidRPr="00FE0ABE">
        <w:rPr>
          <w:rFonts w:ascii="Verdana" w:hAnsi="Verdana"/>
          <w:sz w:val="20"/>
          <w:szCs w:val="20"/>
        </w:rPr>
        <w:t>π</w:t>
      </w:r>
      <w:r>
        <w:rPr>
          <w:rFonts w:ascii="Verdana" w:hAnsi="Verdana"/>
          <w:sz w:val="20"/>
          <w:szCs w:val="20"/>
        </w:rPr>
        <w:t xml:space="preserve">ράξεις που ανήκουν σε </w:t>
      </w:r>
      <w:del w:id="1184" w:author="Γ" w:date="2018-07-12T14:14:00Z">
        <w:r w:rsidR="00561582">
          <w:rPr>
            <w:rFonts w:ascii="Verdana" w:hAnsi="Verdana"/>
            <w:sz w:val="20"/>
            <w:szCs w:val="20"/>
          </w:rPr>
          <w:delText>κατηγορία</w:delText>
        </w:r>
        <w:r w:rsidR="00561582" w:rsidRPr="00FE0ABE">
          <w:rPr>
            <w:rFonts w:ascii="Verdana" w:hAnsi="Verdana"/>
            <w:sz w:val="20"/>
            <w:szCs w:val="20"/>
          </w:rPr>
          <w:delText xml:space="preserve"> παρέμβασης</w:delText>
        </w:r>
        <w:r w:rsidR="00561582">
          <w:rPr>
            <w:rFonts w:ascii="Verdana" w:hAnsi="Verdana"/>
            <w:sz w:val="20"/>
            <w:szCs w:val="20"/>
          </w:rPr>
          <w:delText>, η οποία δεσμεύει</w:delText>
        </w:r>
      </w:del>
      <w:ins w:id="1185" w:author="Γ" w:date="2018-07-12T14:14:00Z">
        <w:r>
          <w:rPr>
            <w:rFonts w:ascii="Verdana" w:hAnsi="Verdana"/>
            <w:sz w:val="20"/>
            <w:szCs w:val="20"/>
          </w:rPr>
          <w:t>Κατηγορίες</w:t>
        </w:r>
        <w:r w:rsidRPr="00FE0ABE">
          <w:rPr>
            <w:rFonts w:ascii="Verdana" w:hAnsi="Verdana"/>
            <w:sz w:val="20"/>
            <w:szCs w:val="20"/>
          </w:rPr>
          <w:t xml:space="preserve"> Παρέμβασης</w:t>
        </w:r>
        <w:r>
          <w:rPr>
            <w:rFonts w:ascii="Verdana" w:hAnsi="Verdana"/>
            <w:sz w:val="20"/>
            <w:szCs w:val="20"/>
          </w:rPr>
          <w:t>, οι οποίες δεσμεύουν</w:t>
        </w:r>
      </w:ins>
      <w:r w:rsidRPr="00FE0ABE">
        <w:rPr>
          <w:rFonts w:ascii="Verdana" w:hAnsi="Verdana"/>
          <w:sz w:val="20"/>
          <w:szCs w:val="20"/>
        </w:rPr>
        <w:t xml:space="preserve"> το </w:t>
      </w:r>
      <w:del w:id="1186" w:author="Γ" w:date="2018-07-12T14:14:00Z">
        <w:r w:rsidR="00190F84">
          <w:rPr>
            <w:rFonts w:ascii="Verdana" w:hAnsi="Verdana"/>
            <w:sz w:val="20"/>
            <w:szCs w:val="20"/>
          </w:rPr>
          <w:delText>59</w:delText>
        </w:r>
        <w:r w:rsidR="00561582">
          <w:rPr>
            <w:rFonts w:ascii="Verdana" w:hAnsi="Verdana"/>
            <w:sz w:val="20"/>
            <w:szCs w:val="20"/>
          </w:rPr>
          <w:delText>,</w:delText>
        </w:r>
        <w:r w:rsidR="00190F84">
          <w:rPr>
            <w:rFonts w:ascii="Verdana" w:hAnsi="Verdana"/>
            <w:sz w:val="20"/>
            <w:szCs w:val="20"/>
          </w:rPr>
          <w:delText>72</w:delText>
        </w:r>
      </w:del>
      <w:ins w:id="1187" w:author="Γ" w:date="2018-07-12T14:14:00Z">
        <w:r>
          <w:rPr>
            <w:rFonts w:ascii="Verdana" w:hAnsi="Verdana"/>
            <w:sz w:val="20"/>
            <w:szCs w:val="20"/>
          </w:rPr>
          <w:t>58,6</w:t>
        </w:r>
      </w:ins>
      <w:r w:rsidRPr="00FE0ABE">
        <w:rPr>
          <w:rFonts w:ascii="Verdana" w:hAnsi="Verdana"/>
          <w:sz w:val="20"/>
          <w:szCs w:val="20"/>
        </w:rPr>
        <w:t>% του προϋπολογισμού του Άξονα Προτεραιότητας</w:t>
      </w:r>
      <w:r>
        <w:rPr>
          <w:rFonts w:ascii="Verdana" w:hAnsi="Verdana"/>
          <w:sz w:val="20"/>
          <w:szCs w:val="20"/>
        </w:rPr>
        <w:t xml:space="preserve">. Συγκεκριμένα, σύμφωνα με το ποσό του προϋπολογισμού </w:t>
      </w:r>
      <w:del w:id="1188" w:author="Γ" w:date="2018-07-12T14:14:00Z">
        <w:r w:rsidR="00561582">
          <w:rPr>
            <w:rFonts w:ascii="Verdana" w:hAnsi="Verdana"/>
            <w:sz w:val="20"/>
            <w:szCs w:val="20"/>
          </w:rPr>
          <w:delText>της Κατηγορίας</w:delText>
        </w:r>
      </w:del>
      <w:ins w:id="1189" w:author="Γ" w:date="2018-07-12T14:14:00Z">
        <w:r>
          <w:rPr>
            <w:rFonts w:ascii="Verdana" w:hAnsi="Verdana"/>
            <w:sz w:val="20"/>
            <w:szCs w:val="20"/>
          </w:rPr>
          <w:t>των Κατηγοριών</w:t>
        </w:r>
      </w:ins>
      <w:r>
        <w:rPr>
          <w:rFonts w:ascii="Verdana" w:hAnsi="Verdana"/>
          <w:sz w:val="20"/>
          <w:szCs w:val="20"/>
        </w:rPr>
        <w:t xml:space="preserve"> Παρέμβασης που </w:t>
      </w:r>
      <w:del w:id="1190" w:author="Γ" w:date="2018-07-12T14:14:00Z">
        <w:r w:rsidR="00561582">
          <w:rPr>
            <w:rFonts w:ascii="Verdana" w:hAnsi="Verdana"/>
            <w:sz w:val="20"/>
            <w:szCs w:val="20"/>
          </w:rPr>
          <w:delText>αντιστοιχεί</w:delText>
        </w:r>
      </w:del>
      <w:ins w:id="1191" w:author="Γ" w:date="2018-07-12T14:14:00Z">
        <w:r>
          <w:rPr>
            <w:rFonts w:ascii="Verdana" w:hAnsi="Verdana"/>
            <w:sz w:val="20"/>
            <w:szCs w:val="20"/>
          </w:rPr>
          <w:t>αντιστοιχούν</w:t>
        </w:r>
      </w:ins>
      <w:r>
        <w:rPr>
          <w:rFonts w:ascii="Verdana" w:hAnsi="Verdana"/>
          <w:sz w:val="20"/>
          <w:szCs w:val="20"/>
        </w:rPr>
        <w:t xml:space="preserve"> στον δείκτη και</w:t>
      </w:r>
      <w:r w:rsidRPr="00FE0ABE">
        <w:rPr>
          <w:rFonts w:ascii="Verdana" w:hAnsi="Verdana"/>
          <w:sz w:val="20"/>
          <w:szCs w:val="20"/>
        </w:rPr>
        <w:t xml:space="preserve"> το μερίδιο του προϋπολογισμού των πράξεων που προσδιορίζο</w:t>
      </w:r>
      <w:r>
        <w:rPr>
          <w:rFonts w:ascii="Verdana" w:hAnsi="Verdana"/>
          <w:sz w:val="20"/>
          <w:szCs w:val="20"/>
        </w:rPr>
        <w:t>υν το δείκτη συμβάλει κατά ένα πολύ σημαντικό ποσοστό</w:t>
      </w:r>
      <w:r w:rsidRPr="00FE0ABE">
        <w:rPr>
          <w:rFonts w:ascii="Verdana" w:hAnsi="Verdana"/>
          <w:sz w:val="20"/>
          <w:szCs w:val="20"/>
        </w:rPr>
        <w:t xml:space="preserve"> στην επίτευξη του στόχου για κάλυψη του προϋπολογισμού του Άξονα </w:t>
      </w:r>
      <w:r>
        <w:rPr>
          <w:rFonts w:ascii="Verdana" w:hAnsi="Verdana"/>
          <w:sz w:val="20"/>
          <w:szCs w:val="20"/>
        </w:rPr>
        <w:t xml:space="preserve">Προτεραιότητας </w:t>
      </w:r>
      <w:r w:rsidRPr="00FE0ABE">
        <w:rPr>
          <w:rFonts w:ascii="Verdana" w:hAnsi="Verdana"/>
          <w:sz w:val="20"/>
          <w:szCs w:val="20"/>
        </w:rPr>
        <w:t>κατά 50%.</w:t>
      </w:r>
      <w:r>
        <w:rPr>
          <w:rFonts w:ascii="Verdana" w:hAnsi="Verdana"/>
          <w:sz w:val="20"/>
          <w:szCs w:val="20"/>
        </w:rPr>
        <w:t xml:space="preserve"> Παράλληλα, ο συγκεκριμένος δείκτης, προσδιορίζει μια από τις κυριότερες  κατευθύνσεις των στόχων του Άξονα Προτεραιότητας</w:t>
      </w:r>
      <w:ins w:id="1192" w:author="Γ" w:date="2018-07-12T14:14:00Z">
        <w:r>
          <w:rPr>
            <w:rFonts w:ascii="Verdana" w:hAnsi="Verdana"/>
            <w:sz w:val="20"/>
            <w:szCs w:val="20"/>
          </w:rPr>
          <w:t>.</w:t>
        </w:r>
      </w:ins>
    </w:p>
    <w:p w:rsidR="00DA6358" w:rsidRPr="008B0810" w:rsidRDefault="00DA6358" w:rsidP="00DA6358">
      <w:pPr>
        <w:spacing w:line="360" w:lineRule="auto"/>
        <w:jc w:val="both"/>
        <w:rPr>
          <w:ins w:id="1193" w:author="Γ" w:date="2018-07-12T14:14:00Z"/>
          <w:rFonts w:ascii="Verdana" w:hAnsi="Verdana"/>
          <w:sz w:val="20"/>
          <w:szCs w:val="20"/>
        </w:rPr>
      </w:pPr>
    </w:p>
    <w:p w:rsidR="00DA6358" w:rsidRPr="00731C2D" w:rsidRDefault="00DA6358" w:rsidP="00DA6358">
      <w:pPr>
        <w:spacing w:line="360" w:lineRule="auto"/>
        <w:ind w:left="360" w:hanging="360"/>
        <w:jc w:val="both"/>
        <w:rPr>
          <w:ins w:id="1194" w:author="Γ" w:date="2018-07-12T14:14:00Z"/>
          <w:rFonts w:ascii="Verdana" w:hAnsi="Verdana"/>
          <w:sz w:val="20"/>
          <w:szCs w:val="20"/>
          <w:u w:val="single"/>
        </w:rPr>
      </w:pPr>
      <w:ins w:id="1195" w:author="Γ" w:date="2018-07-12T14:14:00Z">
        <w:r w:rsidRPr="00731C2D">
          <w:rPr>
            <w:rFonts w:ascii="Verdana" w:hAnsi="Verdana"/>
            <w:b/>
            <w:sz w:val="20"/>
            <w:szCs w:val="20"/>
          </w:rPr>
          <w:t>2.</w:t>
        </w:r>
        <w:r w:rsidRPr="00731C2D">
          <w:rPr>
            <w:rFonts w:ascii="Verdana" w:hAnsi="Verdana"/>
            <w:b/>
            <w:sz w:val="20"/>
            <w:szCs w:val="20"/>
          </w:rPr>
          <w:tab/>
        </w:r>
        <w:r w:rsidRPr="00731C2D">
          <w:rPr>
            <w:rFonts w:ascii="Verdana" w:hAnsi="Verdana"/>
            <w:b/>
            <w:sz w:val="20"/>
            <w:szCs w:val="20"/>
            <w:u w:val="single"/>
          </w:rPr>
          <w:t>Δείκτης</w:t>
        </w:r>
        <w:r w:rsidRPr="00731C2D">
          <w:rPr>
            <w:rFonts w:ascii="Verdana" w:hAnsi="Verdana"/>
            <w:b/>
            <w:sz w:val="20"/>
            <w:szCs w:val="20"/>
          </w:rPr>
          <w:t>: «Συνολικό μήκος ανακατασκευασμένων ή αναβαθμισμένων δρόμων»</w:t>
        </w:r>
        <w:r w:rsidRPr="00731C2D">
          <w:rPr>
            <w:rFonts w:ascii="Verdana" w:hAnsi="Verdana"/>
            <w:sz w:val="20"/>
            <w:szCs w:val="20"/>
          </w:rPr>
          <w:t xml:space="preserve">, με κωδικό </w:t>
        </w:r>
        <w:r w:rsidRPr="00731C2D">
          <w:rPr>
            <w:rFonts w:ascii="Verdana" w:hAnsi="Verdana"/>
            <w:sz w:val="20"/>
            <w:szCs w:val="20"/>
            <w:lang w:val="en-US"/>
          </w:rPr>
          <w:t>CO</w:t>
        </w:r>
        <w:r w:rsidRPr="00731C2D">
          <w:rPr>
            <w:rFonts w:ascii="Verdana" w:hAnsi="Verdana"/>
            <w:sz w:val="20"/>
            <w:szCs w:val="20"/>
          </w:rPr>
          <w:t>14.</w:t>
        </w:r>
      </w:ins>
    </w:p>
    <w:p w:rsidR="00A9162E" w:rsidRPr="00E2302F" w:rsidRDefault="00A9162E" w:rsidP="00A9162E">
      <w:pPr>
        <w:spacing w:line="360" w:lineRule="auto"/>
        <w:jc w:val="both"/>
        <w:rPr>
          <w:rFonts w:ascii="Verdana" w:hAnsi="Verdana"/>
          <w:b/>
          <w:sz w:val="20"/>
          <w:rPrChange w:id="1196" w:author="Γ" w:date="2018-07-12T14:14:00Z">
            <w:rPr>
              <w:rFonts w:ascii="Verdana" w:hAnsi="Verdana"/>
              <w:sz w:val="20"/>
            </w:rPr>
          </w:rPrChange>
        </w:rPr>
      </w:pPr>
      <w:moveFromRangeStart w:id="1197" w:author="Γ" w:date="2018-07-12T14:14:00Z" w:name="move519168201"/>
    </w:p>
    <w:p w:rsidR="00A9162E" w:rsidRPr="00E2302F" w:rsidRDefault="00A9162E" w:rsidP="00A9162E">
      <w:pPr>
        <w:spacing w:line="360" w:lineRule="auto"/>
        <w:ind w:left="360" w:hanging="360"/>
        <w:jc w:val="both"/>
        <w:rPr>
          <w:rFonts w:ascii="Verdana" w:hAnsi="Verdana"/>
          <w:sz w:val="20"/>
          <w:szCs w:val="20"/>
          <w:u w:val="single"/>
        </w:rPr>
      </w:pPr>
      <w:moveFrom w:id="1198" w:author="Γ" w:date="2018-07-12T14:14:00Z">
        <w:r w:rsidRPr="00E2302F">
          <w:rPr>
            <w:rFonts w:ascii="Verdana" w:hAnsi="Verdana"/>
            <w:b/>
            <w:sz w:val="20"/>
            <w:szCs w:val="20"/>
          </w:rPr>
          <w:t>2.</w:t>
        </w:r>
        <w:r w:rsidRPr="00E2302F">
          <w:rPr>
            <w:rFonts w:ascii="Verdana" w:hAnsi="Verdana"/>
            <w:b/>
            <w:sz w:val="20"/>
            <w:szCs w:val="20"/>
          </w:rPr>
          <w:tab/>
        </w:r>
        <w:r w:rsidRPr="00E2302F">
          <w:rPr>
            <w:rFonts w:ascii="Verdana" w:hAnsi="Verdana"/>
            <w:b/>
            <w:sz w:val="20"/>
            <w:szCs w:val="20"/>
            <w:u w:val="single"/>
          </w:rPr>
          <w:t>Δείκτης</w:t>
        </w:r>
        <w:r w:rsidRPr="00E2302F">
          <w:rPr>
            <w:rFonts w:ascii="Verdana" w:hAnsi="Verdana"/>
            <w:b/>
            <w:sz w:val="20"/>
            <w:szCs w:val="20"/>
          </w:rPr>
          <w:t>: «Συνολικό μήκος ανακατασκευασμένων ή αναβαθμισμένων δρόμων»</w:t>
        </w:r>
        <w:r w:rsidR="001D1FD7" w:rsidRPr="001D1FD7">
          <w:rPr>
            <w:rFonts w:ascii="Verdana" w:hAnsi="Verdana"/>
            <w:b/>
            <w:sz w:val="20"/>
            <w:rPrChange w:id="1199" w:author="Γ" w:date="2018-07-12T14:14:00Z">
              <w:rPr>
                <w:rFonts w:ascii="Verdana" w:hAnsi="Verdana"/>
                <w:sz w:val="20"/>
                <w:vertAlign w:val="superscript"/>
              </w:rPr>
            </w:rPrChange>
          </w:rPr>
          <w:t>,</w:t>
        </w:r>
        <w:r w:rsidRPr="00E2302F">
          <w:rPr>
            <w:rFonts w:ascii="Verdana" w:hAnsi="Verdana"/>
            <w:sz w:val="20"/>
            <w:szCs w:val="20"/>
          </w:rPr>
          <w:t xml:space="preserve"> με κωδικό </w:t>
        </w:r>
        <w:r w:rsidRPr="00E2302F">
          <w:rPr>
            <w:rFonts w:ascii="Verdana" w:hAnsi="Verdana"/>
            <w:sz w:val="20"/>
            <w:szCs w:val="20"/>
            <w:lang w:val="en-US"/>
          </w:rPr>
          <w:t>CO</w:t>
        </w:r>
        <w:r w:rsidRPr="00E2302F">
          <w:rPr>
            <w:rFonts w:ascii="Verdana" w:hAnsi="Verdana"/>
            <w:sz w:val="20"/>
            <w:szCs w:val="20"/>
          </w:rPr>
          <w:t>14.</w:t>
        </w:r>
      </w:moveFrom>
    </w:p>
    <w:moveFromRangeEnd w:id="1197"/>
    <w:p w:rsidR="00DA6358" w:rsidRPr="00FE0ABE" w:rsidRDefault="00DA6358" w:rsidP="00DA6358">
      <w:pPr>
        <w:spacing w:line="360" w:lineRule="auto"/>
        <w:jc w:val="both"/>
        <w:rPr>
          <w:rFonts w:ascii="Verdana" w:hAnsi="Verdana"/>
          <w:sz w:val="20"/>
          <w:szCs w:val="20"/>
        </w:rPr>
      </w:pPr>
      <w:r>
        <w:rPr>
          <w:rFonts w:ascii="Verdana" w:hAnsi="Verdana"/>
          <w:sz w:val="20"/>
          <w:szCs w:val="20"/>
        </w:rPr>
        <w:t>Η επιλογή του συγκεκριμένου δείκτη</w:t>
      </w:r>
      <w:r w:rsidRPr="00FE0ABE">
        <w:rPr>
          <w:rFonts w:ascii="Verdana" w:hAnsi="Verdana"/>
          <w:sz w:val="20"/>
          <w:szCs w:val="20"/>
        </w:rPr>
        <w:t xml:space="preserve"> </w:t>
      </w:r>
      <w:r>
        <w:rPr>
          <w:rFonts w:ascii="Verdana" w:hAnsi="Verdana"/>
          <w:sz w:val="20"/>
          <w:szCs w:val="20"/>
        </w:rPr>
        <w:t>έγινε, εκτός του ότι αποτελεί Κοινό δείκτη εκροών,</w:t>
      </w:r>
      <w:r w:rsidRPr="00FE0ABE">
        <w:rPr>
          <w:rFonts w:ascii="Verdana" w:hAnsi="Verdana"/>
          <w:sz w:val="20"/>
          <w:szCs w:val="20"/>
        </w:rPr>
        <w:t xml:space="preserve"> μ</w:t>
      </w:r>
      <w:r>
        <w:rPr>
          <w:rFonts w:ascii="Verdana" w:hAnsi="Verdana"/>
          <w:sz w:val="20"/>
          <w:szCs w:val="20"/>
        </w:rPr>
        <w:t xml:space="preserve">ε βασικό κριτήριο ότι </w:t>
      </w:r>
      <w:r w:rsidRPr="00FE0ABE">
        <w:rPr>
          <w:rFonts w:ascii="Verdana" w:hAnsi="Verdana"/>
          <w:sz w:val="20"/>
          <w:szCs w:val="20"/>
        </w:rPr>
        <w:t>α</w:t>
      </w:r>
      <w:r>
        <w:rPr>
          <w:rFonts w:ascii="Verdana" w:hAnsi="Verdana"/>
          <w:sz w:val="20"/>
          <w:szCs w:val="20"/>
        </w:rPr>
        <w:t xml:space="preserve">ντιστοιχεί σε </w:t>
      </w:r>
      <w:r w:rsidRPr="00FE0ABE">
        <w:rPr>
          <w:rFonts w:ascii="Verdana" w:hAnsi="Verdana"/>
          <w:sz w:val="20"/>
          <w:szCs w:val="20"/>
        </w:rPr>
        <w:t>π</w:t>
      </w:r>
      <w:r>
        <w:rPr>
          <w:rFonts w:ascii="Verdana" w:hAnsi="Verdana"/>
          <w:sz w:val="20"/>
          <w:szCs w:val="20"/>
        </w:rPr>
        <w:t xml:space="preserve">ράξεις που ανήκουν σε </w:t>
      </w:r>
      <w:del w:id="1200" w:author="Γ" w:date="2018-07-12T14:14:00Z">
        <w:r w:rsidR="006C422D">
          <w:rPr>
            <w:rFonts w:ascii="Verdana" w:hAnsi="Verdana"/>
            <w:sz w:val="20"/>
            <w:szCs w:val="20"/>
          </w:rPr>
          <w:delText>κατηγορία</w:delText>
        </w:r>
        <w:r w:rsidR="006C422D" w:rsidRPr="00FE0ABE">
          <w:rPr>
            <w:rFonts w:ascii="Verdana" w:hAnsi="Verdana"/>
            <w:sz w:val="20"/>
            <w:szCs w:val="20"/>
          </w:rPr>
          <w:delText xml:space="preserve"> παρέμβασης</w:delText>
        </w:r>
        <w:r w:rsidR="006C422D">
          <w:rPr>
            <w:rFonts w:ascii="Verdana" w:hAnsi="Verdana"/>
            <w:sz w:val="20"/>
            <w:szCs w:val="20"/>
          </w:rPr>
          <w:delText>, η οποία δεσμεύει</w:delText>
        </w:r>
      </w:del>
      <w:ins w:id="1201" w:author="Γ" w:date="2018-07-12T14:14:00Z">
        <w:r>
          <w:rPr>
            <w:rFonts w:ascii="Verdana" w:hAnsi="Verdana"/>
            <w:sz w:val="20"/>
            <w:szCs w:val="20"/>
          </w:rPr>
          <w:t>Κατηγορίες</w:t>
        </w:r>
        <w:r w:rsidRPr="00FE0ABE">
          <w:rPr>
            <w:rFonts w:ascii="Verdana" w:hAnsi="Verdana"/>
            <w:sz w:val="20"/>
            <w:szCs w:val="20"/>
          </w:rPr>
          <w:t xml:space="preserve"> Παρέμβασης</w:t>
        </w:r>
        <w:r>
          <w:rPr>
            <w:rFonts w:ascii="Verdana" w:hAnsi="Verdana"/>
            <w:sz w:val="20"/>
            <w:szCs w:val="20"/>
          </w:rPr>
          <w:t>, οι οποίες δεσμεύουν</w:t>
        </w:r>
      </w:ins>
      <w:r w:rsidRPr="00FE0ABE">
        <w:rPr>
          <w:rFonts w:ascii="Verdana" w:hAnsi="Verdana"/>
          <w:sz w:val="20"/>
          <w:szCs w:val="20"/>
        </w:rPr>
        <w:t xml:space="preserve"> το </w:t>
      </w:r>
      <w:del w:id="1202" w:author="Γ" w:date="2018-07-12T14:14:00Z">
        <w:r w:rsidR="00190F84">
          <w:rPr>
            <w:rFonts w:ascii="Verdana" w:hAnsi="Verdana"/>
            <w:sz w:val="20"/>
            <w:szCs w:val="20"/>
          </w:rPr>
          <w:delText>38</w:delText>
        </w:r>
        <w:r w:rsidR="006C422D">
          <w:rPr>
            <w:rFonts w:ascii="Verdana" w:hAnsi="Verdana"/>
            <w:sz w:val="20"/>
            <w:szCs w:val="20"/>
          </w:rPr>
          <w:delText>,9</w:delText>
        </w:r>
      </w:del>
      <w:ins w:id="1203" w:author="Γ" w:date="2018-07-12T14:14:00Z">
        <w:r>
          <w:rPr>
            <w:rFonts w:ascii="Verdana" w:hAnsi="Verdana"/>
            <w:sz w:val="20"/>
            <w:szCs w:val="20"/>
          </w:rPr>
          <w:t>34,8</w:t>
        </w:r>
      </w:ins>
      <w:r w:rsidRPr="00FE0ABE">
        <w:rPr>
          <w:rFonts w:ascii="Verdana" w:hAnsi="Verdana"/>
          <w:sz w:val="20"/>
          <w:szCs w:val="20"/>
        </w:rPr>
        <w:t>% του προϋπολογισμού του Άξονα Προτεραιότητας</w:t>
      </w:r>
      <w:r>
        <w:rPr>
          <w:rFonts w:ascii="Verdana" w:hAnsi="Verdana"/>
          <w:sz w:val="20"/>
          <w:szCs w:val="20"/>
        </w:rPr>
        <w:t xml:space="preserve">. Συγκεκριμένα, σύμφωνα με το ποσό του προϋπολογισμού </w:t>
      </w:r>
      <w:del w:id="1204" w:author="Γ" w:date="2018-07-12T14:14:00Z">
        <w:r w:rsidR="006C422D">
          <w:rPr>
            <w:rFonts w:ascii="Verdana" w:hAnsi="Verdana"/>
            <w:sz w:val="20"/>
            <w:szCs w:val="20"/>
          </w:rPr>
          <w:delText>της Κατηγορίας</w:delText>
        </w:r>
      </w:del>
      <w:ins w:id="1205" w:author="Γ" w:date="2018-07-12T14:14:00Z">
        <w:r>
          <w:rPr>
            <w:rFonts w:ascii="Verdana" w:hAnsi="Verdana"/>
            <w:sz w:val="20"/>
            <w:szCs w:val="20"/>
          </w:rPr>
          <w:t>των εν λόγω Κατηγοριών</w:t>
        </w:r>
      </w:ins>
      <w:r>
        <w:rPr>
          <w:rFonts w:ascii="Verdana" w:hAnsi="Verdana"/>
          <w:sz w:val="20"/>
          <w:szCs w:val="20"/>
        </w:rPr>
        <w:t xml:space="preserve"> Παρέμβασης</w:t>
      </w:r>
      <w:ins w:id="1206" w:author="Γ" w:date="2018-07-12T14:14:00Z">
        <w:r>
          <w:rPr>
            <w:rFonts w:ascii="Verdana" w:hAnsi="Verdana"/>
            <w:sz w:val="20"/>
            <w:szCs w:val="20"/>
          </w:rPr>
          <w:t xml:space="preserve"> (034 και 036)</w:t>
        </w:r>
      </w:ins>
      <w:r>
        <w:rPr>
          <w:rFonts w:ascii="Verdana" w:hAnsi="Verdana"/>
          <w:sz w:val="20"/>
          <w:szCs w:val="20"/>
        </w:rPr>
        <w:t xml:space="preserve"> που αντιστοιχεί</w:t>
      </w:r>
      <w:r w:rsidRPr="00FE0ABE">
        <w:rPr>
          <w:rFonts w:ascii="Verdana" w:hAnsi="Verdana"/>
          <w:sz w:val="20"/>
          <w:szCs w:val="20"/>
        </w:rPr>
        <w:t xml:space="preserve"> στον δείκτη, το μερίδιο του προϋπολογισμού των πράξεων που προσδιορίζο</w:t>
      </w:r>
      <w:r>
        <w:rPr>
          <w:rFonts w:ascii="Verdana" w:hAnsi="Verdana"/>
          <w:sz w:val="20"/>
          <w:szCs w:val="20"/>
        </w:rPr>
        <w:t>υν το δείκτη συμβάλει κατά ένα πολύ σημαντικό ποσοστό</w:t>
      </w:r>
      <w:r w:rsidRPr="00FE0ABE">
        <w:rPr>
          <w:rFonts w:ascii="Verdana" w:hAnsi="Verdana"/>
          <w:sz w:val="20"/>
          <w:szCs w:val="20"/>
        </w:rPr>
        <w:t xml:space="preserve"> στην επίτευξη του στόχου για κάλυψη του προϋπολογισμού του Άξονα </w:t>
      </w:r>
      <w:r>
        <w:rPr>
          <w:rFonts w:ascii="Verdana" w:hAnsi="Verdana"/>
          <w:sz w:val="20"/>
          <w:szCs w:val="20"/>
        </w:rPr>
        <w:t xml:space="preserve">Προτεραιότητας </w:t>
      </w:r>
      <w:r w:rsidRPr="00FE0ABE">
        <w:rPr>
          <w:rFonts w:ascii="Verdana" w:hAnsi="Verdana"/>
          <w:sz w:val="20"/>
          <w:szCs w:val="20"/>
        </w:rPr>
        <w:t>κατά 50%.</w:t>
      </w:r>
      <w:r>
        <w:rPr>
          <w:rFonts w:ascii="Verdana" w:hAnsi="Verdana"/>
          <w:sz w:val="20"/>
          <w:szCs w:val="20"/>
        </w:rPr>
        <w:t xml:space="preserve"> Παράλληλα, ο συγκεκριμένος δείκτης, προσδιορίζει μια από τις κυριότερες  κατευθύνσεις των στόχων του Άξονα Προτεραιότητας</w:t>
      </w:r>
      <w:ins w:id="1207" w:author="Γ" w:date="2018-07-12T14:14:00Z">
        <w:r>
          <w:rPr>
            <w:rFonts w:ascii="Verdana" w:hAnsi="Verdana"/>
            <w:sz w:val="20"/>
            <w:szCs w:val="20"/>
          </w:rPr>
          <w:t>.</w:t>
        </w:r>
      </w:ins>
    </w:p>
    <w:p w:rsidR="00DA6358" w:rsidRPr="008B0810" w:rsidRDefault="00DA6358" w:rsidP="00DA6358">
      <w:pPr>
        <w:spacing w:line="360" w:lineRule="auto"/>
        <w:jc w:val="both"/>
        <w:rPr>
          <w:rFonts w:ascii="Verdana" w:hAnsi="Verdana"/>
          <w:sz w:val="20"/>
          <w:szCs w:val="20"/>
        </w:rPr>
      </w:pPr>
    </w:p>
    <w:p w:rsidR="00DA6358" w:rsidRPr="00731C2D" w:rsidRDefault="00DA6358" w:rsidP="00DA6358">
      <w:pPr>
        <w:spacing w:line="360" w:lineRule="auto"/>
        <w:ind w:left="360" w:hanging="360"/>
        <w:jc w:val="both"/>
        <w:rPr>
          <w:rFonts w:ascii="Verdana" w:hAnsi="Verdana"/>
          <w:sz w:val="20"/>
          <w:szCs w:val="20"/>
          <w:u w:val="single"/>
        </w:rPr>
      </w:pPr>
      <w:r w:rsidRPr="00731C2D">
        <w:rPr>
          <w:rFonts w:ascii="Verdana" w:hAnsi="Verdana"/>
          <w:b/>
          <w:sz w:val="20"/>
          <w:szCs w:val="20"/>
        </w:rPr>
        <w:t>3.</w:t>
      </w:r>
      <w:r w:rsidRPr="00731C2D">
        <w:rPr>
          <w:rFonts w:ascii="Verdana" w:hAnsi="Verdana"/>
          <w:b/>
          <w:sz w:val="20"/>
          <w:szCs w:val="20"/>
        </w:rPr>
        <w:tab/>
      </w:r>
      <w:r w:rsidRPr="00731C2D">
        <w:rPr>
          <w:rFonts w:ascii="Verdana" w:hAnsi="Verdana"/>
          <w:b/>
          <w:sz w:val="20"/>
          <w:szCs w:val="20"/>
          <w:u w:val="single"/>
        </w:rPr>
        <w:t>Δείκτης</w:t>
      </w:r>
      <w:r w:rsidRPr="00731C2D">
        <w:rPr>
          <w:rFonts w:ascii="Verdana" w:hAnsi="Verdana"/>
          <w:b/>
          <w:sz w:val="20"/>
          <w:szCs w:val="20"/>
        </w:rPr>
        <w:t>: «Ποσό πιστοποιημένων Δαπανών»</w:t>
      </w:r>
      <w:r w:rsidRPr="00731C2D">
        <w:rPr>
          <w:rFonts w:ascii="Verdana" w:hAnsi="Verdana"/>
          <w:sz w:val="20"/>
          <w:szCs w:val="20"/>
        </w:rPr>
        <w:t xml:space="preserve">, με κωδικό </w:t>
      </w:r>
      <w:r w:rsidRPr="00731C2D">
        <w:rPr>
          <w:rFonts w:ascii="Verdana" w:hAnsi="Verdana"/>
          <w:sz w:val="20"/>
          <w:szCs w:val="20"/>
          <w:lang w:val="en-US"/>
        </w:rPr>
        <w:t>F</w:t>
      </w:r>
      <w:r w:rsidRPr="00731C2D">
        <w:rPr>
          <w:rFonts w:ascii="Verdana" w:hAnsi="Verdana"/>
          <w:sz w:val="20"/>
          <w:szCs w:val="20"/>
        </w:rPr>
        <w:t>100.</w:t>
      </w:r>
    </w:p>
    <w:p w:rsidR="00DA6358" w:rsidRDefault="00DA6358" w:rsidP="00DA6358">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242F52" w:rsidRPr="006D49B4" w:rsidRDefault="00242F52" w:rsidP="00A9162E">
      <w:pPr>
        <w:spacing w:line="360" w:lineRule="auto"/>
        <w:jc w:val="both"/>
        <w:rPr>
          <w:ins w:id="1208" w:author="Γ" w:date="2018-07-12T14:14:00Z"/>
          <w:rFonts w:ascii="Verdana" w:hAnsi="Verdana"/>
          <w:sz w:val="20"/>
          <w:szCs w:val="20"/>
        </w:rPr>
      </w:pPr>
    </w:p>
    <w:p w:rsidR="00A9162E" w:rsidRDefault="00A9162E">
      <w:pPr>
        <w:rPr>
          <w:ins w:id="1209" w:author="Γ" w:date="2018-07-12T14:14:00Z"/>
        </w:rPr>
      </w:pPr>
    </w:p>
    <w:p w:rsidR="00404D41" w:rsidRDefault="00404D41">
      <w:pPr>
        <w:rPr>
          <w:rPrChange w:id="1210" w:author="Γ" w:date="2018-07-12T14:14:00Z">
            <w:rPr>
              <w:rFonts w:ascii="Verdana" w:hAnsi="Verdana"/>
              <w:sz w:val="20"/>
            </w:rPr>
          </w:rPrChange>
        </w:rPr>
        <w:pPrChange w:id="1211" w:author="Γ" w:date="2018-07-12T14:14:00Z">
          <w:pPr>
            <w:spacing w:line="360" w:lineRule="auto"/>
            <w:jc w:val="both"/>
          </w:pPr>
        </w:pPrChange>
      </w:pPr>
    </w:p>
    <w:sectPr w:rsidR="00404D41" w:rsidSect="00725762">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D41" w:rsidRDefault="00404D41" w:rsidP="00E50E17">
      <w:r>
        <w:separator/>
      </w:r>
    </w:p>
  </w:endnote>
  <w:endnote w:type="continuationSeparator" w:id="0">
    <w:p w:rsidR="00404D41" w:rsidRDefault="00404D41" w:rsidP="00E50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D41" w:rsidRDefault="00404D41" w:rsidP="00F27279">
    <w:pPr>
      <w:pStyle w:val="Footer"/>
      <w:framePr w:wrap="around" w:vAnchor="text" w:hAnchor="margin" w:xAlign="right" w:y="1"/>
      <w:rPr>
        <w:del w:id="1212" w:author="Γ" w:date="2018-07-12T14:14:00Z"/>
        <w:rStyle w:val="PageNumber"/>
      </w:rPr>
    </w:pPr>
    <w:del w:id="1213" w:author="Γ" w:date="2018-07-12T14:14:00Z">
      <w:r>
        <w:rPr>
          <w:rStyle w:val="PageNumber"/>
        </w:rPr>
        <w:fldChar w:fldCharType="begin"/>
      </w:r>
      <w:r>
        <w:rPr>
          <w:rStyle w:val="PageNumber"/>
        </w:rPr>
        <w:delInstrText xml:space="preserve">PAGE  </w:delInstrText>
      </w:r>
      <w:r>
        <w:rPr>
          <w:rStyle w:val="PageNumber"/>
        </w:rPr>
        <w:fldChar w:fldCharType="end"/>
      </w:r>
    </w:del>
  </w:p>
  <w:p w:rsidR="00404D41" w:rsidRDefault="00404D41">
    <w:pPr>
      <w:pStyle w:val="Footer"/>
      <w:pPrChange w:id="1214" w:author="Γ" w:date="2018-07-12T14:14:00Z">
        <w:pPr>
          <w:pStyle w:val="Footer"/>
          <w:ind w:right="360"/>
        </w:pPr>
      </w:pPrChan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4282"/>
      <w:docPartObj>
        <w:docPartGallery w:val="Page Numbers (Bottom of Page)"/>
        <w:docPartUnique/>
      </w:docPartObj>
    </w:sdtPr>
    <w:sdtContent>
      <w:p w:rsidR="00404D41" w:rsidRDefault="00404D41">
        <w:pPr>
          <w:pStyle w:val="Footer"/>
          <w:jc w:val="right"/>
        </w:pPr>
        <w:fldSimple w:instr=" PAGE   \* MERGEFORMAT ">
          <w:r w:rsidR="007E701B">
            <w:rPr>
              <w:noProof/>
            </w:rPr>
            <w:t>24</w:t>
          </w:r>
        </w:fldSimple>
      </w:p>
    </w:sdtContent>
  </w:sdt>
  <w:p w:rsidR="00404D41" w:rsidRDefault="00404D41">
    <w:pPr>
      <w:pStyle w:val="Footer"/>
      <w:pPrChange w:id="1215" w:author="Γ" w:date="2018-07-12T14:14:00Z">
        <w:pPr>
          <w:pStyle w:val="Footer"/>
          <w:pBdr>
            <w:top w:val="single" w:sz="4" w:space="1" w:color="auto"/>
          </w:pBdr>
          <w:ind w:right="360"/>
        </w:pPr>
      </w:pPrChan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D41" w:rsidRDefault="00404D41" w:rsidP="00E50E17">
      <w:r>
        <w:separator/>
      </w:r>
    </w:p>
  </w:footnote>
  <w:footnote w:type="continuationSeparator" w:id="0">
    <w:p w:rsidR="00404D41" w:rsidRDefault="00404D41" w:rsidP="00E50E17">
      <w:r>
        <w:continuationSeparator/>
      </w:r>
    </w:p>
  </w:footnote>
  <w:footnote w:id="1">
    <w:p w:rsidR="00404D41" w:rsidRPr="0078447F" w:rsidRDefault="00404D41" w:rsidP="00E50E17">
      <w:pPr>
        <w:pStyle w:val="FootnoteText"/>
        <w:rPr>
          <w:ins w:id="484" w:author="Γ" w:date="2018-07-12T14:14:00Z"/>
          <w:rFonts w:ascii="Verdana" w:hAnsi="Verdana"/>
          <w:i/>
          <w:sz w:val="16"/>
          <w:szCs w:val="16"/>
        </w:rPr>
      </w:pPr>
      <w:ins w:id="485" w:author="Γ" w:date="2018-07-12T14:14:00Z">
        <w:r w:rsidRPr="0078447F">
          <w:rPr>
            <w:rStyle w:val="FootnoteReference"/>
            <w:rFonts w:ascii="Verdana" w:hAnsi="Verdana"/>
            <w:i/>
            <w:sz w:val="16"/>
            <w:szCs w:val="16"/>
          </w:rPr>
          <w:footnoteRef/>
        </w:r>
        <w:r w:rsidRPr="0078447F">
          <w:rPr>
            <w:rFonts w:ascii="Verdana" w:hAnsi="Verdana"/>
            <w:i/>
            <w:sz w:val="16"/>
            <w:szCs w:val="16"/>
          </w:rPr>
          <w:t xml:space="preserve"> </w:t>
        </w:r>
        <w:proofErr w:type="spellStart"/>
        <w:r w:rsidRPr="0078447F">
          <w:rPr>
            <w:rFonts w:ascii="Verdana" w:hAnsi="Verdana"/>
            <w:i/>
            <w:sz w:val="16"/>
            <w:szCs w:val="16"/>
          </w:rPr>
          <w:t>Αριθμ</w:t>
        </w:r>
        <w:proofErr w:type="spellEnd"/>
        <w:r w:rsidRPr="0078447F">
          <w:rPr>
            <w:rFonts w:ascii="Verdana" w:hAnsi="Verdana"/>
            <w:i/>
            <w:sz w:val="16"/>
            <w:szCs w:val="16"/>
          </w:rPr>
          <w:t>. 17/οικ.801</w:t>
        </w:r>
        <w:r>
          <w:rPr>
            <w:rFonts w:ascii="Verdana" w:hAnsi="Verdana"/>
            <w:i/>
            <w:sz w:val="16"/>
            <w:szCs w:val="16"/>
          </w:rPr>
          <w:t xml:space="preserve">/ΕΥΣΕΚΤ/125694 «Διαδικασία – Πλαίσιο Εφαρμογής των Πράξεων για τη Λειτουργία Τοπικών Ομάδων Υγείας (ΤΟΜΥ), συγχρηματοδοτούμενων από το Ευρωπαϊκό Κοινωνικό Ταμείο στο πλαίσιο του Εταιρικού Συμφώνου για το Πλαίσιο Ανάπτυξης (ΕΣΠΑ) για την Προγραμματική Περίοδο 2014-2020. </w:t>
        </w:r>
      </w:ins>
    </w:p>
  </w:footnote>
  <w:footnote w:id="2">
    <w:p w:rsidR="00404D41" w:rsidRPr="005C19DF" w:rsidRDefault="00404D41">
      <w:pPr>
        <w:pStyle w:val="FootnoteText"/>
        <w:rPr>
          <w:rFonts w:ascii="Verdana" w:hAnsi="Verdana"/>
          <w:i/>
          <w:sz w:val="16"/>
          <w:rPrChange w:id="732" w:author="User" w:date="2018-07-12T22:57:00Z">
            <w:rPr/>
          </w:rPrChange>
        </w:rPr>
      </w:pPr>
      <w:ins w:id="733" w:author="User" w:date="2018-07-12T22:57:00Z">
        <w:r w:rsidRPr="001D1FD7">
          <w:rPr>
            <w:rStyle w:val="FootnoteReference"/>
            <w:rFonts w:ascii="Verdana" w:hAnsi="Verdana"/>
            <w:i/>
            <w:sz w:val="16"/>
            <w:rPrChange w:id="734" w:author="User" w:date="2018-07-12T22:57:00Z">
              <w:rPr>
                <w:rStyle w:val="FootnoteReference"/>
              </w:rPr>
            </w:rPrChange>
          </w:rPr>
          <w:footnoteRef/>
        </w:r>
        <w:r w:rsidRPr="001D1FD7">
          <w:rPr>
            <w:rFonts w:ascii="Verdana" w:hAnsi="Verdana"/>
            <w:i/>
            <w:sz w:val="16"/>
            <w:rPrChange w:id="735" w:author="User" w:date="2018-07-12T22:57:00Z">
              <w:rPr>
                <w:vertAlign w:val="superscript"/>
              </w:rPr>
            </w:rPrChange>
          </w:rPr>
          <w:t xml:space="preserve"> </w:t>
        </w:r>
      </w:ins>
      <w:moveToRangeStart w:id="736" w:author="User" w:date="2018-07-12T22:57:00Z" w:name="move519199574"/>
      <w:moveTo w:id="737" w:author="User" w:date="2018-07-12T22:57:00Z">
        <w:del w:id="738" w:author="User" w:date="2018-07-12T22:57:00Z">
          <w:r w:rsidRPr="001D1FD7">
            <w:rPr>
              <w:rFonts w:ascii="Verdana" w:hAnsi="Verdana"/>
              <w:i/>
              <w:sz w:val="16"/>
              <w:rPrChange w:id="739" w:author="User" w:date="2018-07-12T22:57:00Z">
                <w:rPr>
                  <w:rFonts w:ascii="Verdana" w:hAnsi="Verdana"/>
                  <w:vertAlign w:val="superscript"/>
                </w:rPr>
              </w:rPrChange>
            </w:rPr>
            <w:delText>(</w:delText>
          </w:r>
        </w:del>
        <w:r w:rsidRPr="001D1FD7">
          <w:rPr>
            <w:rFonts w:ascii="Verdana" w:hAnsi="Verdana"/>
            <w:i/>
            <w:sz w:val="16"/>
            <w:rPrChange w:id="740" w:author="User" w:date="2018-07-12T22:57:00Z">
              <w:rPr>
                <w:rFonts w:ascii="Verdana" w:hAnsi="Verdana"/>
                <w:vertAlign w:val="superscript"/>
              </w:rPr>
            </w:rPrChange>
          </w:rPr>
          <w:t>δράσεις εναρμόνισης, εξειδικευμένης εκπαιδευτικής υποστήριξης και δομών κακοποιημένων γυναικών</w:t>
        </w:r>
        <w:del w:id="741" w:author="User" w:date="2018-07-12T22:57:00Z">
          <w:r w:rsidRPr="001D1FD7">
            <w:rPr>
              <w:rFonts w:ascii="Verdana" w:hAnsi="Verdana"/>
              <w:i/>
              <w:sz w:val="16"/>
              <w:rPrChange w:id="742" w:author="User" w:date="2018-07-12T22:57:00Z">
                <w:rPr>
                  <w:rFonts w:ascii="Verdana" w:hAnsi="Verdana"/>
                  <w:vertAlign w:val="superscript"/>
                </w:rPr>
              </w:rPrChange>
            </w:rPr>
            <w:delText>)</w:delText>
          </w:r>
        </w:del>
        <w:r w:rsidRPr="001D1FD7">
          <w:rPr>
            <w:rFonts w:ascii="Verdana" w:hAnsi="Verdana"/>
            <w:i/>
            <w:sz w:val="16"/>
            <w:rPrChange w:id="743" w:author="User" w:date="2018-07-12T22:57:00Z">
              <w:rPr>
                <w:rFonts w:ascii="Verdana" w:hAnsi="Verdana"/>
                <w:vertAlign w:val="superscript"/>
              </w:rPr>
            </w:rPrChange>
          </w:rPr>
          <w:t>, όπως αναλυτικά περιγράφεται στο πρόσθετο έγγραφο «Αιτιολόγησης της Πρότασης Αναθεώρησης του Επιχειρησιακού Προγράμματος» και συγκεκριμένα, στο μέρος της τεκμηρίωσης των τροποποιήσεων του Πλαισίου Επίδοσης.</w:t>
        </w:r>
      </w:moveTo>
      <w:moveToRangeEnd w:id="736"/>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nsid w:val="03130EF1"/>
    <w:multiLevelType w:val="hybridMultilevel"/>
    <w:tmpl w:val="AE020E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932A22"/>
    <w:multiLevelType w:val="hybridMultilevel"/>
    <w:tmpl w:val="BEC292E4"/>
    <w:lvl w:ilvl="0" w:tplc="AD58AC16">
      <w:start w:val="5"/>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61A4392"/>
    <w:multiLevelType w:val="hybridMultilevel"/>
    <w:tmpl w:val="0F78E7C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DC0E5F"/>
    <w:multiLevelType w:val="hybridMultilevel"/>
    <w:tmpl w:val="4EB4E3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86A514F"/>
    <w:multiLevelType w:val="hybridMultilevel"/>
    <w:tmpl w:val="9EEA1E64"/>
    <w:lvl w:ilvl="0" w:tplc="0408000F">
      <w:start w:val="1"/>
      <w:numFmt w:val="decimal"/>
      <w:lvlText w:val="%1."/>
      <w:lvlJc w:val="left"/>
      <w:pPr>
        <w:ind w:left="360" w:hanging="360"/>
      </w:pPr>
      <w:rPr>
        <w:rFonts w:hint="default"/>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1E0F5007"/>
    <w:multiLevelType w:val="hybridMultilevel"/>
    <w:tmpl w:val="B40CDFA0"/>
    <w:lvl w:ilvl="0" w:tplc="3F3E7A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E5B4D11"/>
    <w:multiLevelType w:val="hybridMultilevel"/>
    <w:tmpl w:val="094871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5222FAC"/>
    <w:multiLevelType w:val="hybridMultilevel"/>
    <w:tmpl w:val="4350B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76177A5"/>
    <w:multiLevelType w:val="hybridMultilevel"/>
    <w:tmpl w:val="BF00EBEC"/>
    <w:lvl w:ilvl="0" w:tplc="0408000F">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98920FB"/>
    <w:multiLevelType w:val="hybridMultilevel"/>
    <w:tmpl w:val="DF9273B2"/>
    <w:lvl w:ilvl="0" w:tplc="6BBA599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88759CB"/>
    <w:multiLevelType w:val="hybridMultilevel"/>
    <w:tmpl w:val="EE249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88A506F"/>
    <w:multiLevelType w:val="hybridMultilevel"/>
    <w:tmpl w:val="0456B1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BCC48D1"/>
    <w:multiLevelType w:val="hybridMultilevel"/>
    <w:tmpl w:val="8EA24DFC"/>
    <w:lvl w:ilvl="0" w:tplc="04080001">
      <w:start w:val="1"/>
      <w:numFmt w:val="bullet"/>
      <w:lvlText w:val=""/>
      <w:lvlJc w:val="left"/>
      <w:pPr>
        <w:tabs>
          <w:tab w:val="num" w:pos="1141"/>
        </w:tabs>
        <w:ind w:left="1141" w:hanging="360"/>
      </w:pPr>
      <w:rPr>
        <w:rFonts w:ascii="Symbol" w:hAnsi="Symbol" w:hint="default"/>
      </w:rPr>
    </w:lvl>
    <w:lvl w:ilvl="1" w:tplc="04080003" w:tentative="1">
      <w:start w:val="1"/>
      <w:numFmt w:val="bullet"/>
      <w:lvlText w:val="o"/>
      <w:lvlJc w:val="left"/>
      <w:pPr>
        <w:tabs>
          <w:tab w:val="num" w:pos="1861"/>
        </w:tabs>
        <w:ind w:left="1861" w:hanging="360"/>
      </w:pPr>
      <w:rPr>
        <w:rFonts w:ascii="Courier New" w:hAnsi="Courier New" w:cs="Courier New" w:hint="default"/>
      </w:rPr>
    </w:lvl>
    <w:lvl w:ilvl="2" w:tplc="04080005" w:tentative="1">
      <w:start w:val="1"/>
      <w:numFmt w:val="bullet"/>
      <w:lvlText w:val=""/>
      <w:lvlJc w:val="left"/>
      <w:pPr>
        <w:tabs>
          <w:tab w:val="num" w:pos="2581"/>
        </w:tabs>
        <w:ind w:left="2581" w:hanging="360"/>
      </w:pPr>
      <w:rPr>
        <w:rFonts w:ascii="Wingdings" w:hAnsi="Wingdings" w:hint="default"/>
      </w:rPr>
    </w:lvl>
    <w:lvl w:ilvl="3" w:tplc="04080001" w:tentative="1">
      <w:start w:val="1"/>
      <w:numFmt w:val="bullet"/>
      <w:lvlText w:val=""/>
      <w:lvlJc w:val="left"/>
      <w:pPr>
        <w:tabs>
          <w:tab w:val="num" w:pos="3301"/>
        </w:tabs>
        <w:ind w:left="3301" w:hanging="360"/>
      </w:pPr>
      <w:rPr>
        <w:rFonts w:ascii="Symbol" w:hAnsi="Symbol" w:hint="default"/>
      </w:rPr>
    </w:lvl>
    <w:lvl w:ilvl="4" w:tplc="04080003" w:tentative="1">
      <w:start w:val="1"/>
      <w:numFmt w:val="bullet"/>
      <w:lvlText w:val="o"/>
      <w:lvlJc w:val="left"/>
      <w:pPr>
        <w:tabs>
          <w:tab w:val="num" w:pos="4021"/>
        </w:tabs>
        <w:ind w:left="4021" w:hanging="360"/>
      </w:pPr>
      <w:rPr>
        <w:rFonts w:ascii="Courier New" w:hAnsi="Courier New" w:cs="Courier New" w:hint="default"/>
      </w:rPr>
    </w:lvl>
    <w:lvl w:ilvl="5" w:tplc="04080005" w:tentative="1">
      <w:start w:val="1"/>
      <w:numFmt w:val="bullet"/>
      <w:lvlText w:val=""/>
      <w:lvlJc w:val="left"/>
      <w:pPr>
        <w:tabs>
          <w:tab w:val="num" w:pos="4741"/>
        </w:tabs>
        <w:ind w:left="4741" w:hanging="360"/>
      </w:pPr>
      <w:rPr>
        <w:rFonts w:ascii="Wingdings" w:hAnsi="Wingdings" w:hint="default"/>
      </w:rPr>
    </w:lvl>
    <w:lvl w:ilvl="6" w:tplc="04080001" w:tentative="1">
      <w:start w:val="1"/>
      <w:numFmt w:val="bullet"/>
      <w:lvlText w:val=""/>
      <w:lvlJc w:val="left"/>
      <w:pPr>
        <w:tabs>
          <w:tab w:val="num" w:pos="5461"/>
        </w:tabs>
        <w:ind w:left="5461" w:hanging="360"/>
      </w:pPr>
      <w:rPr>
        <w:rFonts w:ascii="Symbol" w:hAnsi="Symbol" w:hint="default"/>
      </w:rPr>
    </w:lvl>
    <w:lvl w:ilvl="7" w:tplc="04080003" w:tentative="1">
      <w:start w:val="1"/>
      <w:numFmt w:val="bullet"/>
      <w:lvlText w:val="o"/>
      <w:lvlJc w:val="left"/>
      <w:pPr>
        <w:tabs>
          <w:tab w:val="num" w:pos="6181"/>
        </w:tabs>
        <w:ind w:left="6181" w:hanging="360"/>
      </w:pPr>
      <w:rPr>
        <w:rFonts w:ascii="Courier New" w:hAnsi="Courier New" w:cs="Courier New" w:hint="default"/>
      </w:rPr>
    </w:lvl>
    <w:lvl w:ilvl="8" w:tplc="04080005" w:tentative="1">
      <w:start w:val="1"/>
      <w:numFmt w:val="bullet"/>
      <w:lvlText w:val=""/>
      <w:lvlJc w:val="left"/>
      <w:pPr>
        <w:tabs>
          <w:tab w:val="num" w:pos="6901"/>
        </w:tabs>
        <w:ind w:left="6901" w:hanging="360"/>
      </w:pPr>
      <w:rPr>
        <w:rFonts w:ascii="Wingdings" w:hAnsi="Wingdings" w:hint="default"/>
      </w:rPr>
    </w:lvl>
  </w:abstractNum>
  <w:abstractNum w:abstractNumId="13">
    <w:nsid w:val="3C6521CB"/>
    <w:multiLevelType w:val="hybridMultilevel"/>
    <w:tmpl w:val="53FEB5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nsid w:val="3DAE6C73"/>
    <w:multiLevelType w:val="hybridMultilevel"/>
    <w:tmpl w:val="4C12D1D0"/>
    <w:lvl w:ilvl="0" w:tplc="DBA8698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F1848D6"/>
    <w:multiLevelType w:val="hybridMultilevel"/>
    <w:tmpl w:val="04CE9A7E"/>
    <w:lvl w:ilvl="0" w:tplc="73D07C18">
      <w:start w:val="1"/>
      <w:numFmt w:val="bullet"/>
      <w:lvlRestart w:val="0"/>
      <w:pStyle w:val="Tiret0"/>
      <w:lvlText w:val=""/>
      <w:lvlPicBulletId w:val="0"/>
      <w:lvlJc w:val="left"/>
      <w:pPr>
        <w:tabs>
          <w:tab w:val="num" w:pos="850"/>
        </w:tabs>
        <w:ind w:left="850" w:hanging="850"/>
      </w:pPr>
      <w:rPr>
        <w:rFonts w:ascii="Symbol" w:hAnsi="Symbol" w:hint="default"/>
        <w:color w:val="auto"/>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6">
    <w:nsid w:val="3F6D0B48"/>
    <w:multiLevelType w:val="hybridMultilevel"/>
    <w:tmpl w:val="0D12E0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F816D22"/>
    <w:multiLevelType w:val="hybridMultilevel"/>
    <w:tmpl w:val="F340A0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41C3ADC"/>
    <w:multiLevelType w:val="hybridMultilevel"/>
    <w:tmpl w:val="982449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E64167D"/>
    <w:multiLevelType w:val="hybridMultilevel"/>
    <w:tmpl w:val="BF00EBEC"/>
    <w:lvl w:ilvl="0" w:tplc="0408000F">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567D42"/>
    <w:multiLevelType w:val="hybridMultilevel"/>
    <w:tmpl w:val="1C761D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5E3792"/>
    <w:multiLevelType w:val="hybridMultilevel"/>
    <w:tmpl w:val="583EB3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41A5C2B"/>
    <w:multiLevelType w:val="hybridMultilevel"/>
    <w:tmpl w:val="F04892F2"/>
    <w:lvl w:ilvl="0" w:tplc="640A61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9811E7C"/>
    <w:multiLevelType w:val="hybridMultilevel"/>
    <w:tmpl w:val="2F80B102"/>
    <w:lvl w:ilvl="0" w:tplc="2D3806E8">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A4A30A2"/>
    <w:multiLevelType w:val="hybridMultilevel"/>
    <w:tmpl w:val="71EE39B0"/>
    <w:lvl w:ilvl="0" w:tplc="0408000F">
      <w:start w:val="4"/>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DF7375C"/>
    <w:multiLevelType w:val="hybridMultilevel"/>
    <w:tmpl w:val="73E48D56"/>
    <w:lvl w:ilvl="0" w:tplc="E5A44A36">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9"/>
  </w:num>
  <w:num w:numId="4">
    <w:abstractNumId w:val="25"/>
  </w:num>
  <w:num w:numId="5">
    <w:abstractNumId w:val="6"/>
  </w:num>
  <w:num w:numId="6">
    <w:abstractNumId w:val="21"/>
  </w:num>
  <w:num w:numId="7">
    <w:abstractNumId w:val="18"/>
  </w:num>
  <w:num w:numId="8">
    <w:abstractNumId w:val="20"/>
  </w:num>
  <w:num w:numId="9">
    <w:abstractNumId w:val="2"/>
  </w:num>
  <w:num w:numId="10">
    <w:abstractNumId w:val="3"/>
  </w:num>
  <w:num w:numId="11">
    <w:abstractNumId w:val="15"/>
  </w:num>
  <w:num w:numId="12">
    <w:abstractNumId w:val="17"/>
  </w:num>
  <w:num w:numId="13">
    <w:abstractNumId w:val="4"/>
  </w:num>
  <w:num w:numId="14">
    <w:abstractNumId w:val="22"/>
  </w:num>
  <w:num w:numId="15">
    <w:abstractNumId w:val="5"/>
  </w:num>
  <w:num w:numId="16">
    <w:abstractNumId w:val="19"/>
  </w:num>
  <w:num w:numId="17">
    <w:abstractNumId w:val="8"/>
  </w:num>
  <w:num w:numId="18">
    <w:abstractNumId w:val="23"/>
  </w:num>
  <w:num w:numId="19">
    <w:abstractNumId w:val="24"/>
  </w:num>
  <w:num w:numId="20">
    <w:abstractNumId w:val="14"/>
  </w:num>
  <w:num w:numId="21">
    <w:abstractNumId w:val="1"/>
  </w:num>
  <w:num w:numId="22">
    <w:abstractNumId w:val="12"/>
  </w:num>
  <w:num w:numId="23">
    <w:abstractNumId w:val="11"/>
  </w:num>
  <w:num w:numId="24">
    <w:abstractNumId w:val="10"/>
  </w:num>
  <w:num w:numId="25">
    <w:abstractNumId w:val="7"/>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markup="0"/>
  <w:trackRevisions/>
  <w:defaultTabStop w:val="720"/>
  <w:characterSpacingControl w:val="doNotCompress"/>
  <w:footnotePr>
    <w:footnote w:id="-1"/>
    <w:footnote w:id="0"/>
  </w:footnotePr>
  <w:endnotePr>
    <w:endnote w:id="-1"/>
    <w:endnote w:id="0"/>
  </w:endnotePr>
  <w:compat/>
  <w:rsids>
    <w:rsidRoot w:val="00E50E17"/>
    <w:rsid w:val="00006321"/>
    <w:rsid w:val="000079BA"/>
    <w:rsid w:val="000117A5"/>
    <w:rsid w:val="000137E5"/>
    <w:rsid w:val="00020491"/>
    <w:rsid w:val="00024855"/>
    <w:rsid w:val="00026874"/>
    <w:rsid w:val="00031ADE"/>
    <w:rsid w:val="000404BA"/>
    <w:rsid w:val="000472DE"/>
    <w:rsid w:val="00047B5C"/>
    <w:rsid w:val="00050BDC"/>
    <w:rsid w:val="00050EC2"/>
    <w:rsid w:val="00052353"/>
    <w:rsid w:val="0005240B"/>
    <w:rsid w:val="00052AB8"/>
    <w:rsid w:val="000601EC"/>
    <w:rsid w:val="0007381B"/>
    <w:rsid w:val="00082AF7"/>
    <w:rsid w:val="000910EF"/>
    <w:rsid w:val="000A3AAA"/>
    <w:rsid w:val="000A6C80"/>
    <w:rsid w:val="000B0FA8"/>
    <w:rsid w:val="000C000F"/>
    <w:rsid w:val="000C0576"/>
    <w:rsid w:val="000C5884"/>
    <w:rsid w:val="000D77AB"/>
    <w:rsid w:val="000E16C2"/>
    <w:rsid w:val="000E4011"/>
    <w:rsid w:val="000E5866"/>
    <w:rsid w:val="000E71C3"/>
    <w:rsid w:val="00103D1C"/>
    <w:rsid w:val="0010738B"/>
    <w:rsid w:val="00111A8E"/>
    <w:rsid w:val="0011293B"/>
    <w:rsid w:val="00120218"/>
    <w:rsid w:val="00126B2F"/>
    <w:rsid w:val="0013003B"/>
    <w:rsid w:val="001328FC"/>
    <w:rsid w:val="00144983"/>
    <w:rsid w:val="001454F8"/>
    <w:rsid w:val="00151E05"/>
    <w:rsid w:val="0015508B"/>
    <w:rsid w:val="00160347"/>
    <w:rsid w:val="00160D91"/>
    <w:rsid w:val="0016148A"/>
    <w:rsid w:val="001637D6"/>
    <w:rsid w:val="00170D86"/>
    <w:rsid w:val="00171AC1"/>
    <w:rsid w:val="00172D24"/>
    <w:rsid w:val="00184766"/>
    <w:rsid w:val="0019039D"/>
    <w:rsid w:val="00190F84"/>
    <w:rsid w:val="00193B97"/>
    <w:rsid w:val="001B4ADC"/>
    <w:rsid w:val="001C2D58"/>
    <w:rsid w:val="001C458E"/>
    <w:rsid w:val="001C61D1"/>
    <w:rsid w:val="001D1DE7"/>
    <w:rsid w:val="001D1FD7"/>
    <w:rsid w:val="001D4E4C"/>
    <w:rsid w:val="001E1B26"/>
    <w:rsid w:val="001E4D19"/>
    <w:rsid w:val="001F36B8"/>
    <w:rsid w:val="001F47EE"/>
    <w:rsid w:val="00202135"/>
    <w:rsid w:val="0020355B"/>
    <w:rsid w:val="0020529E"/>
    <w:rsid w:val="00211B8E"/>
    <w:rsid w:val="00214237"/>
    <w:rsid w:val="00220FAF"/>
    <w:rsid w:val="002379B0"/>
    <w:rsid w:val="002415A1"/>
    <w:rsid w:val="00242497"/>
    <w:rsid w:val="00242F52"/>
    <w:rsid w:val="00246FAD"/>
    <w:rsid w:val="00256140"/>
    <w:rsid w:val="002571DD"/>
    <w:rsid w:val="00272A53"/>
    <w:rsid w:val="002774A3"/>
    <w:rsid w:val="00284984"/>
    <w:rsid w:val="0028598B"/>
    <w:rsid w:val="00292CFD"/>
    <w:rsid w:val="00293443"/>
    <w:rsid w:val="0029746B"/>
    <w:rsid w:val="002A4B67"/>
    <w:rsid w:val="002A4D27"/>
    <w:rsid w:val="002A51D3"/>
    <w:rsid w:val="002B01C8"/>
    <w:rsid w:val="002B12C8"/>
    <w:rsid w:val="002B2568"/>
    <w:rsid w:val="002B36A8"/>
    <w:rsid w:val="002C5950"/>
    <w:rsid w:val="002D184E"/>
    <w:rsid w:val="002D505F"/>
    <w:rsid w:val="002D603E"/>
    <w:rsid w:val="002D6B03"/>
    <w:rsid w:val="002D7885"/>
    <w:rsid w:val="002E0A1F"/>
    <w:rsid w:val="002E2B95"/>
    <w:rsid w:val="002E6429"/>
    <w:rsid w:val="002E6C3F"/>
    <w:rsid w:val="002E7D59"/>
    <w:rsid w:val="002F3378"/>
    <w:rsid w:val="002F770E"/>
    <w:rsid w:val="0030089E"/>
    <w:rsid w:val="003070C6"/>
    <w:rsid w:val="00323971"/>
    <w:rsid w:val="003255CB"/>
    <w:rsid w:val="00326464"/>
    <w:rsid w:val="0033226C"/>
    <w:rsid w:val="0034533E"/>
    <w:rsid w:val="00345FFC"/>
    <w:rsid w:val="00352344"/>
    <w:rsid w:val="003528F4"/>
    <w:rsid w:val="003539F9"/>
    <w:rsid w:val="00355117"/>
    <w:rsid w:val="00362FD1"/>
    <w:rsid w:val="003652FA"/>
    <w:rsid w:val="003661FE"/>
    <w:rsid w:val="00370500"/>
    <w:rsid w:val="00370B28"/>
    <w:rsid w:val="00373E23"/>
    <w:rsid w:val="00375393"/>
    <w:rsid w:val="00381776"/>
    <w:rsid w:val="00384073"/>
    <w:rsid w:val="00386D70"/>
    <w:rsid w:val="0039366B"/>
    <w:rsid w:val="00397668"/>
    <w:rsid w:val="003B4E74"/>
    <w:rsid w:val="003B526E"/>
    <w:rsid w:val="003C4098"/>
    <w:rsid w:val="003E0B48"/>
    <w:rsid w:val="003E7063"/>
    <w:rsid w:val="003F4BF9"/>
    <w:rsid w:val="003F66CE"/>
    <w:rsid w:val="00402B17"/>
    <w:rsid w:val="00404D41"/>
    <w:rsid w:val="00406533"/>
    <w:rsid w:val="00406E57"/>
    <w:rsid w:val="00411E15"/>
    <w:rsid w:val="00415ACF"/>
    <w:rsid w:val="00420C6D"/>
    <w:rsid w:val="0042553B"/>
    <w:rsid w:val="0042585A"/>
    <w:rsid w:val="00432DBB"/>
    <w:rsid w:val="00436180"/>
    <w:rsid w:val="0045085E"/>
    <w:rsid w:val="00451BF8"/>
    <w:rsid w:val="00452299"/>
    <w:rsid w:val="00457993"/>
    <w:rsid w:val="004628AA"/>
    <w:rsid w:val="004664F0"/>
    <w:rsid w:val="00471F94"/>
    <w:rsid w:val="0047519F"/>
    <w:rsid w:val="004773F2"/>
    <w:rsid w:val="0048010B"/>
    <w:rsid w:val="00480A97"/>
    <w:rsid w:val="00485B05"/>
    <w:rsid w:val="0048704C"/>
    <w:rsid w:val="0049675C"/>
    <w:rsid w:val="004A1581"/>
    <w:rsid w:val="004A28E3"/>
    <w:rsid w:val="004A5A44"/>
    <w:rsid w:val="004A6AEA"/>
    <w:rsid w:val="004B12DE"/>
    <w:rsid w:val="004B1A72"/>
    <w:rsid w:val="004B7BD0"/>
    <w:rsid w:val="004C37CB"/>
    <w:rsid w:val="004C59A6"/>
    <w:rsid w:val="004D60E3"/>
    <w:rsid w:val="004E23A2"/>
    <w:rsid w:val="004E2C3C"/>
    <w:rsid w:val="004F02E9"/>
    <w:rsid w:val="004F4556"/>
    <w:rsid w:val="004F4630"/>
    <w:rsid w:val="004F4D00"/>
    <w:rsid w:val="005022A2"/>
    <w:rsid w:val="005034F7"/>
    <w:rsid w:val="00505E01"/>
    <w:rsid w:val="0050622A"/>
    <w:rsid w:val="00510688"/>
    <w:rsid w:val="005144AC"/>
    <w:rsid w:val="00517AB1"/>
    <w:rsid w:val="00517F96"/>
    <w:rsid w:val="00521BC5"/>
    <w:rsid w:val="00530470"/>
    <w:rsid w:val="0053353B"/>
    <w:rsid w:val="00540998"/>
    <w:rsid w:val="0055030A"/>
    <w:rsid w:val="0056128D"/>
    <w:rsid w:val="00561582"/>
    <w:rsid w:val="005633EB"/>
    <w:rsid w:val="00563D1A"/>
    <w:rsid w:val="00567D87"/>
    <w:rsid w:val="0057296F"/>
    <w:rsid w:val="00572EE3"/>
    <w:rsid w:val="005757C3"/>
    <w:rsid w:val="00581464"/>
    <w:rsid w:val="005815DD"/>
    <w:rsid w:val="0058273C"/>
    <w:rsid w:val="005867E5"/>
    <w:rsid w:val="0058778C"/>
    <w:rsid w:val="00590635"/>
    <w:rsid w:val="005944D0"/>
    <w:rsid w:val="005957E3"/>
    <w:rsid w:val="00595952"/>
    <w:rsid w:val="0059635E"/>
    <w:rsid w:val="005A37BD"/>
    <w:rsid w:val="005A3B4A"/>
    <w:rsid w:val="005B431F"/>
    <w:rsid w:val="005C01A4"/>
    <w:rsid w:val="005C04D7"/>
    <w:rsid w:val="005C19DF"/>
    <w:rsid w:val="005C4F07"/>
    <w:rsid w:val="005C7194"/>
    <w:rsid w:val="005D5864"/>
    <w:rsid w:val="005D58D2"/>
    <w:rsid w:val="005D590A"/>
    <w:rsid w:val="005D5AD2"/>
    <w:rsid w:val="005E363B"/>
    <w:rsid w:val="005F3460"/>
    <w:rsid w:val="005F3863"/>
    <w:rsid w:val="005F6FE9"/>
    <w:rsid w:val="005F7E9E"/>
    <w:rsid w:val="00600005"/>
    <w:rsid w:val="006000BE"/>
    <w:rsid w:val="00600212"/>
    <w:rsid w:val="006008E9"/>
    <w:rsid w:val="0060478F"/>
    <w:rsid w:val="006047D0"/>
    <w:rsid w:val="006077C8"/>
    <w:rsid w:val="00613A2C"/>
    <w:rsid w:val="00617DF3"/>
    <w:rsid w:val="00622046"/>
    <w:rsid w:val="00622DE6"/>
    <w:rsid w:val="006231AE"/>
    <w:rsid w:val="00626057"/>
    <w:rsid w:val="006273B5"/>
    <w:rsid w:val="00627908"/>
    <w:rsid w:val="0063117F"/>
    <w:rsid w:val="00647762"/>
    <w:rsid w:val="00655393"/>
    <w:rsid w:val="00657D4D"/>
    <w:rsid w:val="0066079C"/>
    <w:rsid w:val="00660DD7"/>
    <w:rsid w:val="00663103"/>
    <w:rsid w:val="00665344"/>
    <w:rsid w:val="006678A1"/>
    <w:rsid w:val="00673EB9"/>
    <w:rsid w:val="006765ED"/>
    <w:rsid w:val="00681440"/>
    <w:rsid w:val="00681D17"/>
    <w:rsid w:val="00691F10"/>
    <w:rsid w:val="006935D1"/>
    <w:rsid w:val="00694EE7"/>
    <w:rsid w:val="0069544A"/>
    <w:rsid w:val="006A37FF"/>
    <w:rsid w:val="006B09CC"/>
    <w:rsid w:val="006B1768"/>
    <w:rsid w:val="006B41EB"/>
    <w:rsid w:val="006C08E2"/>
    <w:rsid w:val="006C271C"/>
    <w:rsid w:val="006C3F4D"/>
    <w:rsid w:val="006C4181"/>
    <w:rsid w:val="006C422D"/>
    <w:rsid w:val="006C45C4"/>
    <w:rsid w:val="006C70E2"/>
    <w:rsid w:val="006D49B4"/>
    <w:rsid w:val="006D4EDA"/>
    <w:rsid w:val="006F7668"/>
    <w:rsid w:val="00703BCA"/>
    <w:rsid w:val="007107CC"/>
    <w:rsid w:val="007148C3"/>
    <w:rsid w:val="00714FA9"/>
    <w:rsid w:val="0071529B"/>
    <w:rsid w:val="007221AB"/>
    <w:rsid w:val="00724B64"/>
    <w:rsid w:val="00725762"/>
    <w:rsid w:val="00731C2D"/>
    <w:rsid w:val="00731DED"/>
    <w:rsid w:val="007324D5"/>
    <w:rsid w:val="00732F5F"/>
    <w:rsid w:val="00736CDF"/>
    <w:rsid w:val="00740F9F"/>
    <w:rsid w:val="00744571"/>
    <w:rsid w:val="00751444"/>
    <w:rsid w:val="00753242"/>
    <w:rsid w:val="00753592"/>
    <w:rsid w:val="00753D6C"/>
    <w:rsid w:val="00755B04"/>
    <w:rsid w:val="00761502"/>
    <w:rsid w:val="00762FE1"/>
    <w:rsid w:val="00767711"/>
    <w:rsid w:val="0077447C"/>
    <w:rsid w:val="00777230"/>
    <w:rsid w:val="00781B5E"/>
    <w:rsid w:val="0078235C"/>
    <w:rsid w:val="00786C21"/>
    <w:rsid w:val="007A0459"/>
    <w:rsid w:val="007A200B"/>
    <w:rsid w:val="007A6AAF"/>
    <w:rsid w:val="007B2412"/>
    <w:rsid w:val="007B2D0F"/>
    <w:rsid w:val="007B4491"/>
    <w:rsid w:val="007C09CB"/>
    <w:rsid w:val="007C3A1F"/>
    <w:rsid w:val="007C6E47"/>
    <w:rsid w:val="007D16BC"/>
    <w:rsid w:val="007D4A27"/>
    <w:rsid w:val="007D660C"/>
    <w:rsid w:val="007E0A44"/>
    <w:rsid w:val="007E701B"/>
    <w:rsid w:val="007F02DF"/>
    <w:rsid w:val="007F513F"/>
    <w:rsid w:val="007F5AF1"/>
    <w:rsid w:val="007F5DAA"/>
    <w:rsid w:val="007F79F1"/>
    <w:rsid w:val="008025FF"/>
    <w:rsid w:val="00802CF5"/>
    <w:rsid w:val="008060D3"/>
    <w:rsid w:val="00807AD7"/>
    <w:rsid w:val="00811A50"/>
    <w:rsid w:val="008125AC"/>
    <w:rsid w:val="008139B7"/>
    <w:rsid w:val="00816C09"/>
    <w:rsid w:val="00817916"/>
    <w:rsid w:val="00822E4E"/>
    <w:rsid w:val="00834D34"/>
    <w:rsid w:val="00836744"/>
    <w:rsid w:val="00836FD9"/>
    <w:rsid w:val="008429C6"/>
    <w:rsid w:val="0085419B"/>
    <w:rsid w:val="00855FFC"/>
    <w:rsid w:val="00856CA1"/>
    <w:rsid w:val="00856D2B"/>
    <w:rsid w:val="00863A96"/>
    <w:rsid w:val="00866102"/>
    <w:rsid w:val="00866817"/>
    <w:rsid w:val="00867697"/>
    <w:rsid w:val="008701A5"/>
    <w:rsid w:val="00871E0D"/>
    <w:rsid w:val="008725E9"/>
    <w:rsid w:val="00875B11"/>
    <w:rsid w:val="00877ED1"/>
    <w:rsid w:val="008830A5"/>
    <w:rsid w:val="00885AEA"/>
    <w:rsid w:val="008874A3"/>
    <w:rsid w:val="008876F8"/>
    <w:rsid w:val="008907AA"/>
    <w:rsid w:val="00891088"/>
    <w:rsid w:val="008A0379"/>
    <w:rsid w:val="008B0810"/>
    <w:rsid w:val="008B4469"/>
    <w:rsid w:val="008B701E"/>
    <w:rsid w:val="008C069B"/>
    <w:rsid w:val="008C3688"/>
    <w:rsid w:val="008C669C"/>
    <w:rsid w:val="008C6796"/>
    <w:rsid w:val="008D09A1"/>
    <w:rsid w:val="008D216B"/>
    <w:rsid w:val="008D43F5"/>
    <w:rsid w:val="008D4ED6"/>
    <w:rsid w:val="008F01FE"/>
    <w:rsid w:val="008F2591"/>
    <w:rsid w:val="008F4C0D"/>
    <w:rsid w:val="00902C15"/>
    <w:rsid w:val="009031DA"/>
    <w:rsid w:val="009106A8"/>
    <w:rsid w:val="00911CD8"/>
    <w:rsid w:val="00916A59"/>
    <w:rsid w:val="009205F0"/>
    <w:rsid w:val="009208B6"/>
    <w:rsid w:val="009229FF"/>
    <w:rsid w:val="00926D49"/>
    <w:rsid w:val="00937AC3"/>
    <w:rsid w:val="00940269"/>
    <w:rsid w:val="0094538D"/>
    <w:rsid w:val="0094763F"/>
    <w:rsid w:val="009517EF"/>
    <w:rsid w:val="00952403"/>
    <w:rsid w:val="009545C7"/>
    <w:rsid w:val="00957698"/>
    <w:rsid w:val="009652B0"/>
    <w:rsid w:val="0097072E"/>
    <w:rsid w:val="0097172F"/>
    <w:rsid w:val="009723C8"/>
    <w:rsid w:val="009758C8"/>
    <w:rsid w:val="00980D1F"/>
    <w:rsid w:val="009818AD"/>
    <w:rsid w:val="00992735"/>
    <w:rsid w:val="009928DD"/>
    <w:rsid w:val="00994713"/>
    <w:rsid w:val="009A0AAC"/>
    <w:rsid w:val="009A18B5"/>
    <w:rsid w:val="009A3B0D"/>
    <w:rsid w:val="009B37B0"/>
    <w:rsid w:val="009B6361"/>
    <w:rsid w:val="009C0AD4"/>
    <w:rsid w:val="009C45C6"/>
    <w:rsid w:val="009C498F"/>
    <w:rsid w:val="009D2821"/>
    <w:rsid w:val="009D4127"/>
    <w:rsid w:val="009D7076"/>
    <w:rsid w:val="009E16FC"/>
    <w:rsid w:val="009F2367"/>
    <w:rsid w:val="009F452A"/>
    <w:rsid w:val="009F6298"/>
    <w:rsid w:val="00A010DC"/>
    <w:rsid w:val="00A0126E"/>
    <w:rsid w:val="00A015AB"/>
    <w:rsid w:val="00A20B86"/>
    <w:rsid w:val="00A268FD"/>
    <w:rsid w:val="00A422C9"/>
    <w:rsid w:val="00A443D9"/>
    <w:rsid w:val="00A4471E"/>
    <w:rsid w:val="00A456D0"/>
    <w:rsid w:val="00A472D3"/>
    <w:rsid w:val="00A50D64"/>
    <w:rsid w:val="00A51C81"/>
    <w:rsid w:val="00A6236F"/>
    <w:rsid w:val="00A628D4"/>
    <w:rsid w:val="00A70DA0"/>
    <w:rsid w:val="00A81BF7"/>
    <w:rsid w:val="00A82759"/>
    <w:rsid w:val="00A847C3"/>
    <w:rsid w:val="00A85ACC"/>
    <w:rsid w:val="00A86A03"/>
    <w:rsid w:val="00A86C92"/>
    <w:rsid w:val="00A87C19"/>
    <w:rsid w:val="00A90489"/>
    <w:rsid w:val="00A9162E"/>
    <w:rsid w:val="00A93FF4"/>
    <w:rsid w:val="00A94EA4"/>
    <w:rsid w:val="00AA68BE"/>
    <w:rsid w:val="00AA6B1C"/>
    <w:rsid w:val="00AA6DB3"/>
    <w:rsid w:val="00AB1CDB"/>
    <w:rsid w:val="00AB4E96"/>
    <w:rsid w:val="00AB5A69"/>
    <w:rsid w:val="00AC1AA7"/>
    <w:rsid w:val="00AC1B76"/>
    <w:rsid w:val="00AC1DAB"/>
    <w:rsid w:val="00AC26C9"/>
    <w:rsid w:val="00AD39E7"/>
    <w:rsid w:val="00AD57C2"/>
    <w:rsid w:val="00AD7CB9"/>
    <w:rsid w:val="00AE002E"/>
    <w:rsid w:val="00AE0AE5"/>
    <w:rsid w:val="00AE5789"/>
    <w:rsid w:val="00AF24CB"/>
    <w:rsid w:val="00AF43D8"/>
    <w:rsid w:val="00AF71F7"/>
    <w:rsid w:val="00B01D1C"/>
    <w:rsid w:val="00B03E45"/>
    <w:rsid w:val="00B11BCB"/>
    <w:rsid w:val="00B140E3"/>
    <w:rsid w:val="00B16334"/>
    <w:rsid w:val="00B163DE"/>
    <w:rsid w:val="00B22478"/>
    <w:rsid w:val="00B228C6"/>
    <w:rsid w:val="00B40B0C"/>
    <w:rsid w:val="00B4351A"/>
    <w:rsid w:val="00B45E72"/>
    <w:rsid w:val="00B54D10"/>
    <w:rsid w:val="00B57AD2"/>
    <w:rsid w:val="00B62A3C"/>
    <w:rsid w:val="00B711E7"/>
    <w:rsid w:val="00B72D8B"/>
    <w:rsid w:val="00B747DD"/>
    <w:rsid w:val="00B75BB8"/>
    <w:rsid w:val="00B95966"/>
    <w:rsid w:val="00B97FA2"/>
    <w:rsid w:val="00BA17BB"/>
    <w:rsid w:val="00BA2392"/>
    <w:rsid w:val="00BA2D39"/>
    <w:rsid w:val="00BA2F2D"/>
    <w:rsid w:val="00BA5B71"/>
    <w:rsid w:val="00BB0CF8"/>
    <w:rsid w:val="00BB6E8F"/>
    <w:rsid w:val="00BB7CA0"/>
    <w:rsid w:val="00BC5E0C"/>
    <w:rsid w:val="00BC6695"/>
    <w:rsid w:val="00BD46DF"/>
    <w:rsid w:val="00BD6441"/>
    <w:rsid w:val="00BE5883"/>
    <w:rsid w:val="00BE5F12"/>
    <w:rsid w:val="00BF3EB1"/>
    <w:rsid w:val="00BF692B"/>
    <w:rsid w:val="00BF7AC4"/>
    <w:rsid w:val="00C006E5"/>
    <w:rsid w:val="00C00BEA"/>
    <w:rsid w:val="00C013AB"/>
    <w:rsid w:val="00C02BB4"/>
    <w:rsid w:val="00C02FE7"/>
    <w:rsid w:val="00C11346"/>
    <w:rsid w:val="00C11942"/>
    <w:rsid w:val="00C148DE"/>
    <w:rsid w:val="00C309D3"/>
    <w:rsid w:val="00C32237"/>
    <w:rsid w:val="00C3374A"/>
    <w:rsid w:val="00C353CA"/>
    <w:rsid w:val="00C3595F"/>
    <w:rsid w:val="00C40AD0"/>
    <w:rsid w:val="00C435D4"/>
    <w:rsid w:val="00C436E2"/>
    <w:rsid w:val="00C4495E"/>
    <w:rsid w:val="00C4585D"/>
    <w:rsid w:val="00C528E2"/>
    <w:rsid w:val="00C5318E"/>
    <w:rsid w:val="00C557EF"/>
    <w:rsid w:val="00C55E06"/>
    <w:rsid w:val="00C6016B"/>
    <w:rsid w:val="00C6235C"/>
    <w:rsid w:val="00C72668"/>
    <w:rsid w:val="00C72D2D"/>
    <w:rsid w:val="00C92DF2"/>
    <w:rsid w:val="00CA3AD5"/>
    <w:rsid w:val="00CA6E32"/>
    <w:rsid w:val="00CB7901"/>
    <w:rsid w:val="00CC0905"/>
    <w:rsid w:val="00CC4129"/>
    <w:rsid w:val="00CC47FC"/>
    <w:rsid w:val="00CC64F8"/>
    <w:rsid w:val="00CD17F3"/>
    <w:rsid w:val="00CD557F"/>
    <w:rsid w:val="00CD5B2E"/>
    <w:rsid w:val="00CE66B2"/>
    <w:rsid w:val="00CE6F5E"/>
    <w:rsid w:val="00CE7399"/>
    <w:rsid w:val="00CF4074"/>
    <w:rsid w:val="00CF661D"/>
    <w:rsid w:val="00D01EF9"/>
    <w:rsid w:val="00D02DAE"/>
    <w:rsid w:val="00D0628A"/>
    <w:rsid w:val="00D06299"/>
    <w:rsid w:val="00D13DDB"/>
    <w:rsid w:val="00D146EC"/>
    <w:rsid w:val="00D15901"/>
    <w:rsid w:val="00D165A6"/>
    <w:rsid w:val="00D169FE"/>
    <w:rsid w:val="00D17CBC"/>
    <w:rsid w:val="00D24756"/>
    <w:rsid w:val="00D24F51"/>
    <w:rsid w:val="00D343F0"/>
    <w:rsid w:val="00D3447A"/>
    <w:rsid w:val="00D4146D"/>
    <w:rsid w:val="00D415E3"/>
    <w:rsid w:val="00D461A4"/>
    <w:rsid w:val="00D5306F"/>
    <w:rsid w:val="00D74890"/>
    <w:rsid w:val="00D74A02"/>
    <w:rsid w:val="00D75307"/>
    <w:rsid w:val="00D82929"/>
    <w:rsid w:val="00D84F7B"/>
    <w:rsid w:val="00D915A9"/>
    <w:rsid w:val="00D9466B"/>
    <w:rsid w:val="00D94785"/>
    <w:rsid w:val="00D95B4B"/>
    <w:rsid w:val="00DA3128"/>
    <w:rsid w:val="00DA421B"/>
    <w:rsid w:val="00DA6358"/>
    <w:rsid w:val="00DA6471"/>
    <w:rsid w:val="00DB3AC3"/>
    <w:rsid w:val="00DB6018"/>
    <w:rsid w:val="00DB66BB"/>
    <w:rsid w:val="00DC0EAC"/>
    <w:rsid w:val="00DC71B9"/>
    <w:rsid w:val="00DD095C"/>
    <w:rsid w:val="00DD19BB"/>
    <w:rsid w:val="00DD5263"/>
    <w:rsid w:val="00DE494C"/>
    <w:rsid w:val="00DE5213"/>
    <w:rsid w:val="00DE71CA"/>
    <w:rsid w:val="00DF3211"/>
    <w:rsid w:val="00E031CB"/>
    <w:rsid w:val="00E05931"/>
    <w:rsid w:val="00E07841"/>
    <w:rsid w:val="00E07C53"/>
    <w:rsid w:val="00E1244D"/>
    <w:rsid w:val="00E205BB"/>
    <w:rsid w:val="00E223B7"/>
    <w:rsid w:val="00E2302F"/>
    <w:rsid w:val="00E24457"/>
    <w:rsid w:val="00E253FC"/>
    <w:rsid w:val="00E338BF"/>
    <w:rsid w:val="00E34322"/>
    <w:rsid w:val="00E34B86"/>
    <w:rsid w:val="00E45A3B"/>
    <w:rsid w:val="00E50E17"/>
    <w:rsid w:val="00E50FA6"/>
    <w:rsid w:val="00E52C97"/>
    <w:rsid w:val="00E578D7"/>
    <w:rsid w:val="00E65771"/>
    <w:rsid w:val="00E66815"/>
    <w:rsid w:val="00E80AD4"/>
    <w:rsid w:val="00E87F72"/>
    <w:rsid w:val="00E915BE"/>
    <w:rsid w:val="00E93163"/>
    <w:rsid w:val="00E94887"/>
    <w:rsid w:val="00EA3AC7"/>
    <w:rsid w:val="00EA7D84"/>
    <w:rsid w:val="00EB74FA"/>
    <w:rsid w:val="00EB7594"/>
    <w:rsid w:val="00EB7E01"/>
    <w:rsid w:val="00EC2AC2"/>
    <w:rsid w:val="00EC2FD2"/>
    <w:rsid w:val="00EC54C7"/>
    <w:rsid w:val="00EC6940"/>
    <w:rsid w:val="00ED0655"/>
    <w:rsid w:val="00ED62EB"/>
    <w:rsid w:val="00EE05F4"/>
    <w:rsid w:val="00EE6FAB"/>
    <w:rsid w:val="00EF3532"/>
    <w:rsid w:val="00EF5A09"/>
    <w:rsid w:val="00F04D04"/>
    <w:rsid w:val="00F04E31"/>
    <w:rsid w:val="00F05671"/>
    <w:rsid w:val="00F12675"/>
    <w:rsid w:val="00F14198"/>
    <w:rsid w:val="00F14306"/>
    <w:rsid w:val="00F14453"/>
    <w:rsid w:val="00F14463"/>
    <w:rsid w:val="00F148EC"/>
    <w:rsid w:val="00F21E5A"/>
    <w:rsid w:val="00F2361A"/>
    <w:rsid w:val="00F23690"/>
    <w:rsid w:val="00F27279"/>
    <w:rsid w:val="00F36213"/>
    <w:rsid w:val="00F3622B"/>
    <w:rsid w:val="00F40103"/>
    <w:rsid w:val="00F42DBE"/>
    <w:rsid w:val="00F51338"/>
    <w:rsid w:val="00F5497E"/>
    <w:rsid w:val="00F63E57"/>
    <w:rsid w:val="00F64818"/>
    <w:rsid w:val="00F66194"/>
    <w:rsid w:val="00F66222"/>
    <w:rsid w:val="00F6668D"/>
    <w:rsid w:val="00F72D41"/>
    <w:rsid w:val="00F97169"/>
    <w:rsid w:val="00FA258F"/>
    <w:rsid w:val="00FA6F43"/>
    <w:rsid w:val="00FB564F"/>
    <w:rsid w:val="00FC1448"/>
    <w:rsid w:val="00FC18D0"/>
    <w:rsid w:val="00FC28E7"/>
    <w:rsid w:val="00FC5E09"/>
    <w:rsid w:val="00FD0529"/>
    <w:rsid w:val="00FD184F"/>
    <w:rsid w:val="00FD5968"/>
    <w:rsid w:val="00FD7858"/>
    <w:rsid w:val="00FD79DC"/>
    <w:rsid w:val="00FE0ABE"/>
    <w:rsid w:val="00FE6B0B"/>
    <w:rsid w:val="00FF120D"/>
    <w:rsid w:val="00FF39C4"/>
    <w:rsid w:val="00FF43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C81"/>
    <w:pPr>
      <w:spacing w:after="0" w:line="240" w:lineRule="auto"/>
      <w:pPrChange w:id="0" w:author="Γ" w:date="2018-07-12T14:14:00Z">
        <w:pPr/>
      </w:pPrChange>
    </w:pPr>
    <w:rPr>
      <w:rFonts w:ascii="Times New Roman" w:eastAsia="Times New Roman" w:hAnsi="Times New Roman" w:cs="Times New Roman"/>
      <w:sz w:val="24"/>
      <w:szCs w:val="24"/>
      <w:lang w:eastAsia="el-GR"/>
      <w:rPrChange w:id="0" w:author="Γ" w:date="2018-07-12T14:14:00Z">
        <w:rPr>
          <w:sz w:val="24"/>
          <w:szCs w:val="24"/>
          <w:lang w:val="el-GR" w:eastAsia="el-GR"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E17"/>
    <w:pPr>
      <w:ind w:left="720"/>
      <w:contextualSpacing/>
    </w:pPr>
  </w:style>
  <w:style w:type="paragraph" w:styleId="FootnoteText">
    <w:name w:val="footnote text"/>
    <w:basedOn w:val="Normal"/>
    <w:link w:val="FootnoteTextChar"/>
    <w:semiHidden/>
    <w:rsid w:val="00E50E17"/>
    <w:rPr>
      <w:sz w:val="20"/>
      <w:szCs w:val="20"/>
    </w:rPr>
  </w:style>
  <w:style w:type="character" w:customStyle="1" w:styleId="FootnoteTextChar">
    <w:name w:val="Footnote Text Char"/>
    <w:basedOn w:val="DefaultParagraphFont"/>
    <w:link w:val="FootnoteText"/>
    <w:semiHidden/>
    <w:rsid w:val="00E50E17"/>
    <w:rPr>
      <w:rFonts w:ascii="Times New Roman" w:eastAsia="Times New Roman" w:hAnsi="Times New Roman" w:cs="Times New Roman"/>
      <w:sz w:val="20"/>
      <w:szCs w:val="20"/>
      <w:lang w:eastAsia="el-GR"/>
    </w:rPr>
  </w:style>
  <w:style w:type="character" w:styleId="FootnoteReference">
    <w:name w:val="footnote reference"/>
    <w:basedOn w:val="DefaultParagraphFont"/>
    <w:semiHidden/>
    <w:rsid w:val="00E50E17"/>
    <w:rPr>
      <w:vertAlign w:val="superscript"/>
    </w:rPr>
  </w:style>
  <w:style w:type="paragraph" w:styleId="Footer">
    <w:name w:val="footer"/>
    <w:basedOn w:val="Normal"/>
    <w:link w:val="FooterChar"/>
    <w:uiPriority w:val="99"/>
    <w:rsid w:val="00A51C81"/>
    <w:pPr>
      <w:tabs>
        <w:tab w:val="center" w:pos="4153"/>
        <w:tab w:val="right" w:pos="8306"/>
      </w:tabs>
    </w:pPr>
  </w:style>
  <w:style w:type="character" w:customStyle="1" w:styleId="FooterChar">
    <w:name w:val="Footer Char"/>
    <w:basedOn w:val="DefaultParagraphFont"/>
    <w:link w:val="Footer"/>
    <w:uiPriority w:val="99"/>
    <w:rsid w:val="00A51C81"/>
    <w:rPr>
      <w:rFonts w:ascii="Times New Roman" w:eastAsia="Times New Roman" w:hAnsi="Times New Roman" w:cs="Times New Roman"/>
      <w:sz w:val="24"/>
      <w:szCs w:val="24"/>
      <w:lang w:eastAsia="el-GR"/>
    </w:rPr>
  </w:style>
  <w:style w:type="character" w:styleId="PageNumber">
    <w:name w:val="page number"/>
    <w:basedOn w:val="DefaultParagraphFont"/>
    <w:rsid w:val="00A51C81"/>
  </w:style>
  <w:style w:type="paragraph" w:customStyle="1" w:styleId="Tiret0">
    <w:name w:val="Tiret 0"/>
    <w:basedOn w:val="Normal"/>
    <w:rsid w:val="00A51C81"/>
    <w:pPr>
      <w:numPr>
        <w:numId w:val="11"/>
      </w:numPr>
      <w:spacing w:after="80" w:line="360" w:lineRule="auto"/>
      <w:jc w:val="both"/>
    </w:pPr>
    <w:rPr>
      <w:rFonts w:ascii="Arial" w:hAnsi="Arial"/>
      <w:szCs w:val="20"/>
      <w:lang w:eastAsia="en-US"/>
    </w:rPr>
  </w:style>
  <w:style w:type="paragraph" w:styleId="Header">
    <w:name w:val="header"/>
    <w:basedOn w:val="Normal"/>
    <w:link w:val="HeaderChar"/>
    <w:uiPriority w:val="99"/>
    <w:semiHidden/>
    <w:unhideWhenUsed/>
    <w:rsid w:val="00A51C81"/>
    <w:pPr>
      <w:tabs>
        <w:tab w:val="center" w:pos="4153"/>
        <w:tab w:val="right" w:pos="8306"/>
      </w:tabs>
    </w:pPr>
  </w:style>
  <w:style w:type="character" w:customStyle="1" w:styleId="HeaderChar">
    <w:name w:val="Header Char"/>
    <w:basedOn w:val="DefaultParagraphFont"/>
    <w:link w:val="Header"/>
    <w:uiPriority w:val="99"/>
    <w:semiHidden/>
    <w:rsid w:val="00A51C81"/>
    <w:rPr>
      <w:rFonts w:ascii="Times New Roman" w:eastAsia="Times New Roman" w:hAnsi="Times New Roman" w:cs="Times New Roman"/>
      <w:sz w:val="24"/>
      <w:szCs w:val="24"/>
      <w:lang w:eastAsia="el-GR"/>
    </w:rPr>
  </w:style>
  <w:style w:type="paragraph" w:styleId="BalloonText">
    <w:name w:val="Balloon Text"/>
    <w:basedOn w:val="Normal"/>
    <w:link w:val="BalloonTextChar"/>
    <w:rsid w:val="00A51C81"/>
    <w:rPr>
      <w:rFonts w:ascii="Tahoma" w:hAnsi="Tahoma" w:cs="Tahoma"/>
      <w:sz w:val="16"/>
      <w:szCs w:val="16"/>
    </w:rPr>
  </w:style>
  <w:style w:type="character" w:customStyle="1" w:styleId="BalloonTextChar">
    <w:name w:val="Balloon Text Char"/>
    <w:basedOn w:val="DefaultParagraphFont"/>
    <w:link w:val="BalloonText"/>
    <w:rsid w:val="00A51C81"/>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84D53-5E16-46E7-B0C5-2CEC7BAB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29</Pages>
  <Words>14153</Words>
  <Characters>76429</Characters>
  <Application>Microsoft Office Word</Application>
  <DocSecurity>0</DocSecurity>
  <Lines>636</Lines>
  <Paragraphs>180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Company>
  <LinksUpToDate>false</LinksUpToDate>
  <CharactersWithSpaces>90402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dc:creator>
  <cp:keywords/>
  <dc:description/>
  <cp:lastModifiedBy>Γ</cp:lastModifiedBy>
  <cp:revision>23</cp:revision>
  <cp:lastPrinted>2018-07-12T13:39:00Z</cp:lastPrinted>
  <dcterms:created xsi:type="dcterms:W3CDTF">2018-07-12T08:02:00Z</dcterms:created>
  <dcterms:modified xsi:type="dcterms:W3CDTF">2018-07-13T04:42:00Z</dcterms:modified>
</cp:coreProperties>
</file>